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BFF386F" w14:textId="77777777" w:rsidR="001B2024" w:rsidRPr="00F566BF" w:rsidRDefault="001B2024" w:rsidP="001B202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4924C03B" w14:textId="77777777" w:rsidR="001B2024" w:rsidRPr="00F566BF" w:rsidRDefault="001B2024" w:rsidP="001B2024">
      <w:pPr>
        <w:pStyle w:val="BodyTextIndent"/>
        <w:spacing w:line="240" w:lineRule="auto"/>
        <w:jc w:val="center"/>
        <w:rPr>
          <w:rFonts w:ascii="GHEA Grapalat" w:hAnsi="GHEA Grapalat"/>
          <w:i w:val="0"/>
          <w:lang w:val="af-ZA"/>
        </w:rPr>
      </w:pPr>
      <w:r>
        <w:rPr>
          <w:rFonts w:ascii="GHEA Grapalat" w:hAnsi="GHEA Grapalat"/>
          <w:i w:val="0"/>
          <w:lang w:val="af-ZA"/>
        </w:rPr>
        <w:t>ԲԱՑ</w:t>
      </w:r>
      <w:r>
        <w:rPr>
          <w:rFonts w:ascii="GHEA Grapalat" w:hAnsi="GHEA Grapalat"/>
          <w:i w:val="0"/>
          <w:lang w:val="hy-AM"/>
        </w:rPr>
        <w:t xml:space="preserve"> ՄՐՑՈՒՅԹ</w:t>
      </w:r>
      <w:r>
        <w:rPr>
          <w:rFonts w:ascii="GHEA Grapalat" w:hAnsi="GHEA Grapalat"/>
          <w:i w:val="0"/>
          <w:lang w:val="af-ZA"/>
        </w:rPr>
        <w:t>Ի</w:t>
      </w:r>
      <w:r>
        <w:rPr>
          <w:rFonts w:ascii="GHEA Grapalat" w:hAnsi="GHEA Grapalat"/>
          <w:i w:val="0"/>
          <w:lang w:val="hy-AM"/>
        </w:rPr>
        <w:t xml:space="preserve"> </w:t>
      </w:r>
      <w:r w:rsidRPr="00F566BF">
        <w:rPr>
          <w:rFonts w:ascii="GHEA Grapalat" w:hAnsi="GHEA Grapalat"/>
          <w:i w:val="0"/>
          <w:lang w:val="af-ZA"/>
        </w:rPr>
        <w:t>ՄԱՍԻՆ</w:t>
      </w:r>
    </w:p>
    <w:p w14:paraId="21EF8355" w14:textId="77777777" w:rsidR="001B2024" w:rsidRPr="0054757D" w:rsidRDefault="001B2024" w:rsidP="001B202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7C8E1CEE" w14:textId="7273E66D" w:rsidR="001B2024" w:rsidRPr="00DD2944" w:rsidRDefault="001B2024" w:rsidP="001B2024">
      <w:pPr>
        <w:pStyle w:val="BodyTextIndent"/>
        <w:spacing w:line="240" w:lineRule="auto"/>
        <w:jc w:val="center"/>
        <w:rPr>
          <w:rFonts w:ascii="GHEA Grapalat" w:hAnsi="GHEA Grapalat"/>
          <w:i w:val="0"/>
          <w:lang w:val="af-ZA"/>
        </w:rPr>
      </w:pPr>
      <w:r w:rsidRPr="00DD2944">
        <w:rPr>
          <w:rFonts w:ascii="GHEA Grapalat" w:hAnsi="GHEA Grapalat"/>
          <w:i w:val="0"/>
          <w:lang w:val="af-ZA"/>
        </w:rPr>
        <w:t>202</w:t>
      </w:r>
      <w:r w:rsidR="006370F8" w:rsidRPr="00DD2944">
        <w:rPr>
          <w:rFonts w:ascii="GHEA Grapalat" w:hAnsi="GHEA Grapalat"/>
          <w:i w:val="0"/>
          <w:lang w:val="af-ZA"/>
        </w:rPr>
        <w:t>5</w:t>
      </w:r>
      <w:r w:rsidRPr="00DD2944">
        <w:rPr>
          <w:rFonts w:ascii="GHEA Grapalat" w:hAnsi="GHEA Grapalat"/>
          <w:i w:val="0"/>
          <w:lang w:val="af-ZA"/>
        </w:rPr>
        <w:t xml:space="preserve"> թվականի </w:t>
      </w:r>
      <w:r w:rsidR="00DD2944" w:rsidRPr="00DD2944">
        <w:rPr>
          <w:rFonts w:ascii="GHEA Grapalat" w:hAnsi="GHEA Grapalat"/>
          <w:i w:val="0"/>
          <w:lang w:val="hy-AM"/>
        </w:rPr>
        <w:t xml:space="preserve">օգոստոսի </w:t>
      </w:r>
      <w:r w:rsidR="002C0C44" w:rsidRPr="00DD2944">
        <w:rPr>
          <w:rFonts w:ascii="GHEA Grapalat" w:hAnsi="GHEA Grapalat"/>
          <w:i w:val="0"/>
          <w:lang w:val="hy-AM"/>
        </w:rPr>
        <w:t>1</w:t>
      </w:r>
      <w:r w:rsidR="00DD2944" w:rsidRPr="00DD2944">
        <w:rPr>
          <w:rFonts w:ascii="GHEA Grapalat" w:hAnsi="GHEA Grapalat"/>
          <w:i w:val="0"/>
          <w:lang w:val="hy-AM"/>
        </w:rPr>
        <w:t>3</w:t>
      </w:r>
      <w:r w:rsidRPr="00DD2944">
        <w:rPr>
          <w:rFonts w:ascii="GHEA Grapalat" w:hAnsi="GHEA Grapalat"/>
          <w:i w:val="0"/>
          <w:lang w:val="af-ZA"/>
        </w:rPr>
        <w:t xml:space="preserve">-ի «2» որոշմամբ </w:t>
      </w:r>
    </w:p>
    <w:p w14:paraId="72F8DA7B" w14:textId="77777777" w:rsidR="001B2024" w:rsidRPr="0054757D" w:rsidRDefault="001B2024" w:rsidP="001B2024">
      <w:pPr>
        <w:pStyle w:val="BodyTextIndent"/>
        <w:spacing w:line="240" w:lineRule="auto"/>
        <w:jc w:val="center"/>
        <w:rPr>
          <w:rFonts w:ascii="GHEA Grapalat" w:hAnsi="GHEA Grapalat"/>
          <w:i w:val="0"/>
          <w:lang w:val="af-ZA"/>
        </w:rPr>
      </w:pPr>
    </w:p>
    <w:p w14:paraId="4FE2A2FC" w14:textId="2BB487C9" w:rsidR="001B2024" w:rsidRPr="001B2024" w:rsidRDefault="001B2024" w:rsidP="001B2024">
      <w:pPr>
        <w:pStyle w:val="BodyTextIndent"/>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516221">
        <w:rPr>
          <w:rFonts w:ascii="GHEA Grapalat" w:hAnsi="GHEA Grapalat"/>
          <w:b/>
          <w:i w:val="0"/>
          <w:lang w:val="af-ZA"/>
        </w:rPr>
        <w:t>ԵՔ-ԲՄԽԾՁԲ-25/38</w:t>
      </w:r>
    </w:p>
    <w:p w14:paraId="44937297" w14:textId="77777777" w:rsidR="001B2024" w:rsidRDefault="001B2024" w:rsidP="001B2024">
      <w:pPr>
        <w:pStyle w:val="BodyTextIndent"/>
        <w:spacing w:line="240" w:lineRule="auto"/>
        <w:rPr>
          <w:rFonts w:ascii="GHEA Grapalat" w:hAnsi="GHEA Grapalat"/>
          <w:i w:val="0"/>
          <w:lang w:val="af-ZA"/>
        </w:rPr>
      </w:pPr>
    </w:p>
    <w:p w14:paraId="7D03E799" w14:textId="77777777" w:rsidR="001B2024" w:rsidRPr="002303B4" w:rsidRDefault="001B2024" w:rsidP="001B2024">
      <w:pPr>
        <w:pStyle w:val="BodyTextIndent"/>
        <w:spacing w:line="240" w:lineRule="auto"/>
        <w:jc w:val="center"/>
        <w:rPr>
          <w:rFonts w:ascii="GHEA Grapalat" w:hAnsi="GHEA Grapalat"/>
          <w:i w:val="0"/>
          <w:lang w:val="hy-AM"/>
        </w:rPr>
      </w:pPr>
    </w:p>
    <w:p w14:paraId="45904C72" w14:textId="77777777" w:rsidR="0091042F" w:rsidRPr="001B2024" w:rsidRDefault="0091042F" w:rsidP="00EF3662">
      <w:pPr>
        <w:pStyle w:val="BodyTextIndent"/>
        <w:spacing w:line="240" w:lineRule="auto"/>
        <w:rPr>
          <w:rFonts w:ascii="GHEA Grapalat" w:hAnsi="GHEA Grapalat"/>
          <w:i w:val="0"/>
          <w:lang w:val="hy-AM"/>
        </w:rPr>
      </w:pPr>
    </w:p>
    <w:p w14:paraId="761EC8D3" w14:textId="3E6B3984" w:rsidR="001B2024" w:rsidRPr="004F0586" w:rsidRDefault="001B2024" w:rsidP="001B202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բաց</w:t>
      </w:r>
      <w:r>
        <w:rPr>
          <w:rFonts w:ascii="GHEA Grapalat" w:hAnsi="GHEA Grapalat" w:cs="Sylfaen"/>
          <w:i w:val="0"/>
          <w:lang w:val="af-ZA"/>
        </w:rPr>
        <w:t xml:space="preserve">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9041EE">
        <w:rPr>
          <w:lang w:val="hy-AM"/>
        </w:rPr>
        <w:instrText>HYPERLINK "http://www.armeps.am"</w:instrText>
      </w:r>
      <w:r>
        <w:fldChar w:fldCharType="separate"/>
      </w:r>
      <w:r w:rsidRPr="004F0586">
        <w:rPr>
          <w:rFonts w:ascii="GHEA Grapalat" w:hAnsi="GHEA Grapalat"/>
          <w:i w:val="0"/>
          <w:lang w:val="af-ZA" w:eastAsia="ru-RU"/>
        </w:rPr>
        <w:t>www.armeps.am</w:t>
      </w:r>
      <w:r>
        <w:rPr>
          <w:rFonts w:ascii="GHEA Grapalat" w:hAnsi="GHEA Grapalat"/>
          <w:i w:val="0"/>
          <w:lang w:val="af-ZA" w:eastAsia="ru-RU"/>
        </w:rP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BE6FA8D" w14:textId="4011FD5F" w:rsidR="00311076" w:rsidRPr="00BD2FC5" w:rsidRDefault="001B2024" w:rsidP="00EF3662">
      <w:pPr>
        <w:pStyle w:val="BodyTextIndent"/>
        <w:spacing w:line="240" w:lineRule="auto"/>
        <w:ind w:firstLine="0"/>
        <w:rPr>
          <w:rFonts w:ascii="GHEA Grapalat" w:hAnsi="GHEA Grapalat" w:cs="Sylfaen"/>
          <w:b/>
          <w:szCs w:val="24"/>
          <w:lang w:val="hy-AM"/>
        </w:rPr>
      </w:pPr>
      <w:r w:rsidRPr="00F566BF">
        <w:rPr>
          <w:rFonts w:ascii="GHEA Grapalat" w:hAnsi="GHEA Grapalat"/>
          <w:i w:val="0"/>
          <w:lang w:val="af-ZA"/>
        </w:rPr>
        <w:tab/>
      </w:r>
      <w:bookmarkStart w:id="0" w:name="_Hlk23167417"/>
      <w:r w:rsidRPr="004F0586">
        <w:rPr>
          <w:rFonts w:ascii="GHEA Grapalat" w:hAnsi="GHEA Grapalat" w:cs="Sylfaen"/>
          <w:i w:val="0"/>
          <w:lang w:val="af-ZA"/>
        </w:rPr>
        <w:t>Սույն</w:t>
      </w:r>
      <w:r w:rsidRPr="004F0586">
        <w:rPr>
          <w:rFonts w:ascii="GHEA Grapalat" w:hAnsi="GHEA Grapalat"/>
          <w:i w:val="0"/>
          <w:lang w:val="af-ZA"/>
        </w:rPr>
        <w:t xml:space="preserve"> </w:t>
      </w:r>
      <w:r w:rsidRPr="004F0586">
        <w:rPr>
          <w:rFonts w:ascii="GHEA Grapalat" w:hAnsi="GHEA Grapalat" w:cs="Sylfaen"/>
          <w:i w:val="0"/>
          <w:lang w:val="af-ZA"/>
        </w:rPr>
        <w:t>ընթացակարգի</w:t>
      </w:r>
      <w:bookmarkEnd w:id="0"/>
      <w:r w:rsidRPr="004F0586">
        <w:rPr>
          <w:rFonts w:ascii="GHEA Grapalat" w:hAnsi="GHEA Grapalat"/>
          <w:i w:val="0"/>
          <w:lang w:val="af-ZA"/>
        </w:rPr>
        <w:t xml:space="preserve"> </w:t>
      </w:r>
      <w:r w:rsidRPr="004F0586">
        <w:rPr>
          <w:rFonts w:ascii="GHEA Grapalat" w:hAnsi="GHEA Grapalat" w:cs="Sylfaen"/>
          <w:i w:val="0"/>
          <w:lang w:val="af-ZA"/>
        </w:rPr>
        <w:t>արդյունքում</w:t>
      </w:r>
      <w:r w:rsidRPr="004F0586">
        <w:rPr>
          <w:rFonts w:ascii="GHEA Grapalat" w:hAnsi="GHEA Grapalat"/>
          <w:i w:val="0"/>
          <w:lang w:val="af-ZA"/>
        </w:rPr>
        <w:t xml:space="preserve"> </w:t>
      </w:r>
      <w:r w:rsidRPr="004F0586">
        <w:rPr>
          <w:rFonts w:ascii="GHEA Grapalat" w:hAnsi="GHEA Grapalat" w:cs="Sylfaen"/>
          <w:i w:val="0"/>
          <w:lang w:val="hy-AM"/>
        </w:rPr>
        <w:t>ընտրված</w:t>
      </w:r>
      <w:r w:rsidRPr="004F0586">
        <w:rPr>
          <w:rFonts w:ascii="GHEA Grapalat" w:hAnsi="GHEA Grapalat"/>
          <w:i w:val="0"/>
          <w:lang w:val="af-ZA"/>
        </w:rPr>
        <w:t xml:space="preserve"> </w:t>
      </w:r>
      <w:r w:rsidRPr="004F0586">
        <w:rPr>
          <w:rFonts w:ascii="GHEA Grapalat" w:hAnsi="GHEA Grapalat" w:cs="Sylfaen"/>
          <w:i w:val="0"/>
          <w:lang w:val="af-ZA"/>
        </w:rPr>
        <w:t>մասնակցին</w:t>
      </w:r>
      <w:r w:rsidRPr="004F0586">
        <w:rPr>
          <w:rFonts w:ascii="GHEA Grapalat" w:hAnsi="GHEA Grapalat"/>
          <w:i w:val="0"/>
          <w:lang w:val="af-ZA"/>
        </w:rPr>
        <w:t xml:space="preserve"> </w:t>
      </w:r>
      <w:r w:rsidRPr="004F0586">
        <w:rPr>
          <w:rFonts w:ascii="GHEA Grapalat" w:hAnsi="GHEA Grapalat" w:cs="Sylfaen"/>
          <w:i w:val="0"/>
          <w:lang w:val="af-ZA"/>
        </w:rPr>
        <w:t>սահմանված</w:t>
      </w:r>
      <w:r w:rsidRPr="004F0586">
        <w:rPr>
          <w:rFonts w:ascii="GHEA Grapalat" w:hAnsi="GHEA Grapalat"/>
          <w:i w:val="0"/>
          <w:lang w:val="af-ZA"/>
        </w:rPr>
        <w:t xml:space="preserve"> </w:t>
      </w:r>
      <w:r w:rsidRPr="004F0586">
        <w:rPr>
          <w:rFonts w:ascii="GHEA Grapalat" w:hAnsi="GHEA Grapalat" w:cs="Sylfaen"/>
          <w:i w:val="0"/>
          <w:lang w:val="af-ZA"/>
        </w:rPr>
        <w:t>կարգով</w:t>
      </w:r>
      <w:r w:rsidRPr="004F0586">
        <w:rPr>
          <w:rFonts w:ascii="GHEA Grapalat" w:hAnsi="GHEA Grapalat"/>
          <w:i w:val="0"/>
          <w:lang w:val="af-ZA"/>
        </w:rPr>
        <w:t xml:space="preserve"> </w:t>
      </w:r>
      <w:r w:rsidRPr="004F0586">
        <w:rPr>
          <w:rFonts w:ascii="GHEA Grapalat" w:hAnsi="GHEA Grapalat" w:cs="Sylfaen"/>
          <w:i w:val="0"/>
          <w:lang w:val="af-ZA"/>
        </w:rPr>
        <w:t>կառաջարկվի</w:t>
      </w:r>
      <w:r w:rsidRPr="004F0586">
        <w:rPr>
          <w:rFonts w:ascii="GHEA Grapalat" w:hAnsi="GHEA Grapalat"/>
          <w:i w:val="0"/>
          <w:lang w:val="af-ZA"/>
        </w:rPr>
        <w:t xml:space="preserve"> </w:t>
      </w:r>
      <w:r w:rsidRPr="004F0586">
        <w:rPr>
          <w:rFonts w:ascii="GHEA Grapalat" w:hAnsi="GHEA Grapalat" w:cs="Sylfaen"/>
          <w:i w:val="0"/>
          <w:lang w:val="af-ZA"/>
        </w:rPr>
        <w:t>կնքել</w:t>
      </w:r>
      <w:r>
        <w:rPr>
          <w:rFonts w:ascii="GHEA Grapalat" w:hAnsi="GHEA Grapalat"/>
          <w:i w:val="0"/>
          <w:lang w:val="af-ZA"/>
        </w:rPr>
        <w:t xml:space="preserve"> </w:t>
      </w:r>
      <w:r>
        <w:rPr>
          <w:rFonts w:ascii="GHEA Grapalat" w:hAnsi="GHEA Grapalat"/>
          <w:b/>
          <w:i w:val="0"/>
          <w:lang w:val="af-ZA"/>
        </w:rPr>
        <w:t xml:space="preserve"> </w:t>
      </w:r>
      <w:r w:rsidRPr="00634274">
        <w:rPr>
          <w:rFonts w:ascii="GHEA Grapalat" w:hAnsi="GHEA Grapalat" w:cs="Sylfaen"/>
          <w:b/>
          <w:i w:val="0"/>
          <w:lang w:val="af-ZA"/>
        </w:rPr>
        <w:t xml:space="preserve"> </w:t>
      </w:r>
      <w:r w:rsidR="004D0B5E" w:rsidRPr="004D0B5E">
        <w:rPr>
          <w:rFonts w:ascii="GHEA Grapalat" w:hAnsi="GHEA Grapalat" w:cs="Sylfaen"/>
          <w:b/>
          <w:bCs/>
          <w:i w:val="0"/>
          <w:lang w:val="af-ZA"/>
        </w:rPr>
        <w:t>Երևանի քաղաքապետարանի և վարչական շրջանների ղեկավարների աշխատակազմերի համայնքային ծառայողների վերապատրաստման խորհրդատվական ծառայությունների</w:t>
      </w:r>
      <w:r w:rsidR="004D0B5E" w:rsidRPr="00DB72BC">
        <w:rPr>
          <w:rFonts w:ascii="GHEA Grapalat" w:hAnsi="GHEA Grapalat" w:cs="Sylfaen"/>
          <w:i w:val="0"/>
          <w:lang w:val="af-ZA"/>
        </w:rPr>
        <w:t xml:space="preserve"> </w:t>
      </w:r>
      <w:r w:rsidRPr="00DB72BC">
        <w:rPr>
          <w:rFonts w:ascii="GHEA Grapalat" w:hAnsi="GHEA Grapalat" w:cs="Sylfaen"/>
          <w:i w:val="0"/>
          <w:lang w:val="af-ZA"/>
        </w:rPr>
        <w:t>մատուցման</w:t>
      </w:r>
      <w:r>
        <w:rPr>
          <w:rFonts w:ascii="GHEA Grapalat" w:hAnsi="GHEA Grapalat"/>
          <w:b/>
          <w:i w:val="0"/>
          <w:lang w:val="af-ZA"/>
        </w:rPr>
        <w:t xml:space="preserve"> </w:t>
      </w:r>
      <w:r w:rsidRPr="004F0586">
        <w:rPr>
          <w:rFonts w:ascii="GHEA Grapalat" w:hAnsi="GHEA Grapalat" w:cs="Sylfaen"/>
          <w:i w:val="0"/>
          <w:lang w:val="af-ZA"/>
        </w:rPr>
        <w:t>պայմանագիր</w:t>
      </w:r>
      <w:r w:rsidRPr="004F0586">
        <w:rPr>
          <w:rFonts w:ascii="GHEA Grapalat" w:hAnsi="GHEA Grapalat"/>
          <w:i w:val="0"/>
          <w:lang w:val="af-ZA"/>
        </w:rPr>
        <w:t xml:space="preserve"> (</w:t>
      </w:r>
      <w:r w:rsidRPr="004F0586">
        <w:rPr>
          <w:rFonts w:ascii="GHEA Grapalat" w:hAnsi="GHEA Grapalat" w:cs="Sylfaen"/>
          <w:i w:val="0"/>
          <w:lang w:val="af-ZA"/>
        </w:rPr>
        <w:t>այսուհետ</w:t>
      </w:r>
      <w:r w:rsidRPr="004F0586">
        <w:rPr>
          <w:rFonts w:ascii="GHEA Grapalat" w:hAnsi="GHEA Grapalat"/>
          <w:i w:val="0"/>
          <w:lang w:val="af-ZA"/>
        </w:rPr>
        <w:t xml:space="preserve">` </w:t>
      </w:r>
      <w:r w:rsidRPr="004F0586">
        <w:rPr>
          <w:rFonts w:ascii="GHEA Grapalat" w:hAnsi="GHEA Grapalat" w:cs="Sylfaen"/>
          <w:i w:val="0"/>
          <w:lang w:val="af-ZA"/>
        </w:rPr>
        <w:t>պայմանագիր</w:t>
      </w:r>
      <w:r w:rsidRPr="004F0586">
        <w:rPr>
          <w:rFonts w:ascii="GHEA Grapalat" w:hAnsi="GHEA Grapalat"/>
          <w:i w:val="0"/>
          <w:lang w:val="af-ZA"/>
        </w:rPr>
        <w:t>)</w:t>
      </w:r>
      <w:r w:rsidRPr="004F0586">
        <w:rPr>
          <w:rFonts w:ascii="GHEA Grapalat" w:hAnsi="GHEA Grapalat" w:cs="Tahoma"/>
          <w:i w:val="0"/>
          <w:lang w:val="af-ZA"/>
        </w:rPr>
        <w:t>։</w:t>
      </w:r>
      <w:r>
        <w:rPr>
          <w:rFonts w:ascii="GHEA Grapalat" w:hAnsi="GHEA Grapalat"/>
          <w:i w:val="0"/>
          <w:lang w:val="af-ZA"/>
        </w:rPr>
        <w:t xml:space="preserve"> </w:t>
      </w: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11BBA8E2" w14:textId="505BF230" w:rsidR="00357D48" w:rsidRPr="00F566BF" w:rsidRDefault="00882B3F" w:rsidP="00EF3662">
      <w:pPr>
        <w:pStyle w:val="BodyTextIndent"/>
        <w:spacing w:line="240" w:lineRule="auto"/>
        <w:rPr>
          <w:rFonts w:ascii="GHEA Grapalat" w:hAnsi="GHEA Grapalat"/>
          <w:i w:val="0"/>
          <w:lang w:val="af-ZA"/>
        </w:rPr>
      </w:pPr>
      <w:r w:rsidRPr="00882B3F">
        <w:rPr>
          <w:rFonts w:ascii="GHEA Grapalat" w:hAnsi="GHEA Grapalat"/>
          <w:i w:val="0"/>
          <w:lang w:val="af-ZA"/>
        </w:rPr>
        <w:t>Ընտրված մասնակիցը որոշվում է առաջարկած գնին և հրավերով սահմանված ոչ գնային պայմաններին տրված ամենաբարձր գնահատական ստացած մասնակցին նա</w:t>
      </w:r>
      <w:r>
        <w:rPr>
          <w:rFonts w:ascii="GHEA Grapalat" w:hAnsi="GHEA Grapalat"/>
          <w:i w:val="0"/>
          <w:lang w:val="af-ZA"/>
        </w:rPr>
        <w:t>խապատվություն տալու սկզբունքով։</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21A67460" w14:textId="00E06B29" w:rsidR="001B2024" w:rsidRPr="00C94903" w:rsidRDefault="001B2024" w:rsidP="001B202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9041EE">
        <w:rPr>
          <w:lang w:val="af-ZA"/>
        </w:rPr>
        <w:instrText>HYPERLINK "http://www.armeps.am"</w:instrText>
      </w:r>
      <w:r>
        <w:fldChar w:fldCharType="separate"/>
      </w:r>
      <w:r w:rsidRPr="00064790">
        <w:rPr>
          <w:rFonts w:ascii="GHEA Grapalat" w:hAnsi="GHEA Grapalat"/>
          <w:i w:val="0"/>
          <w:lang w:val="af-ZA" w:eastAsia="ru-RU"/>
        </w:rPr>
        <w:t>www.armeps.am</w:t>
      </w:r>
      <w:r>
        <w:rPr>
          <w:rFonts w:ascii="GHEA Grapalat" w:hAnsi="GHEA Grapalat"/>
          <w:i w:val="0"/>
          <w:lang w:val="af-ZA" w:eastAsia="ru-RU"/>
        </w:rPr>
        <w:fldChar w:fldCharType="end"/>
      </w:r>
      <w:r w:rsidRPr="00064790">
        <w:rPr>
          <w:rFonts w:ascii="GHEA Grapalat" w:hAnsi="GHEA Grapalat"/>
          <w:i w:val="0"/>
          <w:lang w:val="af-ZA" w:eastAsia="ru-RU"/>
        </w:rPr>
        <w:t xml:space="preserve">) </w:t>
      </w:r>
      <w:r w:rsidRPr="00C94903">
        <w:rPr>
          <w:rFonts w:ascii="GHEA Grapalat" w:hAnsi="GHEA Grapalat"/>
          <w:i w:val="0"/>
          <w:lang w:val="af-ZA" w:eastAsia="ru-RU"/>
        </w:rPr>
        <w:t>համակարգի  միջոցով</w:t>
      </w:r>
      <w:r w:rsidRPr="00C94903">
        <w:rPr>
          <w:rFonts w:ascii="GHEA Grapalat" w:hAnsi="GHEA Grapalat"/>
          <w:i w:val="0"/>
          <w:lang w:val="af-ZA"/>
        </w:rPr>
        <w:t xml:space="preserve"> մինչև սույն հայտարարության հրապարակման օրվանից հաշված </w:t>
      </w:r>
      <w:r w:rsidRPr="00C94903">
        <w:rPr>
          <w:rFonts w:ascii="GHEA Grapalat" w:hAnsi="GHEA Grapalat" w:cs="Sylfaen"/>
          <w:i w:val="0"/>
          <w:lang w:val="af-ZA"/>
        </w:rPr>
        <w:t>մինչև</w:t>
      </w:r>
      <w:r w:rsidRPr="00C94903">
        <w:rPr>
          <w:rFonts w:ascii="GHEA Grapalat" w:hAnsi="GHEA Grapalat"/>
          <w:i w:val="0"/>
          <w:lang w:val="af-ZA"/>
        </w:rPr>
        <w:t xml:space="preserve"> </w:t>
      </w:r>
      <w:r w:rsidR="006817BA">
        <w:rPr>
          <w:rFonts w:ascii="GHEA Grapalat" w:hAnsi="GHEA Grapalat"/>
          <w:b/>
          <w:i w:val="0"/>
          <w:lang w:val="hy-AM"/>
        </w:rPr>
        <w:t xml:space="preserve">2025 թվականի </w:t>
      </w:r>
      <w:r w:rsidR="00DD2944">
        <w:rPr>
          <w:rFonts w:ascii="GHEA Grapalat" w:hAnsi="GHEA Grapalat"/>
          <w:b/>
          <w:i w:val="0"/>
          <w:lang w:val="hy-AM"/>
        </w:rPr>
        <w:t>սեպտեմբերի</w:t>
      </w:r>
      <w:r w:rsidR="000065BB">
        <w:rPr>
          <w:rFonts w:ascii="GHEA Grapalat" w:hAnsi="GHEA Grapalat"/>
          <w:b/>
          <w:i w:val="0"/>
          <w:lang w:val="hy-AM"/>
        </w:rPr>
        <w:t xml:space="preserve"> 1</w:t>
      </w:r>
      <w:r w:rsidR="00DD2944">
        <w:rPr>
          <w:rFonts w:ascii="GHEA Grapalat" w:hAnsi="GHEA Grapalat"/>
          <w:b/>
          <w:i w:val="0"/>
          <w:lang w:val="hy-AM"/>
        </w:rPr>
        <w:t>2</w:t>
      </w:r>
      <w:r w:rsidRPr="00E26010">
        <w:rPr>
          <w:rFonts w:ascii="GHEA Grapalat" w:hAnsi="GHEA Grapalat"/>
          <w:b/>
          <w:i w:val="0"/>
          <w:lang w:val="hy-AM"/>
        </w:rPr>
        <w:t>-ը</w:t>
      </w:r>
      <w:r w:rsidRPr="00E26010">
        <w:rPr>
          <w:rFonts w:ascii="GHEA Grapalat" w:hAnsi="GHEA Grapalat"/>
          <w:b/>
          <w:i w:val="0"/>
          <w:lang w:val="af-ZA"/>
        </w:rPr>
        <w:t xml:space="preserve">, </w:t>
      </w:r>
      <w:proofErr w:type="spellStart"/>
      <w:r w:rsidRPr="00E26010">
        <w:rPr>
          <w:rFonts w:ascii="GHEA Grapalat" w:hAnsi="GHEA Grapalat" w:cs="Sylfaen"/>
          <w:b/>
          <w:i w:val="0"/>
          <w:lang w:val="en-US"/>
        </w:rPr>
        <w:t>ժամը</w:t>
      </w:r>
      <w:proofErr w:type="spellEnd"/>
      <w:r w:rsidRPr="00C94903">
        <w:rPr>
          <w:rFonts w:ascii="GHEA Grapalat" w:hAnsi="GHEA Grapalat"/>
          <w:b/>
          <w:i w:val="0"/>
          <w:lang w:val="af-ZA"/>
        </w:rPr>
        <w:t xml:space="preserve"> </w:t>
      </w:r>
      <w:r w:rsidR="006817BA">
        <w:rPr>
          <w:rFonts w:ascii="GHEA Grapalat" w:hAnsi="GHEA Grapalat"/>
          <w:b/>
          <w:i w:val="0"/>
          <w:lang w:val="af-ZA"/>
        </w:rPr>
        <w:t>1</w:t>
      </w:r>
      <w:r w:rsidR="00DD2944">
        <w:rPr>
          <w:rFonts w:ascii="GHEA Grapalat" w:hAnsi="GHEA Grapalat"/>
          <w:b/>
          <w:i w:val="0"/>
          <w:lang w:val="af-ZA"/>
        </w:rPr>
        <w:t>4</w:t>
      </w:r>
      <w:r w:rsidR="006817BA">
        <w:rPr>
          <w:rFonts w:ascii="GHEA Grapalat" w:hAnsi="GHEA Grapalat"/>
          <w:b/>
          <w:i w:val="0"/>
          <w:lang w:val="af-ZA"/>
        </w:rPr>
        <w:t>:00</w:t>
      </w:r>
      <w:r w:rsidRPr="00C94903">
        <w:rPr>
          <w:rFonts w:ascii="GHEA Grapalat" w:hAnsi="GHEA Grapalat"/>
          <w:b/>
          <w:i w:val="0"/>
          <w:lang w:val="af-ZA"/>
        </w:rPr>
        <w:t>-</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09CB4AEA" w14:textId="2F0671E4" w:rsidR="001B2024" w:rsidRPr="00F566BF" w:rsidRDefault="001B2024" w:rsidP="001B202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sidR="006817BA">
        <w:rPr>
          <w:rFonts w:ascii="GHEA Grapalat" w:hAnsi="GHEA Grapalat"/>
          <w:b/>
          <w:i w:val="0"/>
          <w:lang w:val="hy-AM"/>
        </w:rPr>
        <w:t xml:space="preserve">2025 թվականի </w:t>
      </w:r>
      <w:r w:rsidR="00DD2944">
        <w:rPr>
          <w:rFonts w:ascii="GHEA Grapalat" w:hAnsi="GHEA Grapalat"/>
          <w:b/>
          <w:i w:val="0"/>
          <w:lang w:val="hy-AM"/>
        </w:rPr>
        <w:t>սեպտեմբերի 12</w:t>
      </w:r>
      <w:r w:rsidR="00DD2944" w:rsidRPr="00E26010">
        <w:rPr>
          <w:rFonts w:ascii="GHEA Grapalat" w:hAnsi="GHEA Grapalat"/>
          <w:b/>
          <w:i w:val="0"/>
          <w:lang w:val="hy-AM"/>
        </w:rPr>
        <w:t>-ը</w:t>
      </w:r>
      <w:r w:rsidR="00DD2944" w:rsidRPr="00E26010">
        <w:rPr>
          <w:rFonts w:ascii="GHEA Grapalat" w:hAnsi="GHEA Grapalat"/>
          <w:b/>
          <w:i w:val="0"/>
          <w:lang w:val="af-ZA"/>
        </w:rPr>
        <w:t xml:space="preserve">, </w:t>
      </w:r>
      <w:proofErr w:type="spellStart"/>
      <w:r w:rsidR="00DD2944" w:rsidRPr="00E26010">
        <w:rPr>
          <w:rFonts w:ascii="GHEA Grapalat" w:hAnsi="GHEA Grapalat" w:cs="Sylfaen"/>
          <w:b/>
          <w:i w:val="0"/>
          <w:lang w:val="en-US"/>
        </w:rPr>
        <w:t>ժամը</w:t>
      </w:r>
      <w:proofErr w:type="spellEnd"/>
      <w:r w:rsidR="00DD2944" w:rsidRPr="00C94903">
        <w:rPr>
          <w:rFonts w:ascii="GHEA Grapalat" w:hAnsi="GHEA Grapalat"/>
          <w:b/>
          <w:i w:val="0"/>
          <w:lang w:val="af-ZA"/>
        </w:rPr>
        <w:t xml:space="preserve"> </w:t>
      </w:r>
      <w:r w:rsidR="00DD2944">
        <w:rPr>
          <w:rFonts w:ascii="GHEA Grapalat" w:hAnsi="GHEA Grapalat"/>
          <w:b/>
          <w:i w:val="0"/>
          <w:lang w:val="af-ZA"/>
        </w:rPr>
        <w:t>14:00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5705A3C9" w14:textId="77777777" w:rsidR="001B2024" w:rsidRPr="004B72E3" w:rsidRDefault="001B2024" w:rsidP="001B202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E693961" w14:textId="77777777" w:rsidR="001B2024" w:rsidRPr="009E1D1C" w:rsidRDefault="001B2024" w:rsidP="001B2024">
      <w:pPr>
        <w:pStyle w:val="BodyTextIndent"/>
        <w:spacing w:line="240" w:lineRule="auto"/>
        <w:rPr>
          <w:rFonts w:ascii="GHEA Grapalat" w:hAnsi="GHEA Grapalat"/>
          <w:i w:val="0"/>
          <w:lang w:val="hy-AM"/>
        </w:rPr>
      </w:pPr>
    </w:p>
    <w:p w14:paraId="75CAEC2B" w14:textId="1C9B0C05" w:rsidR="001B2024" w:rsidRPr="00DB72BC" w:rsidRDefault="001B2024" w:rsidP="001B202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w:t>
      </w:r>
      <w:r w:rsidR="00D25FF8">
        <w:rPr>
          <w:rFonts w:ascii="GHEA Grapalat" w:hAnsi="GHEA Grapalat" w:cs="Sylfaen"/>
          <w:i w:val="0"/>
          <w:lang w:val="hy-AM"/>
        </w:rPr>
        <w:t>Դ</w:t>
      </w:r>
      <w:r>
        <w:rPr>
          <w:rFonts w:ascii="GHEA Grapalat" w:hAnsi="GHEA Grapalat" w:cs="Sylfaen"/>
          <w:i w:val="0"/>
          <w:lang w:val="hy-AM"/>
        </w:rPr>
        <w:t>. Գրիգորյանին:</w:t>
      </w:r>
    </w:p>
    <w:p w14:paraId="04D314BA" w14:textId="77777777" w:rsidR="001B2024" w:rsidRPr="00F566BF" w:rsidRDefault="001B2024" w:rsidP="001B202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0CED4A6" w14:textId="0A4AA8D4" w:rsidR="001B2024" w:rsidRPr="00315F42" w:rsidRDefault="001B2024" w:rsidP="001B202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D25FF8">
        <w:rPr>
          <w:rFonts w:ascii="GHEA Grapalat" w:hAnsi="GHEA Grapalat"/>
          <w:i w:val="0"/>
          <w:lang w:val="hy-AM"/>
        </w:rPr>
        <w:t>140</w:t>
      </w:r>
      <w:r w:rsidRPr="00315F42">
        <w:rPr>
          <w:rFonts w:ascii="GHEA Grapalat" w:hAnsi="GHEA Grapalat" w:cs="Tahoma"/>
          <w:i w:val="0"/>
          <w:lang w:val="af-ZA"/>
        </w:rPr>
        <w:t>։</w:t>
      </w:r>
    </w:p>
    <w:p w14:paraId="09C0BD2C" w14:textId="4E9CC185" w:rsidR="001B2024" w:rsidRPr="00D25FF8" w:rsidRDefault="001B2024" w:rsidP="001B202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D25FF8" w:rsidRPr="00D25FF8">
        <w:rPr>
          <w:rFonts w:ascii="GHEA Grapalat" w:hAnsi="GHEA Grapalat" w:cs="Sylfaen"/>
          <w:b/>
          <w:lang w:val="hy-AM"/>
        </w:rPr>
        <w:t>grigoryan.</w:t>
      </w:r>
      <w:r w:rsidR="00D25FF8" w:rsidRPr="00D25FF8">
        <w:rPr>
          <w:rFonts w:ascii="GHEA Grapalat" w:hAnsi="GHEA Grapalat" w:cs="Sylfaen"/>
          <w:b/>
          <w:lang w:val="af-ZA"/>
        </w:rPr>
        <w:t>di</w:t>
      </w:r>
      <w:r w:rsidR="00D25FF8" w:rsidRPr="00D25FF8">
        <w:rPr>
          <w:rFonts w:ascii="GHEA Grapalat" w:hAnsi="GHEA Grapalat" w:cs="Sylfaen"/>
          <w:b/>
          <w:lang w:val="hy-AM"/>
        </w:rPr>
        <w:t>ana@yerevan.am</w:t>
      </w:r>
    </w:p>
    <w:p w14:paraId="422604CB" w14:textId="77777777" w:rsidR="001B2024" w:rsidRPr="004F0586" w:rsidRDefault="001B2024" w:rsidP="001B202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346C0168" w14:textId="77777777" w:rsidR="00037DDE" w:rsidRPr="00F566BF" w:rsidRDefault="00037DDE" w:rsidP="00EF3662">
      <w:pPr>
        <w:pStyle w:val="BodyText"/>
        <w:ind w:right="-7" w:firstLine="567"/>
        <w:jc w:val="right"/>
        <w:rPr>
          <w:rFonts w:ascii="GHEA Grapalat" w:hAnsi="GHEA Grapalat" w:cs="Sylfaen"/>
          <w:i/>
          <w:sz w:val="22"/>
          <w:lang w:val="af-ZA"/>
        </w:rPr>
      </w:pPr>
    </w:p>
    <w:p w14:paraId="2E7EAF8D" w14:textId="77777777" w:rsidR="00037DDE" w:rsidRDefault="00037DDE" w:rsidP="00EF3662">
      <w:pPr>
        <w:pStyle w:val="BodyText"/>
        <w:ind w:right="-7" w:firstLine="567"/>
        <w:jc w:val="right"/>
        <w:rPr>
          <w:rFonts w:ascii="GHEA Grapalat" w:hAnsi="GHEA Grapalat" w:cs="Sylfaen"/>
          <w:i/>
          <w:sz w:val="22"/>
          <w:lang w:val="af-ZA"/>
        </w:rPr>
      </w:pPr>
    </w:p>
    <w:p w14:paraId="17BB8CB9" w14:textId="77777777" w:rsidR="006370F8" w:rsidRDefault="006370F8" w:rsidP="00EF3662">
      <w:pPr>
        <w:pStyle w:val="BodyText"/>
        <w:ind w:right="-7" w:firstLine="567"/>
        <w:jc w:val="right"/>
        <w:rPr>
          <w:rFonts w:ascii="GHEA Grapalat" w:hAnsi="GHEA Grapalat" w:cs="Sylfaen"/>
          <w:i/>
          <w:sz w:val="22"/>
          <w:lang w:val="af-ZA"/>
        </w:rPr>
      </w:pPr>
    </w:p>
    <w:p w14:paraId="41B21F8E" w14:textId="77777777" w:rsidR="006370F8" w:rsidRDefault="006370F8" w:rsidP="00EF3662">
      <w:pPr>
        <w:pStyle w:val="BodyText"/>
        <w:ind w:right="-7" w:firstLine="567"/>
        <w:jc w:val="right"/>
        <w:rPr>
          <w:rFonts w:ascii="GHEA Grapalat" w:hAnsi="GHEA Grapalat" w:cs="Sylfaen"/>
          <w:i/>
          <w:sz w:val="22"/>
          <w:lang w:val="af-ZA"/>
        </w:rPr>
      </w:pPr>
    </w:p>
    <w:p w14:paraId="15AA3683" w14:textId="77777777" w:rsidR="00516221" w:rsidRDefault="00516221" w:rsidP="00EF3662">
      <w:pPr>
        <w:pStyle w:val="BodyText"/>
        <w:ind w:right="-7" w:firstLine="567"/>
        <w:jc w:val="right"/>
        <w:rPr>
          <w:rFonts w:ascii="GHEA Grapalat" w:hAnsi="GHEA Grapalat" w:cs="Sylfaen"/>
          <w:i/>
          <w:sz w:val="22"/>
          <w:lang w:val="af-ZA"/>
        </w:rPr>
      </w:pPr>
    </w:p>
    <w:p w14:paraId="39B4FBED" w14:textId="77777777" w:rsidR="00516221" w:rsidRPr="00F566BF" w:rsidRDefault="00516221" w:rsidP="00EF3662">
      <w:pPr>
        <w:pStyle w:val="BodyText"/>
        <w:ind w:right="-7" w:firstLine="567"/>
        <w:jc w:val="right"/>
        <w:rPr>
          <w:rFonts w:ascii="GHEA Grapalat" w:hAnsi="GHEA Grapalat" w:cs="Sylfaen"/>
          <w:i/>
          <w:sz w:val="22"/>
          <w:lang w:val="af-ZA"/>
        </w:rPr>
      </w:pPr>
    </w:p>
    <w:p w14:paraId="08C4A5BF" w14:textId="77777777" w:rsidR="001B2024" w:rsidRPr="00671AFC" w:rsidRDefault="001B2024" w:rsidP="001B2024">
      <w:pPr>
        <w:pStyle w:val="BodyText"/>
        <w:spacing w:after="0"/>
        <w:ind w:firstLine="567"/>
        <w:jc w:val="right"/>
        <w:rPr>
          <w:rFonts w:ascii="GHEA Grapalat" w:hAnsi="GHEA Grapalat" w:cs="Times Armenian"/>
          <w:sz w:val="20"/>
          <w:szCs w:val="20"/>
          <w:lang w:val="hy-AM"/>
        </w:rPr>
      </w:pPr>
      <w:r w:rsidRPr="00671AFC">
        <w:rPr>
          <w:rFonts w:ascii="GHEA Grapalat" w:hAnsi="GHEA Grapalat" w:cs="Sylfaen"/>
          <w:sz w:val="20"/>
          <w:szCs w:val="20"/>
          <w:lang w:val="hy-AM"/>
        </w:rPr>
        <w:t>Հաստատված</w:t>
      </w:r>
      <w:r w:rsidRPr="00671AFC">
        <w:rPr>
          <w:rFonts w:ascii="GHEA Grapalat" w:hAnsi="GHEA Grapalat" w:cs="Times Armenian"/>
          <w:sz w:val="20"/>
          <w:szCs w:val="20"/>
          <w:lang w:val="hy-AM"/>
        </w:rPr>
        <w:t xml:space="preserve"> </w:t>
      </w:r>
      <w:r w:rsidRPr="00671AFC">
        <w:rPr>
          <w:rFonts w:ascii="GHEA Grapalat" w:hAnsi="GHEA Grapalat" w:cs="Sylfaen"/>
          <w:sz w:val="20"/>
          <w:szCs w:val="20"/>
          <w:lang w:val="hy-AM"/>
        </w:rPr>
        <w:t>է</w:t>
      </w:r>
    </w:p>
    <w:p w14:paraId="7B1753F8" w14:textId="298D5CEB" w:rsidR="001B2024" w:rsidRPr="00671AFC" w:rsidRDefault="001B2024" w:rsidP="001B2024">
      <w:pPr>
        <w:pStyle w:val="BodyText"/>
        <w:spacing w:after="0"/>
        <w:ind w:firstLine="567"/>
        <w:jc w:val="right"/>
        <w:rPr>
          <w:rFonts w:ascii="GHEA Grapalat" w:hAnsi="GHEA Grapalat" w:cs="Times Armenian"/>
          <w:sz w:val="20"/>
          <w:szCs w:val="20"/>
          <w:lang w:val="hy-AM"/>
        </w:rPr>
      </w:pPr>
      <w:r w:rsidRPr="00671AFC">
        <w:rPr>
          <w:rFonts w:ascii="GHEA Grapalat" w:hAnsi="GHEA Grapalat" w:cs="Times Armenian"/>
          <w:sz w:val="20"/>
          <w:szCs w:val="20"/>
          <w:lang w:val="hy-AM"/>
        </w:rPr>
        <w:t>«</w:t>
      </w:r>
      <w:r w:rsidR="00516221">
        <w:rPr>
          <w:rFonts w:ascii="GHEA Grapalat" w:hAnsi="GHEA Grapalat" w:cs="Sylfaen"/>
          <w:b/>
          <w:sz w:val="20"/>
          <w:szCs w:val="20"/>
          <w:lang w:val="hy-AM"/>
        </w:rPr>
        <w:t>ԵՔ-ԲՄԽԾՁԲ-25/38</w:t>
      </w:r>
      <w:r w:rsidRPr="00671AFC">
        <w:rPr>
          <w:rFonts w:ascii="GHEA Grapalat" w:hAnsi="GHEA Grapalat" w:cs="Times Armenian"/>
          <w:sz w:val="20"/>
          <w:szCs w:val="20"/>
          <w:lang w:val="hy-AM"/>
        </w:rPr>
        <w:t xml:space="preserve">» </w:t>
      </w:r>
      <w:r w:rsidRPr="00671AFC">
        <w:rPr>
          <w:rFonts w:ascii="GHEA Grapalat" w:hAnsi="GHEA Grapalat" w:cs="Sylfaen"/>
          <w:sz w:val="20"/>
          <w:szCs w:val="20"/>
          <w:lang w:val="hy-AM"/>
        </w:rPr>
        <w:t>ծածկագրով</w:t>
      </w:r>
      <w:r w:rsidRPr="00671AFC">
        <w:rPr>
          <w:rFonts w:ascii="GHEA Grapalat" w:hAnsi="GHEA Grapalat" w:cs="Times Armenian"/>
          <w:sz w:val="20"/>
          <w:szCs w:val="20"/>
          <w:lang w:val="hy-AM"/>
        </w:rPr>
        <w:t xml:space="preserve"> </w:t>
      </w:r>
    </w:p>
    <w:p w14:paraId="48FD4B27" w14:textId="77777777" w:rsidR="001B2024" w:rsidRPr="00671AFC" w:rsidRDefault="001B2024" w:rsidP="001B2024">
      <w:pPr>
        <w:pStyle w:val="BodyText"/>
        <w:spacing w:after="0"/>
        <w:ind w:firstLine="567"/>
        <w:jc w:val="right"/>
        <w:rPr>
          <w:rFonts w:ascii="GHEA Grapalat" w:hAnsi="GHEA Grapalat" w:cs="Times Armenian"/>
          <w:sz w:val="20"/>
          <w:szCs w:val="20"/>
          <w:lang w:val="hy-AM"/>
        </w:rPr>
      </w:pPr>
      <w:r>
        <w:rPr>
          <w:rFonts w:ascii="GHEA Grapalat" w:hAnsi="GHEA Grapalat" w:cs="Sylfaen"/>
          <w:sz w:val="20"/>
          <w:szCs w:val="20"/>
          <w:lang w:val="hy-AM"/>
        </w:rPr>
        <w:t>բաց</w:t>
      </w:r>
      <w:r w:rsidRPr="00671AFC">
        <w:rPr>
          <w:rFonts w:ascii="GHEA Grapalat" w:hAnsi="GHEA Grapalat" w:cs="Sylfaen"/>
          <w:sz w:val="20"/>
          <w:szCs w:val="20"/>
          <w:lang w:val="hy-AM"/>
        </w:rPr>
        <w:t xml:space="preserve"> մրցույթի գնահատող</w:t>
      </w:r>
      <w:r w:rsidRPr="00671AFC">
        <w:rPr>
          <w:rFonts w:ascii="GHEA Grapalat" w:hAnsi="GHEA Grapalat" w:cs="Times Armenian"/>
          <w:sz w:val="20"/>
          <w:szCs w:val="20"/>
          <w:lang w:val="hy-AM"/>
        </w:rPr>
        <w:t xml:space="preserve"> </w:t>
      </w:r>
      <w:r w:rsidRPr="00671AFC">
        <w:rPr>
          <w:rFonts w:ascii="GHEA Grapalat" w:hAnsi="GHEA Grapalat" w:cs="Sylfaen"/>
          <w:sz w:val="20"/>
          <w:szCs w:val="20"/>
          <w:lang w:val="hy-AM"/>
        </w:rPr>
        <w:t>հանձնաժողովի</w:t>
      </w:r>
    </w:p>
    <w:p w14:paraId="051DAB54" w14:textId="77777777" w:rsidR="00B53C13" w:rsidRPr="00B6098A" w:rsidRDefault="001B2024" w:rsidP="00B53C13">
      <w:pPr>
        <w:pStyle w:val="BodyTextIndent"/>
        <w:spacing w:line="240" w:lineRule="auto"/>
        <w:jc w:val="right"/>
        <w:rPr>
          <w:rFonts w:ascii="GHEA Grapalat" w:hAnsi="GHEA Grapalat"/>
          <w:i w:val="0"/>
          <w:color w:val="FF0000"/>
          <w:lang w:val="af-ZA"/>
        </w:rPr>
      </w:pPr>
      <w:r w:rsidRPr="00B6098A">
        <w:rPr>
          <w:rFonts w:ascii="GHEA Grapalat" w:hAnsi="GHEA Grapalat" w:cs="Times Armenian"/>
          <w:color w:val="FF0000"/>
          <w:lang w:val="hy-AM"/>
        </w:rPr>
        <w:t xml:space="preserve">                                              </w:t>
      </w:r>
      <w:r w:rsidR="00B53C13" w:rsidRPr="00B6098A">
        <w:rPr>
          <w:rFonts w:ascii="GHEA Grapalat" w:hAnsi="GHEA Grapalat"/>
          <w:i w:val="0"/>
          <w:color w:val="FF0000"/>
          <w:lang w:val="af-ZA"/>
        </w:rPr>
        <w:t xml:space="preserve">2025 թվականի </w:t>
      </w:r>
      <w:r w:rsidR="00B53C13" w:rsidRPr="00B6098A">
        <w:rPr>
          <w:rFonts w:ascii="GHEA Grapalat" w:hAnsi="GHEA Grapalat"/>
          <w:i w:val="0"/>
          <w:color w:val="FF0000"/>
          <w:lang w:val="hy-AM"/>
        </w:rPr>
        <w:t>մայիսի 1</w:t>
      </w:r>
      <w:r w:rsidR="00B53C13">
        <w:rPr>
          <w:rFonts w:ascii="GHEA Grapalat" w:hAnsi="GHEA Grapalat"/>
          <w:i w:val="0"/>
          <w:color w:val="FF0000"/>
          <w:lang w:val="hy-AM"/>
        </w:rPr>
        <w:t>4</w:t>
      </w:r>
      <w:r w:rsidR="00B53C13" w:rsidRPr="00B6098A">
        <w:rPr>
          <w:rFonts w:ascii="GHEA Grapalat" w:hAnsi="GHEA Grapalat"/>
          <w:i w:val="0"/>
          <w:color w:val="FF0000"/>
          <w:lang w:val="af-ZA"/>
        </w:rPr>
        <w:t xml:space="preserve">-ի «2» որոշմամբ </w:t>
      </w:r>
    </w:p>
    <w:p w14:paraId="3838ECF6" w14:textId="5E425655" w:rsidR="001B2024" w:rsidRPr="00B6098A" w:rsidRDefault="001B2024" w:rsidP="001B2024">
      <w:pPr>
        <w:pStyle w:val="BodyText"/>
        <w:ind w:right="-7" w:firstLine="567"/>
        <w:jc w:val="right"/>
        <w:rPr>
          <w:rFonts w:ascii="GHEA Grapalat" w:hAnsi="GHEA Grapalat" w:cs="Times Armenian"/>
          <w:i/>
          <w:color w:val="FF0000"/>
          <w:lang w:val="af-ZA"/>
        </w:rPr>
      </w:pPr>
    </w:p>
    <w:p w14:paraId="7AE77261" w14:textId="77777777" w:rsidR="001B2024" w:rsidRPr="00C94903" w:rsidRDefault="001B2024" w:rsidP="001B2024">
      <w:pPr>
        <w:pStyle w:val="BodyText"/>
        <w:ind w:right="-7" w:firstLine="567"/>
        <w:jc w:val="right"/>
        <w:rPr>
          <w:rFonts w:ascii="GHEA Grapalat" w:hAnsi="GHEA Grapalat" w:cs="Sylfaen"/>
          <w:i/>
          <w:sz w:val="22"/>
          <w:lang w:val="hy-AM"/>
        </w:rPr>
      </w:pPr>
      <w:r>
        <w:rPr>
          <w:rFonts w:ascii="GHEA Grapalat" w:hAnsi="GHEA Grapalat" w:cs="Sylfaen"/>
          <w:i/>
          <w:sz w:val="22"/>
          <w:lang w:val="hy-AM"/>
        </w:rPr>
        <w:t xml:space="preserve">  </w:t>
      </w:r>
    </w:p>
    <w:p w14:paraId="1C1BEB5A" w14:textId="77777777" w:rsidR="001B2024" w:rsidRPr="00F566BF" w:rsidRDefault="001B2024" w:rsidP="001B2024">
      <w:pPr>
        <w:pStyle w:val="BodyText"/>
        <w:ind w:right="-7" w:firstLine="567"/>
        <w:jc w:val="right"/>
        <w:rPr>
          <w:rFonts w:ascii="GHEA Grapalat" w:hAnsi="GHEA Grapalat" w:cs="Sylfaen"/>
          <w:i/>
          <w:sz w:val="22"/>
          <w:lang w:val="af-ZA"/>
        </w:rPr>
      </w:pPr>
    </w:p>
    <w:p w14:paraId="762095C3" w14:textId="77777777" w:rsidR="001B2024" w:rsidRPr="00F566BF" w:rsidRDefault="001B2024" w:rsidP="001B2024">
      <w:pPr>
        <w:pStyle w:val="BodyText"/>
        <w:ind w:right="-7" w:firstLine="567"/>
        <w:jc w:val="center"/>
        <w:rPr>
          <w:rFonts w:ascii="GHEA Grapalat" w:hAnsi="GHEA Grapalat"/>
          <w:lang w:val="af-ZA"/>
        </w:rPr>
      </w:pPr>
    </w:p>
    <w:p w14:paraId="5B1E5146" w14:textId="77777777" w:rsidR="001B2024" w:rsidRPr="00F566BF" w:rsidRDefault="001B2024" w:rsidP="001B2024">
      <w:pPr>
        <w:pStyle w:val="BodyText"/>
        <w:ind w:right="-7" w:firstLine="567"/>
        <w:jc w:val="center"/>
        <w:rPr>
          <w:rFonts w:ascii="GHEA Grapalat" w:hAnsi="GHEA Grapalat"/>
          <w:lang w:val="af-ZA"/>
        </w:rPr>
      </w:pPr>
    </w:p>
    <w:p w14:paraId="3520D8F3" w14:textId="77777777" w:rsidR="001B2024" w:rsidRPr="00315F42" w:rsidRDefault="001B2024" w:rsidP="001B2024">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4E35D5E3" w14:textId="77777777" w:rsidR="00096865" w:rsidRPr="001B2024" w:rsidRDefault="00096865" w:rsidP="00EF3662">
      <w:pPr>
        <w:pStyle w:val="BodyText"/>
        <w:ind w:right="-7" w:firstLine="567"/>
        <w:jc w:val="center"/>
        <w:rPr>
          <w:rFonts w:ascii="GHEA Grapalat" w:hAnsi="GHEA Grapalat"/>
          <w:lang w:val="hy-AM"/>
        </w:rPr>
      </w:pPr>
    </w:p>
    <w:p w14:paraId="025B4F58" w14:textId="77777777" w:rsidR="00096865" w:rsidRPr="00F566BF" w:rsidRDefault="00096865" w:rsidP="00EF3662">
      <w:pPr>
        <w:pStyle w:val="BodyText"/>
        <w:ind w:right="-7" w:firstLine="567"/>
        <w:jc w:val="center"/>
        <w:rPr>
          <w:rFonts w:ascii="GHEA Grapalat" w:hAnsi="GHEA Grapalat"/>
          <w:lang w:val="af-ZA"/>
        </w:rPr>
      </w:pPr>
    </w:p>
    <w:p w14:paraId="03FF8956" w14:textId="77777777" w:rsidR="00CE0D95" w:rsidRPr="00F566BF" w:rsidRDefault="00CE0D95" w:rsidP="00EF3662">
      <w:pPr>
        <w:pStyle w:val="BodyText"/>
        <w:ind w:right="-7" w:firstLine="567"/>
        <w:jc w:val="center"/>
        <w:rPr>
          <w:rFonts w:ascii="GHEA Grapalat" w:hAnsi="GHEA Grapalat"/>
          <w:lang w:val="af-ZA"/>
        </w:rPr>
      </w:pPr>
    </w:p>
    <w:p w14:paraId="7D445BB8" w14:textId="77777777" w:rsidR="00096865" w:rsidRPr="00F566BF" w:rsidRDefault="00096865" w:rsidP="00EF3662">
      <w:pPr>
        <w:pStyle w:val="BodyText"/>
        <w:ind w:right="-7" w:firstLine="567"/>
        <w:jc w:val="center"/>
        <w:rPr>
          <w:rFonts w:ascii="GHEA Grapalat" w:hAnsi="GHEA Grapalat"/>
          <w:lang w:val="af-ZA"/>
        </w:rPr>
      </w:pPr>
    </w:p>
    <w:p w14:paraId="427F8A82" w14:textId="77777777" w:rsidR="00096865" w:rsidRPr="00F566BF" w:rsidRDefault="00096865" w:rsidP="00EF3662">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31F184B4" w14:textId="77777777" w:rsidR="00096865" w:rsidRPr="00F566BF" w:rsidRDefault="00096865" w:rsidP="00EF3662">
      <w:pPr>
        <w:pStyle w:val="BodyText"/>
        <w:ind w:right="-7" w:firstLine="567"/>
        <w:jc w:val="center"/>
        <w:rPr>
          <w:rFonts w:ascii="GHEA Grapalat" w:hAnsi="GHEA Grapalat" w:cs="Sylfaen"/>
          <w:lang w:val="af-ZA"/>
        </w:rPr>
      </w:pPr>
    </w:p>
    <w:p w14:paraId="197CC150" w14:textId="77777777" w:rsidR="00096865" w:rsidRPr="00F566BF" w:rsidRDefault="00096865" w:rsidP="00EF3662">
      <w:pPr>
        <w:pStyle w:val="BodyText"/>
        <w:ind w:right="-7" w:firstLine="567"/>
        <w:jc w:val="center"/>
        <w:rPr>
          <w:rFonts w:ascii="GHEA Grapalat" w:hAnsi="GHEA Grapalat" w:cs="Sylfaen"/>
          <w:lang w:val="af-ZA"/>
        </w:rPr>
      </w:pPr>
    </w:p>
    <w:p w14:paraId="42EF3610" w14:textId="4662509C" w:rsidR="001B2024" w:rsidRPr="00F566BF" w:rsidRDefault="004D0B5E" w:rsidP="001B2024">
      <w:pPr>
        <w:pStyle w:val="BodyText"/>
        <w:ind w:right="-7"/>
        <w:jc w:val="center"/>
        <w:rPr>
          <w:rFonts w:ascii="GHEA Grapalat" w:hAnsi="GHEA Grapalat"/>
          <w:szCs w:val="22"/>
          <w:lang w:val="af-ZA"/>
        </w:rPr>
      </w:pPr>
      <w:r w:rsidRPr="00A91EC3">
        <w:rPr>
          <w:rFonts w:ascii="GHEA Grapalat" w:hAnsi="GHEA Grapalat" w:cs="Sylfaen"/>
          <w:lang w:val="hy-AM"/>
        </w:rPr>
        <w:t>ԵՐ</w:t>
      </w:r>
      <w:r>
        <w:rPr>
          <w:rFonts w:ascii="GHEA Grapalat" w:hAnsi="GHEA Grapalat" w:cs="Sylfaen"/>
          <w:lang w:val="hy-AM"/>
        </w:rPr>
        <w:t>ԵՎ</w:t>
      </w:r>
      <w:r w:rsidRPr="00A91EC3">
        <w:rPr>
          <w:rFonts w:ascii="GHEA Grapalat" w:hAnsi="GHEA Grapalat" w:cs="Sylfaen"/>
          <w:lang w:val="hy-AM"/>
        </w:rPr>
        <w:t xml:space="preserve">ԱՆԻ ՔԱՂԱՔԱՊԵՏԱՐԱՆԻ </w:t>
      </w:r>
      <w:r w:rsidR="00692C7F">
        <w:rPr>
          <w:rFonts w:ascii="GHEA Grapalat" w:hAnsi="GHEA Grapalat" w:cs="Sylfaen"/>
          <w:lang w:val="hy-AM"/>
        </w:rPr>
        <w:t>ԵՎ</w:t>
      </w:r>
      <w:r>
        <w:rPr>
          <w:rFonts w:ascii="GHEA Grapalat" w:hAnsi="GHEA Grapalat" w:cs="Sylfaen"/>
          <w:lang w:val="hy-AM"/>
        </w:rPr>
        <w:t xml:space="preserve"> ՎԱՐՉԱԿԱՆ ՇՐՋԱՆՆԵՐԻ ՂԵԿԱՎԱՐՆԵՐԻ </w:t>
      </w:r>
      <w:r w:rsidRPr="00A91EC3">
        <w:rPr>
          <w:rFonts w:ascii="GHEA Grapalat" w:hAnsi="GHEA Grapalat" w:cs="Sylfaen"/>
          <w:lang w:val="hy-AM"/>
        </w:rPr>
        <w:t>ԱՇԽԱՏԱԿԱԶՄ</w:t>
      </w:r>
      <w:r>
        <w:rPr>
          <w:rFonts w:ascii="GHEA Grapalat" w:hAnsi="GHEA Grapalat" w:cs="Sylfaen"/>
          <w:lang w:val="hy-AM"/>
        </w:rPr>
        <w:t>ԵՐ</w:t>
      </w:r>
      <w:r w:rsidRPr="00A91EC3">
        <w:rPr>
          <w:rFonts w:ascii="GHEA Grapalat" w:hAnsi="GHEA Grapalat" w:cs="Sylfaen"/>
          <w:lang w:val="hy-AM"/>
        </w:rPr>
        <w:t xml:space="preserve">Ի ՀԱՄԱՅՆՔԱՅԻՆ ԾԱՌԱՅՈՂՆԵՐԻ ՎԵՐԱՊԱՏՐԱՍՏՄԱՆ </w:t>
      </w:r>
      <w:r>
        <w:rPr>
          <w:rFonts w:ascii="GHEA Grapalat" w:hAnsi="GHEA Grapalat" w:cs="Sylfaen"/>
          <w:lang w:val="hy-AM"/>
        </w:rPr>
        <w:t>ԽՈՐՀՐԴԱՏՎԱԿԱՆ ԾԱՌԱՅՈՒԹՅՈՒՆՆԵՐԻ</w:t>
      </w:r>
      <w:r w:rsidRPr="000F6A0D">
        <w:rPr>
          <w:rFonts w:ascii="GHEA Grapalat" w:hAnsi="GHEA Grapalat" w:cs="Sylfaen"/>
          <w:bCs/>
          <w:lang w:val="hy-AM"/>
        </w:rPr>
        <w:t xml:space="preserve"> </w:t>
      </w:r>
      <w:r w:rsidR="000F6A0D" w:rsidRPr="000F6A0D">
        <w:rPr>
          <w:rFonts w:ascii="GHEA Grapalat" w:hAnsi="GHEA Grapalat" w:cs="Sylfaen"/>
          <w:bCs/>
          <w:lang w:val="hy-AM"/>
        </w:rPr>
        <w:t>ՁԵՌՔԲԵՐՄԱՆ</w:t>
      </w:r>
      <w:r w:rsidR="000F6A0D" w:rsidRPr="000F6A0D">
        <w:rPr>
          <w:rFonts w:ascii="GHEA Grapalat" w:hAnsi="GHEA Grapalat" w:cs="Sylfaen"/>
          <w:bCs/>
          <w:lang w:val="af-ZA"/>
        </w:rPr>
        <w:t xml:space="preserve"> </w:t>
      </w:r>
      <w:r w:rsidR="000F6A0D" w:rsidRPr="000F6A0D">
        <w:rPr>
          <w:rFonts w:ascii="GHEA Grapalat" w:hAnsi="GHEA Grapalat" w:cs="Sylfaen"/>
          <w:bCs/>
        </w:rPr>
        <w:t>ՆՊԱՏԱԿՈՎ</w:t>
      </w:r>
      <w:r w:rsidR="000F6A0D" w:rsidRPr="000F6A0D">
        <w:rPr>
          <w:rFonts w:ascii="GHEA Grapalat" w:hAnsi="GHEA Grapalat" w:cs="Sylfaen"/>
          <w:bCs/>
          <w:lang w:val="af-ZA"/>
        </w:rPr>
        <w:t xml:space="preserve">  </w:t>
      </w:r>
      <w:r w:rsidR="000F6A0D" w:rsidRPr="000F6A0D">
        <w:rPr>
          <w:rFonts w:ascii="GHEA Grapalat" w:hAnsi="GHEA Grapalat" w:cs="Sylfaen"/>
          <w:bCs/>
        </w:rPr>
        <w:t>ՀԱՅՏԱՐԱՐՎԱԾ</w:t>
      </w:r>
      <w:r w:rsidR="000F6A0D" w:rsidRPr="000F6A0D">
        <w:rPr>
          <w:rFonts w:ascii="GHEA Grapalat" w:hAnsi="GHEA Grapalat" w:cs="Sylfaen"/>
          <w:bCs/>
          <w:lang w:val="af-ZA"/>
        </w:rPr>
        <w:t xml:space="preserve">  </w:t>
      </w:r>
      <w:r w:rsidR="000F6A0D" w:rsidRPr="000F6A0D">
        <w:rPr>
          <w:rFonts w:ascii="GHEA Grapalat" w:hAnsi="GHEA Grapalat" w:cs="Sylfaen"/>
          <w:bCs/>
        </w:rPr>
        <w:t>ԲԱՑ</w:t>
      </w:r>
      <w:r w:rsidR="000F6A0D" w:rsidRPr="000F6A0D">
        <w:rPr>
          <w:rFonts w:ascii="GHEA Grapalat" w:hAnsi="GHEA Grapalat" w:cs="Sylfaen"/>
          <w:bCs/>
          <w:lang w:val="af-ZA"/>
        </w:rPr>
        <w:t xml:space="preserve"> </w:t>
      </w:r>
      <w:r w:rsidR="000F6A0D" w:rsidRPr="000F6A0D">
        <w:rPr>
          <w:rFonts w:ascii="GHEA Grapalat" w:hAnsi="GHEA Grapalat" w:cs="Sylfaen"/>
          <w:bCs/>
        </w:rPr>
        <w:t>ՄՐՑՈՒՅԹԻ</w:t>
      </w: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Default="00CE0D95" w:rsidP="00EF3662">
      <w:pPr>
        <w:pStyle w:val="BodyText"/>
        <w:ind w:right="-7" w:firstLine="567"/>
        <w:jc w:val="center"/>
        <w:rPr>
          <w:rFonts w:ascii="GHEA Grapalat" w:hAnsi="GHEA Grapalat"/>
          <w:lang w:val="af-ZA"/>
        </w:rPr>
      </w:pPr>
    </w:p>
    <w:p w14:paraId="1811F3A9" w14:textId="77777777" w:rsidR="00D25FF8" w:rsidRDefault="00D25FF8" w:rsidP="00EF3662">
      <w:pPr>
        <w:pStyle w:val="BodyText"/>
        <w:ind w:right="-7" w:firstLine="567"/>
        <w:jc w:val="center"/>
        <w:rPr>
          <w:rFonts w:ascii="GHEA Grapalat" w:hAnsi="GHEA Grapalat"/>
          <w:lang w:val="af-ZA"/>
        </w:rPr>
      </w:pPr>
    </w:p>
    <w:p w14:paraId="10F98ED5" w14:textId="77777777" w:rsidR="00D25FF8" w:rsidRDefault="00D25FF8" w:rsidP="00EF3662">
      <w:pPr>
        <w:pStyle w:val="BodyText"/>
        <w:ind w:right="-7" w:firstLine="567"/>
        <w:jc w:val="center"/>
        <w:rPr>
          <w:rFonts w:ascii="GHEA Grapalat" w:hAnsi="GHEA Grapalat"/>
          <w:lang w:val="af-ZA"/>
        </w:rPr>
      </w:pPr>
    </w:p>
    <w:p w14:paraId="1F4F93B4" w14:textId="77777777" w:rsidR="00D25FF8" w:rsidRDefault="00D25FF8" w:rsidP="00EF3662">
      <w:pPr>
        <w:pStyle w:val="BodyText"/>
        <w:ind w:right="-7" w:firstLine="567"/>
        <w:jc w:val="center"/>
        <w:rPr>
          <w:rFonts w:ascii="GHEA Grapalat" w:hAnsi="GHEA Grapalat"/>
          <w:lang w:val="af-ZA"/>
        </w:rPr>
      </w:pPr>
    </w:p>
    <w:p w14:paraId="628AAA7E" w14:textId="77777777" w:rsidR="00D25FF8" w:rsidRPr="00F566BF" w:rsidRDefault="00D25FF8" w:rsidP="00EF3662">
      <w:pPr>
        <w:pStyle w:val="BodyText"/>
        <w:ind w:right="-7" w:firstLine="567"/>
        <w:jc w:val="center"/>
        <w:rPr>
          <w:rFonts w:ascii="GHEA Grapalat" w:hAnsi="GHEA Grapalat"/>
          <w:lang w:val="af-ZA"/>
        </w:rPr>
      </w:pPr>
    </w:p>
    <w:p w14:paraId="06547AA4" w14:textId="0328DE95"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9041EE">
        <w:rPr>
          <w:lang w:val="af-ZA"/>
        </w:rPr>
        <w:instrText>HYPERLINK "http://www.armeps.am"</w:instrText>
      </w:r>
      <w:r>
        <w:fldChar w:fldCharType="separate"/>
      </w:r>
      <w:r w:rsidRPr="00F566BF">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9041EE">
        <w:rPr>
          <w:lang w:val="af-ZA"/>
        </w:rPr>
        <w:instrText>HYPERLINK "http://gnumner.am/website/images/original/%D5%88%D5%92%D5%82%D4%B5%D5%91%D5%88%D5%92%D5%85%D5%91.docx"</w:instrText>
      </w:r>
      <w:r>
        <w:fldChar w:fldCharType="separate"/>
      </w:r>
      <w:r w:rsidR="00F60C5F" w:rsidRPr="00F566BF">
        <w:rPr>
          <w:rFonts w:ascii="GHEA Grapalat" w:hAnsi="GHEA Grapalat" w:cs="Sylfaen"/>
          <w:i/>
          <w:sz w:val="22"/>
          <w:szCs w:val="22"/>
          <w:lang w:val="af-ZA"/>
        </w:rPr>
        <w:t>Էլեկտրոնային գնումների կատարման ուղեցույց</w:t>
      </w:r>
      <w:r>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ով:</w:t>
      </w:r>
    </w:p>
    <w:p w14:paraId="65486AB6" w14:textId="77777777" w:rsidR="00B6098A" w:rsidRPr="00EB6D1D" w:rsidRDefault="00B6098A" w:rsidP="00B6098A">
      <w:pPr>
        <w:ind w:firstLine="567"/>
        <w:jc w:val="both"/>
        <w:rPr>
          <w:rFonts w:ascii="GHEA Grapalat" w:hAnsi="GHEA Grapalat" w:cs="Sylfaen"/>
          <w:i/>
          <w:sz w:val="22"/>
          <w:szCs w:val="22"/>
          <w:lang w:val="af-ZA"/>
        </w:rPr>
      </w:pPr>
      <w:bookmarkStart w:id="1" w:name="_Hlk195887713"/>
      <w:r w:rsidRPr="00EB6D1D">
        <w:rPr>
          <w:rFonts w:ascii="GHEA Grapalat" w:hAnsi="GHEA Grapalat" w:cs="Sylfaen"/>
          <w:i/>
          <w:sz w:val="22"/>
          <w:szCs w:val="22"/>
          <w:lang w:val="af-ZA"/>
        </w:rPr>
        <w:t xml:space="preserve">Ուղեցույցը հասանելի է հետևյալ հղումով՝ </w:t>
      </w:r>
      <w:r>
        <w:fldChar w:fldCharType="begin"/>
      </w:r>
      <w:r w:rsidRPr="00DD2944">
        <w:rPr>
          <w:lang w:val="af-ZA"/>
        </w:rPr>
        <w:instrText>HYPERLINK "http://gnumner.am/hy/page/ughecuycner_dzernarkner/"</w:instrText>
      </w:r>
      <w:r>
        <w:fldChar w:fldCharType="separate"/>
      </w:r>
      <w:r w:rsidRPr="00EB6D1D">
        <w:rPr>
          <w:rFonts w:ascii="GHEA Grapalat" w:hAnsi="GHEA Grapalat" w:cs="Sylfaen"/>
          <w:i/>
          <w:sz w:val="22"/>
          <w:szCs w:val="22"/>
          <w:lang w:val="af-ZA"/>
        </w:rPr>
        <w:t>http://gnumner.am/hy/page/ughecuycner_dzernarkner/</w:t>
      </w:r>
      <w:r>
        <w:fldChar w:fldCharType="end"/>
      </w:r>
      <w:r w:rsidRPr="00EB6D1D">
        <w:rPr>
          <w:rFonts w:ascii="GHEA Grapalat" w:hAnsi="GHEA Grapalat" w:cs="Sylfaen"/>
          <w:i/>
          <w:sz w:val="22"/>
          <w:szCs w:val="22"/>
          <w:lang w:val="af-ZA"/>
        </w:rPr>
        <w:t>.</w:t>
      </w:r>
    </w:p>
    <w:p w14:paraId="2632C46D" w14:textId="77777777" w:rsidR="00B6098A" w:rsidRPr="00F566BF" w:rsidRDefault="00B6098A" w:rsidP="00B6098A">
      <w:pPr>
        <w:ind w:firstLine="567"/>
        <w:jc w:val="both"/>
        <w:rPr>
          <w:rFonts w:ascii="GHEA Grapalat" w:hAnsi="GHEA Grapalat"/>
          <w:i/>
          <w:sz w:val="22"/>
          <w:szCs w:val="22"/>
          <w:lang w:val="af-ZA"/>
        </w:rPr>
      </w:pPr>
      <w:bookmarkStart w:id="2"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04A64A31" w14:textId="77777777" w:rsidR="00B6098A" w:rsidRPr="00EB6D1D" w:rsidRDefault="00B6098A" w:rsidP="00B6098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2"/>
    </w:p>
    <w:bookmarkEnd w:id="1"/>
    <w:p w14:paraId="5C8C1ABD" w14:textId="77777777" w:rsidR="00096865" w:rsidRDefault="00096865" w:rsidP="00EF3662">
      <w:pPr>
        <w:ind w:firstLine="567"/>
        <w:jc w:val="center"/>
        <w:rPr>
          <w:rFonts w:ascii="GHEA Grapalat" w:hAnsi="GHEA Grapalat"/>
          <w:b/>
          <w:sz w:val="20"/>
          <w:szCs w:val="22"/>
          <w:lang w:val="af-ZA"/>
        </w:rPr>
      </w:pPr>
    </w:p>
    <w:p w14:paraId="4E84E56F" w14:textId="77777777" w:rsidR="00B6098A" w:rsidRDefault="00B6098A" w:rsidP="00EF3662">
      <w:pPr>
        <w:ind w:firstLine="567"/>
        <w:jc w:val="center"/>
        <w:rPr>
          <w:rFonts w:ascii="GHEA Grapalat" w:hAnsi="GHEA Grapalat"/>
          <w:b/>
          <w:sz w:val="20"/>
          <w:szCs w:val="22"/>
          <w:lang w:val="af-ZA"/>
        </w:rPr>
      </w:pPr>
    </w:p>
    <w:p w14:paraId="67C03391" w14:textId="77777777" w:rsidR="00B6098A" w:rsidRDefault="00B6098A" w:rsidP="00EF3662">
      <w:pPr>
        <w:ind w:firstLine="567"/>
        <w:jc w:val="center"/>
        <w:rPr>
          <w:rFonts w:ascii="GHEA Grapalat" w:hAnsi="GHEA Grapalat"/>
          <w:b/>
          <w:sz w:val="20"/>
          <w:szCs w:val="22"/>
          <w:lang w:val="af-ZA"/>
        </w:rPr>
      </w:pPr>
    </w:p>
    <w:p w14:paraId="04C97F81" w14:textId="77777777" w:rsidR="00B6098A" w:rsidRDefault="00B6098A" w:rsidP="00EF3662">
      <w:pPr>
        <w:ind w:firstLine="567"/>
        <w:jc w:val="center"/>
        <w:rPr>
          <w:rFonts w:ascii="GHEA Grapalat" w:hAnsi="GHEA Grapalat"/>
          <w:b/>
          <w:sz w:val="20"/>
          <w:szCs w:val="22"/>
          <w:lang w:val="af-ZA"/>
        </w:rPr>
      </w:pPr>
    </w:p>
    <w:p w14:paraId="7BE785A8" w14:textId="77777777" w:rsidR="00B6098A" w:rsidRDefault="00B6098A" w:rsidP="00EF3662">
      <w:pPr>
        <w:ind w:firstLine="567"/>
        <w:jc w:val="center"/>
        <w:rPr>
          <w:rFonts w:ascii="GHEA Grapalat" w:hAnsi="GHEA Grapalat"/>
          <w:b/>
          <w:sz w:val="20"/>
          <w:szCs w:val="22"/>
          <w:lang w:val="af-ZA"/>
        </w:rPr>
      </w:pPr>
    </w:p>
    <w:p w14:paraId="10647A89" w14:textId="77777777" w:rsidR="00B6098A" w:rsidRDefault="00B6098A" w:rsidP="00EF3662">
      <w:pPr>
        <w:ind w:firstLine="567"/>
        <w:jc w:val="center"/>
        <w:rPr>
          <w:rFonts w:ascii="GHEA Grapalat" w:hAnsi="GHEA Grapalat"/>
          <w:b/>
          <w:sz w:val="20"/>
          <w:szCs w:val="22"/>
          <w:lang w:val="af-ZA"/>
        </w:rPr>
      </w:pPr>
    </w:p>
    <w:p w14:paraId="7745428A" w14:textId="77777777" w:rsidR="00B6098A" w:rsidRDefault="00B6098A" w:rsidP="00EF3662">
      <w:pPr>
        <w:ind w:firstLine="567"/>
        <w:jc w:val="center"/>
        <w:rPr>
          <w:rFonts w:ascii="GHEA Grapalat" w:hAnsi="GHEA Grapalat"/>
          <w:b/>
          <w:sz w:val="20"/>
          <w:szCs w:val="22"/>
          <w:lang w:val="af-ZA"/>
        </w:rPr>
      </w:pPr>
    </w:p>
    <w:p w14:paraId="7A0E4AF4" w14:textId="77777777" w:rsidR="00B6098A" w:rsidRDefault="00B6098A" w:rsidP="00EF3662">
      <w:pPr>
        <w:ind w:firstLine="567"/>
        <w:jc w:val="center"/>
        <w:rPr>
          <w:rFonts w:ascii="GHEA Grapalat" w:hAnsi="GHEA Grapalat"/>
          <w:b/>
          <w:sz w:val="20"/>
          <w:szCs w:val="22"/>
          <w:lang w:val="af-ZA"/>
        </w:rPr>
      </w:pPr>
    </w:p>
    <w:p w14:paraId="6E18496B" w14:textId="77777777" w:rsidR="00B6098A" w:rsidRDefault="00B6098A" w:rsidP="00EF3662">
      <w:pPr>
        <w:ind w:firstLine="567"/>
        <w:jc w:val="center"/>
        <w:rPr>
          <w:rFonts w:ascii="GHEA Grapalat" w:hAnsi="GHEA Grapalat"/>
          <w:b/>
          <w:sz w:val="20"/>
          <w:szCs w:val="22"/>
          <w:lang w:val="af-ZA"/>
        </w:rPr>
      </w:pPr>
    </w:p>
    <w:p w14:paraId="19726607" w14:textId="77777777" w:rsidR="00B6098A" w:rsidRDefault="00B6098A" w:rsidP="00EF3662">
      <w:pPr>
        <w:ind w:firstLine="567"/>
        <w:jc w:val="center"/>
        <w:rPr>
          <w:rFonts w:ascii="GHEA Grapalat" w:hAnsi="GHEA Grapalat"/>
          <w:b/>
          <w:sz w:val="20"/>
          <w:szCs w:val="22"/>
          <w:lang w:val="af-ZA"/>
        </w:rPr>
      </w:pPr>
    </w:p>
    <w:p w14:paraId="0804D571" w14:textId="77777777" w:rsidR="00B6098A" w:rsidRDefault="00B6098A" w:rsidP="00EF3662">
      <w:pPr>
        <w:ind w:firstLine="567"/>
        <w:jc w:val="center"/>
        <w:rPr>
          <w:rFonts w:ascii="GHEA Grapalat" w:hAnsi="GHEA Grapalat"/>
          <w:b/>
          <w:sz w:val="20"/>
          <w:szCs w:val="22"/>
          <w:lang w:val="af-ZA"/>
        </w:rPr>
      </w:pPr>
    </w:p>
    <w:p w14:paraId="2561682C" w14:textId="77777777" w:rsidR="00B6098A" w:rsidRDefault="00B6098A" w:rsidP="00EF3662">
      <w:pPr>
        <w:ind w:firstLine="567"/>
        <w:jc w:val="center"/>
        <w:rPr>
          <w:rFonts w:ascii="GHEA Grapalat" w:hAnsi="GHEA Grapalat"/>
          <w:b/>
          <w:sz w:val="20"/>
          <w:szCs w:val="22"/>
          <w:lang w:val="af-ZA"/>
        </w:rPr>
      </w:pPr>
    </w:p>
    <w:p w14:paraId="2A23806E" w14:textId="77777777" w:rsidR="00B6098A" w:rsidRDefault="00B6098A" w:rsidP="00EF3662">
      <w:pPr>
        <w:ind w:firstLine="567"/>
        <w:jc w:val="center"/>
        <w:rPr>
          <w:rFonts w:ascii="GHEA Grapalat" w:hAnsi="GHEA Grapalat"/>
          <w:b/>
          <w:sz w:val="20"/>
          <w:szCs w:val="22"/>
          <w:lang w:val="af-ZA"/>
        </w:rPr>
      </w:pPr>
    </w:p>
    <w:p w14:paraId="1587080F" w14:textId="77777777" w:rsidR="00B6098A" w:rsidRDefault="00B6098A" w:rsidP="00EF3662">
      <w:pPr>
        <w:ind w:firstLine="567"/>
        <w:jc w:val="center"/>
        <w:rPr>
          <w:rFonts w:ascii="GHEA Grapalat" w:hAnsi="GHEA Grapalat"/>
          <w:b/>
          <w:sz w:val="20"/>
          <w:szCs w:val="22"/>
          <w:lang w:val="af-ZA"/>
        </w:rPr>
      </w:pPr>
    </w:p>
    <w:p w14:paraId="3AD3011A" w14:textId="77777777" w:rsidR="00B6098A" w:rsidRDefault="00B6098A" w:rsidP="00EF3662">
      <w:pPr>
        <w:ind w:firstLine="567"/>
        <w:jc w:val="center"/>
        <w:rPr>
          <w:rFonts w:ascii="GHEA Grapalat" w:hAnsi="GHEA Grapalat"/>
          <w:b/>
          <w:sz w:val="20"/>
          <w:szCs w:val="22"/>
          <w:lang w:val="af-ZA"/>
        </w:rPr>
      </w:pPr>
    </w:p>
    <w:p w14:paraId="223236BB" w14:textId="77777777" w:rsidR="00B6098A" w:rsidRDefault="00B6098A" w:rsidP="00EF3662">
      <w:pPr>
        <w:ind w:firstLine="567"/>
        <w:jc w:val="center"/>
        <w:rPr>
          <w:rFonts w:ascii="GHEA Grapalat" w:hAnsi="GHEA Grapalat"/>
          <w:b/>
          <w:sz w:val="20"/>
          <w:szCs w:val="22"/>
          <w:lang w:val="af-ZA"/>
        </w:rPr>
      </w:pPr>
    </w:p>
    <w:p w14:paraId="3A1B23A5" w14:textId="77777777" w:rsidR="00B6098A" w:rsidRDefault="00B6098A" w:rsidP="00EF3662">
      <w:pPr>
        <w:ind w:firstLine="567"/>
        <w:jc w:val="center"/>
        <w:rPr>
          <w:rFonts w:ascii="GHEA Grapalat" w:hAnsi="GHEA Grapalat"/>
          <w:b/>
          <w:sz w:val="20"/>
          <w:szCs w:val="22"/>
          <w:lang w:val="af-ZA"/>
        </w:rPr>
      </w:pPr>
    </w:p>
    <w:p w14:paraId="4F084081" w14:textId="77777777" w:rsidR="00B6098A" w:rsidRDefault="00B6098A" w:rsidP="00EF3662">
      <w:pPr>
        <w:ind w:firstLine="567"/>
        <w:jc w:val="center"/>
        <w:rPr>
          <w:rFonts w:ascii="GHEA Grapalat" w:hAnsi="GHEA Grapalat"/>
          <w:b/>
          <w:sz w:val="20"/>
          <w:szCs w:val="22"/>
          <w:lang w:val="af-ZA"/>
        </w:rPr>
      </w:pPr>
    </w:p>
    <w:p w14:paraId="1FF111E1" w14:textId="77777777" w:rsidR="00B6098A" w:rsidRDefault="00B6098A" w:rsidP="00EF3662">
      <w:pPr>
        <w:ind w:firstLine="567"/>
        <w:jc w:val="center"/>
        <w:rPr>
          <w:rFonts w:ascii="GHEA Grapalat" w:hAnsi="GHEA Grapalat"/>
          <w:b/>
          <w:sz w:val="20"/>
          <w:szCs w:val="22"/>
          <w:lang w:val="af-ZA"/>
        </w:rPr>
      </w:pPr>
    </w:p>
    <w:p w14:paraId="1B624AC2" w14:textId="77777777" w:rsidR="00B6098A" w:rsidRDefault="00B6098A" w:rsidP="00EF3662">
      <w:pPr>
        <w:ind w:firstLine="567"/>
        <w:jc w:val="center"/>
        <w:rPr>
          <w:rFonts w:ascii="GHEA Grapalat" w:hAnsi="GHEA Grapalat"/>
          <w:b/>
          <w:sz w:val="20"/>
          <w:szCs w:val="22"/>
          <w:lang w:val="af-ZA"/>
        </w:rPr>
      </w:pPr>
    </w:p>
    <w:p w14:paraId="76B1678C" w14:textId="77777777" w:rsidR="00B6098A" w:rsidRDefault="00B6098A" w:rsidP="00EF3662">
      <w:pPr>
        <w:ind w:firstLine="567"/>
        <w:jc w:val="center"/>
        <w:rPr>
          <w:rFonts w:ascii="GHEA Grapalat" w:hAnsi="GHEA Grapalat"/>
          <w:b/>
          <w:sz w:val="20"/>
          <w:szCs w:val="22"/>
          <w:lang w:val="af-ZA"/>
        </w:rPr>
      </w:pPr>
    </w:p>
    <w:p w14:paraId="02D09EA7" w14:textId="77777777" w:rsidR="00B6098A" w:rsidRDefault="00B6098A" w:rsidP="00EF3662">
      <w:pPr>
        <w:ind w:firstLine="567"/>
        <w:jc w:val="center"/>
        <w:rPr>
          <w:rFonts w:ascii="GHEA Grapalat" w:hAnsi="GHEA Grapalat"/>
          <w:b/>
          <w:sz w:val="20"/>
          <w:szCs w:val="22"/>
          <w:lang w:val="af-ZA"/>
        </w:rPr>
      </w:pPr>
    </w:p>
    <w:p w14:paraId="2DE35C78" w14:textId="77777777" w:rsidR="00B6098A" w:rsidRDefault="00B6098A" w:rsidP="00EF3662">
      <w:pPr>
        <w:ind w:firstLine="567"/>
        <w:jc w:val="center"/>
        <w:rPr>
          <w:rFonts w:ascii="GHEA Grapalat" w:hAnsi="GHEA Grapalat"/>
          <w:b/>
          <w:sz w:val="20"/>
          <w:szCs w:val="22"/>
          <w:lang w:val="af-ZA"/>
        </w:rPr>
      </w:pPr>
    </w:p>
    <w:p w14:paraId="0FA8CDA3" w14:textId="77777777" w:rsidR="00B6098A" w:rsidRDefault="00B6098A" w:rsidP="00EF3662">
      <w:pPr>
        <w:ind w:firstLine="567"/>
        <w:jc w:val="center"/>
        <w:rPr>
          <w:rFonts w:ascii="GHEA Grapalat" w:hAnsi="GHEA Grapalat"/>
          <w:b/>
          <w:sz w:val="20"/>
          <w:szCs w:val="22"/>
          <w:lang w:val="af-ZA"/>
        </w:rPr>
      </w:pPr>
    </w:p>
    <w:p w14:paraId="5965600A" w14:textId="77777777" w:rsidR="00B6098A" w:rsidRDefault="00B6098A" w:rsidP="00EF3662">
      <w:pPr>
        <w:ind w:firstLine="567"/>
        <w:jc w:val="center"/>
        <w:rPr>
          <w:rFonts w:ascii="GHEA Grapalat" w:hAnsi="GHEA Grapalat"/>
          <w:b/>
          <w:sz w:val="20"/>
          <w:szCs w:val="22"/>
          <w:lang w:val="af-ZA"/>
        </w:rPr>
      </w:pPr>
    </w:p>
    <w:p w14:paraId="3A6DD856" w14:textId="77777777" w:rsidR="00B6098A" w:rsidRDefault="00B6098A" w:rsidP="00EF3662">
      <w:pPr>
        <w:ind w:firstLine="567"/>
        <w:jc w:val="center"/>
        <w:rPr>
          <w:rFonts w:ascii="GHEA Grapalat" w:hAnsi="GHEA Grapalat"/>
          <w:b/>
          <w:sz w:val="20"/>
          <w:szCs w:val="22"/>
          <w:lang w:val="af-ZA"/>
        </w:rPr>
      </w:pPr>
    </w:p>
    <w:p w14:paraId="63095C83" w14:textId="77777777" w:rsidR="00B6098A" w:rsidRDefault="00B6098A" w:rsidP="00EF3662">
      <w:pPr>
        <w:ind w:firstLine="567"/>
        <w:jc w:val="center"/>
        <w:rPr>
          <w:rFonts w:ascii="GHEA Grapalat" w:hAnsi="GHEA Grapalat"/>
          <w:b/>
          <w:sz w:val="20"/>
          <w:szCs w:val="22"/>
          <w:lang w:val="af-ZA"/>
        </w:rPr>
      </w:pPr>
    </w:p>
    <w:p w14:paraId="17D2F43D" w14:textId="77777777" w:rsidR="00B6098A" w:rsidRDefault="00B6098A" w:rsidP="00EF3662">
      <w:pPr>
        <w:ind w:firstLine="567"/>
        <w:jc w:val="center"/>
        <w:rPr>
          <w:rFonts w:ascii="GHEA Grapalat" w:hAnsi="GHEA Grapalat"/>
          <w:b/>
          <w:sz w:val="20"/>
          <w:szCs w:val="22"/>
          <w:lang w:val="af-ZA"/>
        </w:rPr>
      </w:pPr>
    </w:p>
    <w:p w14:paraId="30B257A5" w14:textId="77777777" w:rsidR="00B6098A" w:rsidRDefault="00B6098A" w:rsidP="00EF3662">
      <w:pPr>
        <w:ind w:firstLine="567"/>
        <w:jc w:val="center"/>
        <w:rPr>
          <w:rFonts w:ascii="GHEA Grapalat" w:hAnsi="GHEA Grapalat"/>
          <w:b/>
          <w:sz w:val="20"/>
          <w:szCs w:val="22"/>
          <w:lang w:val="af-ZA"/>
        </w:rPr>
      </w:pPr>
    </w:p>
    <w:p w14:paraId="5815E0A9" w14:textId="77777777" w:rsidR="00B6098A" w:rsidRDefault="00B6098A" w:rsidP="00EF3662">
      <w:pPr>
        <w:ind w:firstLine="567"/>
        <w:jc w:val="center"/>
        <w:rPr>
          <w:rFonts w:ascii="GHEA Grapalat" w:hAnsi="GHEA Grapalat"/>
          <w:b/>
          <w:sz w:val="20"/>
          <w:szCs w:val="22"/>
          <w:lang w:val="af-ZA"/>
        </w:rPr>
      </w:pPr>
    </w:p>
    <w:p w14:paraId="114912D1" w14:textId="77777777" w:rsidR="00B6098A" w:rsidRDefault="00B6098A" w:rsidP="00EF3662">
      <w:pPr>
        <w:ind w:firstLine="567"/>
        <w:jc w:val="center"/>
        <w:rPr>
          <w:rFonts w:ascii="GHEA Grapalat" w:hAnsi="GHEA Grapalat"/>
          <w:b/>
          <w:sz w:val="20"/>
          <w:szCs w:val="22"/>
          <w:lang w:val="af-ZA"/>
        </w:rPr>
      </w:pPr>
    </w:p>
    <w:p w14:paraId="78D9CD8C" w14:textId="77777777" w:rsidR="00B6098A" w:rsidRDefault="00B6098A" w:rsidP="00EF3662">
      <w:pPr>
        <w:ind w:firstLine="567"/>
        <w:jc w:val="center"/>
        <w:rPr>
          <w:rFonts w:ascii="GHEA Grapalat" w:hAnsi="GHEA Grapalat"/>
          <w:b/>
          <w:sz w:val="20"/>
          <w:szCs w:val="22"/>
          <w:lang w:val="af-ZA"/>
        </w:rPr>
      </w:pPr>
    </w:p>
    <w:p w14:paraId="23E1DD1D" w14:textId="77777777" w:rsidR="00B6098A" w:rsidRDefault="00B6098A" w:rsidP="00EF3662">
      <w:pPr>
        <w:ind w:firstLine="567"/>
        <w:jc w:val="center"/>
        <w:rPr>
          <w:rFonts w:ascii="GHEA Grapalat" w:hAnsi="GHEA Grapalat"/>
          <w:b/>
          <w:sz w:val="20"/>
          <w:szCs w:val="22"/>
          <w:lang w:val="af-ZA"/>
        </w:rPr>
      </w:pPr>
    </w:p>
    <w:p w14:paraId="4A29A75F" w14:textId="77777777" w:rsidR="00B6098A" w:rsidRDefault="00B6098A" w:rsidP="00EF3662">
      <w:pPr>
        <w:ind w:firstLine="567"/>
        <w:jc w:val="center"/>
        <w:rPr>
          <w:rFonts w:ascii="GHEA Grapalat" w:hAnsi="GHEA Grapalat"/>
          <w:b/>
          <w:sz w:val="20"/>
          <w:szCs w:val="22"/>
          <w:lang w:val="af-ZA"/>
        </w:rPr>
      </w:pPr>
    </w:p>
    <w:p w14:paraId="0BBBDC50" w14:textId="77777777" w:rsidR="00B6098A" w:rsidRDefault="00B6098A" w:rsidP="00EF3662">
      <w:pPr>
        <w:ind w:firstLine="567"/>
        <w:jc w:val="center"/>
        <w:rPr>
          <w:rFonts w:ascii="GHEA Grapalat" w:hAnsi="GHEA Grapalat"/>
          <w:b/>
          <w:sz w:val="20"/>
          <w:szCs w:val="22"/>
          <w:lang w:val="af-ZA"/>
        </w:rPr>
      </w:pPr>
    </w:p>
    <w:p w14:paraId="297E47CC" w14:textId="77777777" w:rsidR="00B6098A" w:rsidRDefault="00B6098A" w:rsidP="00EF3662">
      <w:pPr>
        <w:ind w:firstLine="567"/>
        <w:jc w:val="center"/>
        <w:rPr>
          <w:rFonts w:ascii="GHEA Grapalat" w:hAnsi="GHEA Grapalat"/>
          <w:b/>
          <w:sz w:val="20"/>
          <w:szCs w:val="22"/>
          <w:lang w:val="af-ZA"/>
        </w:rPr>
      </w:pPr>
    </w:p>
    <w:p w14:paraId="752632BB" w14:textId="77777777" w:rsidR="00B6098A" w:rsidRPr="00F566BF" w:rsidRDefault="00B6098A" w:rsidP="00EF3662">
      <w:pPr>
        <w:ind w:firstLine="567"/>
        <w:jc w:val="center"/>
        <w:rPr>
          <w:rFonts w:ascii="GHEA Grapalat" w:hAnsi="GHEA Grapalat"/>
          <w:b/>
          <w:sz w:val="20"/>
          <w:szCs w:val="22"/>
          <w:lang w:val="af-ZA"/>
        </w:rPr>
      </w:pPr>
    </w:p>
    <w:p w14:paraId="4E9C1706" w14:textId="77777777" w:rsidR="001B2024" w:rsidRPr="001A1A1A" w:rsidRDefault="001B2024" w:rsidP="001B2024">
      <w:pPr>
        <w:ind w:firstLine="567"/>
        <w:jc w:val="center"/>
        <w:rPr>
          <w:rFonts w:ascii="GHEA Grapalat" w:hAnsi="GHEA Grapalat"/>
          <w:b/>
          <w:sz w:val="20"/>
          <w:szCs w:val="20"/>
          <w:lang w:val="af-ZA"/>
        </w:rPr>
      </w:pPr>
      <w:proofErr w:type="spellStart"/>
      <w:r w:rsidRPr="001A1A1A">
        <w:rPr>
          <w:rFonts w:ascii="GHEA Grapalat" w:hAnsi="GHEA Grapalat" w:cs="Sylfaen"/>
          <w:b/>
          <w:sz w:val="20"/>
          <w:szCs w:val="20"/>
        </w:rPr>
        <w:t>ԲՈՎԱՆԴԱԿՈւԹՅՈւՆ</w:t>
      </w:r>
      <w:proofErr w:type="spellEnd"/>
    </w:p>
    <w:p w14:paraId="552C0ECE" w14:textId="77777777" w:rsidR="001B2024" w:rsidRPr="00BD2FC5" w:rsidRDefault="001B2024" w:rsidP="001B2024">
      <w:pPr>
        <w:ind w:firstLine="567"/>
        <w:jc w:val="center"/>
        <w:rPr>
          <w:rFonts w:ascii="GHEA Grapalat" w:hAnsi="GHEA Grapalat"/>
          <w:b/>
          <w:sz w:val="20"/>
          <w:szCs w:val="20"/>
          <w:lang w:val="af-ZA"/>
        </w:rPr>
      </w:pPr>
    </w:p>
    <w:p w14:paraId="0968DBA0" w14:textId="13D237FF" w:rsidR="00B6098A" w:rsidRPr="00F566BF" w:rsidRDefault="00692C7F" w:rsidP="00B6098A">
      <w:pPr>
        <w:pStyle w:val="BodyText"/>
        <w:ind w:right="-7"/>
        <w:jc w:val="center"/>
        <w:rPr>
          <w:rFonts w:ascii="GHEA Grapalat" w:hAnsi="GHEA Grapalat"/>
          <w:szCs w:val="22"/>
          <w:lang w:val="af-ZA"/>
        </w:rPr>
      </w:pPr>
      <w:r w:rsidRPr="00A91EC3">
        <w:rPr>
          <w:rFonts w:ascii="GHEA Grapalat" w:hAnsi="GHEA Grapalat" w:cs="Sylfaen"/>
          <w:lang w:val="hy-AM"/>
        </w:rPr>
        <w:t>ԵՐ</w:t>
      </w:r>
      <w:r>
        <w:rPr>
          <w:rFonts w:ascii="GHEA Grapalat" w:hAnsi="GHEA Grapalat" w:cs="Sylfaen"/>
          <w:lang w:val="hy-AM"/>
        </w:rPr>
        <w:t>ԵՎ</w:t>
      </w:r>
      <w:r w:rsidRPr="00A91EC3">
        <w:rPr>
          <w:rFonts w:ascii="GHEA Grapalat" w:hAnsi="GHEA Grapalat" w:cs="Sylfaen"/>
          <w:lang w:val="hy-AM"/>
        </w:rPr>
        <w:t xml:space="preserve">ԱՆԻ ՔԱՂԱՔԱՊԵՏԱՐԱՆԻ </w:t>
      </w:r>
      <w:r>
        <w:rPr>
          <w:rFonts w:ascii="GHEA Grapalat" w:hAnsi="GHEA Grapalat" w:cs="Sylfaen"/>
          <w:lang w:val="hy-AM"/>
        </w:rPr>
        <w:t xml:space="preserve">ԵՎ ՎԱՐՉԱԿԱՆ ՇՐՋԱՆՆԵՐԻ ՂԵԿԱՎԱՐՆԵՐԻ </w:t>
      </w:r>
      <w:r w:rsidRPr="00A91EC3">
        <w:rPr>
          <w:rFonts w:ascii="GHEA Grapalat" w:hAnsi="GHEA Grapalat" w:cs="Sylfaen"/>
          <w:lang w:val="hy-AM"/>
        </w:rPr>
        <w:t>ԱՇԽԱՏԱԿԱԶՄ</w:t>
      </w:r>
      <w:r>
        <w:rPr>
          <w:rFonts w:ascii="GHEA Grapalat" w:hAnsi="GHEA Grapalat" w:cs="Sylfaen"/>
          <w:lang w:val="hy-AM"/>
        </w:rPr>
        <w:t>ԵՐ</w:t>
      </w:r>
      <w:r w:rsidRPr="00A91EC3">
        <w:rPr>
          <w:rFonts w:ascii="GHEA Grapalat" w:hAnsi="GHEA Grapalat" w:cs="Sylfaen"/>
          <w:lang w:val="hy-AM"/>
        </w:rPr>
        <w:t xml:space="preserve">Ի ՀԱՄԱՅՆՔԱՅԻՆ ԾԱՌԱՅՈՂՆԵՐԻ ՎԵՐԱՊԱՏՐԱՍՏՄԱՆ </w:t>
      </w:r>
      <w:r>
        <w:rPr>
          <w:rFonts w:ascii="GHEA Grapalat" w:hAnsi="GHEA Grapalat" w:cs="Sylfaen"/>
          <w:lang w:val="hy-AM"/>
        </w:rPr>
        <w:t>ԽՈՐՀՐԴԱՏՎԱԿԱՆ ԾԱՌԱՅՈՒԹՅՈՒՆՆԵՐԻ</w:t>
      </w:r>
      <w:r w:rsidRPr="000F6A0D">
        <w:rPr>
          <w:rFonts w:ascii="GHEA Grapalat" w:hAnsi="GHEA Grapalat" w:cs="Sylfaen"/>
          <w:bCs/>
          <w:lang w:val="hy-AM"/>
        </w:rPr>
        <w:t xml:space="preserve"> </w:t>
      </w:r>
      <w:r w:rsidR="00B6098A" w:rsidRPr="000F6A0D">
        <w:rPr>
          <w:rFonts w:ascii="GHEA Grapalat" w:hAnsi="GHEA Grapalat" w:cs="Sylfaen"/>
          <w:bCs/>
          <w:lang w:val="hy-AM"/>
        </w:rPr>
        <w:t>ՁԵՌՔԲԵՐՄԱՆ</w:t>
      </w:r>
      <w:r w:rsidR="00B6098A" w:rsidRPr="000F6A0D">
        <w:rPr>
          <w:rFonts w:ascii="GHEA Grapalat" w:hAnsi="GHEA Grapalat" w:cs="Sylfaen"/>
          <w:bCs/>
          <w:lang w:val="af-ZA"/>
        </w:rPr>
        <w:t xml:space="preserve"> </w:t>
      </w:r>
      <w:r w:rsidR="00B6098A" w:rsidRPr="000F6A0D">
        <w:rPr>
          <w:rFonts w:ascii="GHEA Grapalat" w:hAnsi="GHEA Grapalat" w:cs="Sylfaen"/>
          <w:bCs/>
        </w:rPr>
        <w:t>ՆՊԱՏԱԿՈՎ</w:t>
      </w:r>
      <w:r w:rsidR="00B6098A" w:rsidRPr="000F6A0D">
        <w:rPr>
          <w:rFonts w:ascii="GHEA Grapalat" w:hAnsi="GHEA Grapalat" w:cs="Sylfaen"/>
          <w:bCs/>
          <w:lang w:val="af-ZA"/>
        </w:rPr>
        <w:t xml:space="preserve">  </w:t>
      </w:r>
      <w:r w:rsidR="00B6098A" w:rsidRPr="000F6A0D">
        <w:rPr>
          <w:rFonts w:ascii="GHEA Grapalat" w:hAnsi="GHEA Grapalat" w:cs="Sylfaen"/>
          <w:bCs/>
        </w:rPr>
        <w:t>ՀԱՅՏԱՐԱՐՎԱԾ</w:t>
      </w:r>
      <w:r w:rsidR="00B6098A" w:rsidRPr="000F6A0D">
        <w:rPr>
          <w:rFonts w:ascii="GHEA Grapalat" w:hAnsi="GHEA Grapalat" w:cs="Sylfaen"/>
          <w:bCs/>
          <w:lang w:val="af-ZA"/>
        </w:rPr>
        <w:t xml:space="preserve">  </w:t>
      </w:r>
      <w:r w:rsidR="00B6098A" w:rsidRPr="000F6A0D">
        <w:rPr>
          <w:rFonts w:ascii="GHEA Grapalat" w:hAnsi="GHEA Grapalat" w:cs="Sylfaen"/>
          <w:bCs/>
        </w:rPr>
        <w:t>ԲԱՑ</w:t>
      </w:r>
      <w:r w:rsidR="00B6098A" w:rsidRPr="000F6A0D">
        <w:rPr>
          <w:rFonts w:ascii="GHEA Grapalat" w:hAnsi="GHEA Grapalat" w:cs="Sylfaen"/>
          <w:bCs/>
          <w:lang w:val="af-ZA"/>
        </w:rPr>
        <w:t xml:space="preserve"> </w:t>
      </w:r>
      <w:r w:rsidR="00B6098A" w:rsidRPr="000F6A0D">
        <w:rPr>
          <w:rFonts w:ascii="GHEA Grapalat" w:hAnsi="GHEA Grapalat" w:cs="Sylfaen"/>
          <w:bCs/>
        </w:rPr>
        <w:t>ՄՐՑՈՒՅԹԻ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Default="00087A30" w:rsidP="00EF3662">
      <w:pPr>
        <w:ind w:firstLine="1134"/>
        <w:jc w:val="both"/>
        <w:rPr>
          <w:rFonts w:ascii="GHEA Grapalat" w:hAnsi="GHEA Grapalat" w:cs="Times Armenian"/>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19982399" w14:textId="47BB2E6C" w:rsidR="00B6098A" w:rsidRPr="00F566BF" w:rsidRDefault="00B6098A" w:rsidP="00EF3662">
      <w:pPr>
        <w:ind w:firstLine="1134"/>
        <w:jc w:val="both"/>
        <w:rPr>
          <w:rFonts w:ascii="GHEA Grapalat" w:hAnsi="GHEA Grapalat"/>
          <w:sz w:val="20"/>
          <w:lang w:val="af-ZA"/>
        </w:rPr>
      </w:pPr>
      <w:r>
        <w:rPr>
          <w:rFonts w:ascii="GHEA Grapalat" w:hAnsi="GHEA Grapalat" w:cs="Times Armenian"/>
          <w:sz w:val="20"/>
          <w:lang w:val="af-ZA"/>
        </w:rPr>
        <w:t>7.</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413B277E"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EB38F3">
        <w:rPr>
          <w:rFonts w:ascii="GHEA Grapalat" w:hAnsi="GHEA Grapalat" w:cs="Sylfaen"/>
          <w:sz w:val="20"/>
          <w:lang w:val="hy-AM"/>
        </w:rPr>
        <w:t>Պ</w:t>
      </w:r>
      <w:proofErr w:type="spellStart"/>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77777777"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Pr="00F566BF">
        <w:rPr>
          <w:rFonts w:ascii="GHEA Grapalat" w:hAnsi="GHEA Grapalat" w:cs="Sylfaen"/>
          <w:b/>
          <w:sz w:val="20"/>
        </w:rPr>
        <w:t>ԲԱՑ</w:t>
      </w:r>
      <w:r w:rsidRPr="00F566BF">
        <w:rPr>
          <w:rFonts w:ascii="GHEA Grapalat" w:hAnsi="GHEA Grapalat" w:cs="Times Armenian"/>
          <w:b/>
          <w:sz w:val="20"/>
          <w:lang w:val="af-ZA"/>
        </w:rPr>
        <w:t xml:space="preserve"> </w:t>
      </w:r>
      <w:proofErr w:type="gramStart"/>
      <w:r w:rsidR="004E1503" w:rsidRPr="00F566BF">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proofErr w:type="gramStart"/>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roofErr w:type="gramEnd"/>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proofErr w:type="gram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3C2E927E"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516221">
        <w:rPr>
          <w:rFonts w:ascii="GHEA Grapalat" w:hAnsi="GHEA Grapalat"/>
          <w:b/>
          <w:sz w:val="20"/>
          <w:lang w:val="af-ZA"/>
        </w:rPr>
        <w:t>ԵՔ-ԲՄԽԾՁԲ-25/38</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բաց</w:t>
      </w:r>
      <w:proofErr w:type="spell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8A3AA8C"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1B2024" w:rsidRPr="00B8411D">
        <w:rPr>
          <w:rFonts w:ascii="GHEA Grapalat" w:hAnsi="GHEA Grapalat"/>
          <w:b/>
          <w:sz w:val="20"/>
          <w:lang w:val="hy-AM"/>
        </w:rPr>
        <w:t>Երևանի քաղաքապետարանի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55E27835"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1B2024" w:rsidRPr="001D2340">
        <w:rPr>
          <w:rFonts w:ascii="GHEA Grapalat" w:hAnsi="GHEA Grapalat" w:cs="Sylfaen"/>
          <w:b/>
        </w:rPr>
        <w:t>grigoryan</w:t>
      </w:r>
      <w:r w:rsidR="00D25FF8">
        <w:rPr>
          <w:rFonts w:ascii="GHEA Grapalat" w:hAnsi="GHEA Grapalat" w:cs="Sylfaen"/>
          <w:b/>
        </w:rPr>
        <w:t>.</w:t>
      </w:r>
      <w:r w:rsidR="00D25FF8" w:rsidRPr="00D25FF8">
        <w:rPr>
          <w:rFonts w:ascii="GHEA Grapalat" w:hAnsi="GHEA Grapalat" w:cs="Sylfaen"/>
          <w:b/>
        </w:rPr>
        <w:t>di</w:t>
      </w:r>
      <w:r w:rsidR="00D25FF8">
        <w:rPr>
          <w:rFonts w:ascii="GHEA Grapalat" w:hAnsi="GHEA Grapalat" w:cs="Sylfaen"/>
          <w:b/>
        </w:rPr>
        <w:t>ana</w:t>
      </w:r>
      <w:r w:rsidR="001B2024" w:rsidRPr="001D2340">
        <w:rPr>
          <w:rFonts w:ascii="GHEA Grapalat" w:hAnsi="GHEA Grapalat" w:cs="Sylfaen"/>
          <w:b/>
        </w:rPr>
        <w:t>@yerevan.am</w:t>
      </w:r>
      <w:r w:rsidR="001B2024">
        <w:rPr>
          <w:rFonts w:ascii="GHEA Grapalat" w:hAnsi="GHEA Grapalat"/>
          <w:sz w:val="16"/>
          <w:szCs w:val="16"/>
          <w:lang w:val="hy-AM"/>
        </w:rPr>
        <w:t>:</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proofErr w:type="gramStart"/>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598D8FF5" w14:textId="77777777" w:rsidR="009B0861" w:rsidRPr="00F566BF" w:rsidRDefault="009B0861" w:rsidP="00EF3662">
      <w:pPr>
        <w:ind w:left="360"/>
        <w:jc w:val="center"/>
        <w:rPr>
          <w:rFonts w:ascii="GHEA Grapalat" w:hAnsi="GHEA Grapalat" w:cs="Sylfaen"/>
          <w:b/>
          <w:sz w:val="20"/>
        </w:rPr>
      </w:pPr>
    </w:p>
    <w:p w14:paraId="7E6B5F94" w14:textId="77777777" w:rsidR="001B2024" w:rsidRPr="00F566BF" w:rsidRDefault="001B2024" w:rsidP="001B2024">
      <w:pPr>
        <w:ind w:left="360"/>
        <w:jc w:val="center"/>
        <w:rPr>
          <w:rFonts w:ascii="GHEA Grapalat" w:hAnsi="GHEA Grapalat" w:cs="Sylfaen"/>
          <w:b/>
          <w:sz w:val="20"/>
        </w:rPr>
      </w:pPr>
    </w:p>
    <w:p w14:paraId="783EB097" w14:textId="054EC235" w:rsidR="001B2024" w:rsidRPr="00B6098A" w:rsidRDefault="001B2024" w:rsidP="00B6098A">
      <w:pPr>
        <w:jc w:val="both"/>
        <w:rPr>
          <w:rFonts w:ascii="GHEA Grapalat" w:hAnsi="GHEA Grapalat" w:cs="Sylfaen"/>
          <w:i/>
          <w:sz w:val="22"/>
          <w:szCs w:val="22"/>
          <w:lang w:val="hy-AM"/>
        </w:rPr>
      </w:pPr>
      <w:r w:rsidRPr="00F566BF">
        <w:rPr>
          <w:rFonts w:ascii="GHEA Grapalat" w:hAnsi="GHEA Grapalat" w:cs="Sylfaen"/>
        </w:rPr>
        <w:t xml:space="preserve">1.1 </w:t>
      </w:r>
      <w:proofErr w:type="spellStart"/>
      <w:r w:rsidRPr="00B6098A">
        <w:rPr>
          <w:rFonts w:ascii="GHEA Grapalat" w:hAnsi="GHEA Grapalat" w:cs="Sylfaen"/>
          <w:sz w:val="22"/>
          <w:szCs w:val="22"/>
        </w:rPr>
        <w:t>Գնման</w:t>
      </w:r>
      <w:proofErr w:type="spellEnd"/>
      <w:r w:rsidRPr="00B6098A">
        <w:rPr>
          <w:rFonts w:ascii="GHEA Grapalat" w:hAnsi="GHEA Grapalat" w:cs="Sylfaen"/>
          <w:sz w:val="22"/>
          <w:szCs w:val="22"/>
          <w:lang w:val="af-ZA"/>
        </w:rPr>
        <w:t xml:space="preserve"> </w:t>
      </w:r>
      <w:proofErr w:type="spellStart"/>
      <w:r w:rsidRPr="00B6098A">
        <w:rPr>
          <w:rFonts w:ascii="GHEA Grapalat" w:hAnsi="GHEA Grapalat" w:cs="Sylfaen"/>
          <w:sz w:val="22"/>
          <w:szCs w:val="22"/>
        </w:rPr>
        <w:t>առարկա</w:t>
      </w:r>
      <w:proofErr w:type="spellEnd"/>
      <w:r w:rsidRPr="00B6098A">
        <w:rPr>
          <w:rFonts w:ascii="GHEA Grapalat" w:hAnsi="GHEA Grapalat" w:cs="Sylfaen"/>
          <w:sz w:val="22"/>
          <w:szCs w:val="22"/>
          <w:lang w:val="af-ZA"/>
        </w:rPr>
        <w:t xml:space="preserve"> </w:t>
      </w:r>
      <w:r w:rsidRPr="00B6098A">
        <w:rPr>
          <w:rFonts w:ascii="GHEA Grapalat" w:hAnsi="GHEA Grapalat" w:cs="Sylfaen"/>
          <w:sz w:val="22"/>
          <w:szCs w:val="22"/>
        </w:rPr>
        <w:t>է</w:t>
      </w:r>
      <w:r w:rsidRPr="00B6098A">
        <w:rPr>
          <w:rFonts w:ascii="GHEA Grapalat" w:hAnsi="GHEA Grapalat" w:cs="Sylfaen"/>
          <w:sz w:val="22"/>
          <w:szCs w:val="22"/>
          <w:lang w:val="af-ZA"/>
        </w:rPr>
        <w:t xml:space="preserve"> </w:t>
      </w:r>
      <w:proofErr w:type="spellStart"/>
      <w:proofErr w:type="gramStart"/>
      <w:r w:rsidRPr="00B6098A">
        <w:rPr>
          <w:rFonts w:ascii="GHEA Grapalat" w:hAnsi="GHEA Grapalat" w:cs="Sylfaen"/>
          <w:sz w:val="22"/>
          <w:szCs w:val="22"/>
        </w:rPr>
        <w:t>հանդիսանում</w:t>
      </w:r>
      <w:proofErr w:type="spellEnd"/>
      <w:r w:rsidRPr="00B6098A">
        <w:rPr>
          <w:rFonts w:ascii="GHEA Grapalat" w:hAnsi="GHEA Grapalat" w:cs="Sylfaen"/>
          <w:sz w:val="22"/>
          <w:szCs w:val="22"/>
          <w:lang w:val="af-ZA"/>
        </w:rPr>
        <w:t xml:space="preserve">  </w:t>
      </w:r>
      <w:r w:rsidRPr="00B6098A">
        <w:rPr>
          <w:rFonts w:ascii="GHEA Grapalat" w:hAnsi="GHEA Grapalat" w:cs="Sylfaen"/>
          <w:sz w:val="22"/>
          <w:szCs w:val="22"/>
          <w:lang w:val="hy-AM"/>
        </w:rPr>
        <w:t>Երևանի</w:t>
      </w:r>
      <w:proofErr w:type="gramEnd"/>
      <w:r w:rsidRPr="00B6098A">
        <w:rPr>
          <w:rFonts w:ascii="GHEA Grapalat" w:hAnsi="GHEA Grapalat" w:cs="Sylfaen"/>
          <w:sz w:val="22"/>
          <w:szCs w:val="22"/>
          <w:lang w:val="hy-AM"/>
        </w:rPr>
        <w:t xml:space="preserve"> քաղաքապետարանի</w:t>
      </w:r>
      <w:r w:rsidRPr="00B6098A">
        <w:rPr>
          <w:rFonts w:ascii="GHEA Grapalat" w:hAnsi="GHEA Grapalat" w:cs="Sylfaen"/>
          <w:sz w:val="22"/>
          <w:szCs w:val="22"/>
        </w:rPr>
        <w:t xml:space="preserve"> </w:t>
      </w:r>
      <w:proofErr w:type="spellStart"/>
      <w:r w:rsidRPr="00B6098A">
        <w:rPr>
          <w:rFonts w:ascii="GHEA Grapalat" w:hAnsi="GHEA Grapalat" w:cs="Sylfaen"/>
          <w:sz w:val="22"/>
          <w:szCs w:val="22"/>
        </w:rPr>
        <w:t>կարիքների</w:t>
      </w:r>
      <w:proofErr w:type="spellEnd"/>
      <w:r w:rsidRPr="00B6098A">
        <w:rPr>
          <w:rFonts w:ascii="GHEA Grapalat" w:hAnsi="GHEA Grapalat" w:cs="Times Armenian"/>
          <w:sz w:val="22"/>
          <w:szCs w:val="22"/>
          <w:lang w:val="af-ZA"/>
        </w:rPr>
        <w:t xml:space="preserve"> </w:t>
      </w:r>
      <w:proofErr w:type="spellStart"/>
      <w:r w:rsidRPr="00B6098A">
        <w:rPr>
          <w:rFonts w:ascii="GHEA Grapalat" w:hAnsi="GHEA Grapalat" w:cs="Sylfaen"/>
          <w:sz w:val="22"/>
          <w:szCs w:val="22"/>
        </w:rPr>
        <w:t>համար</w:t>
      </w:r>
      <w:proofErr w:type="spellEnd"/>
      <w:r w:rsidRPr="00B6098A">
        <w:rPr>
          <w:rFonts w:ascii="GHEA Grapalat" w:hAnsi="GHEA Grapalat" w:cs="Times Armenian"/>
          <w:sz w:val="22"/>
          <w:szCs w:val="22"/>
          <w:lang w:val="af-ZA"/>
        </w:rPr>
        <w:t>`</w:t>
      </w:r>
      <w:r w:rsidRPr="00B6098A">
        <w:rPr>
          <w:rFonts w:ascii="GHEA Grapalat" w:hAnsi="GHEA Grapalat"/>
          <w:b/>
          <w:sz w:val="22"/>
          <w:szCs w:val="22"/>
          <w:lang w:val="af-ZA"/>
        </w:rPr>
        <w:t xml:space="preserve"> </w:t>
      </w:r>
      <w:r w:rsidR="004D0B5E" w:rsidRPr="00A91EC3">
        <w:rPr>
          <w:rFonts w:ascii="GHEA Grapalat" w:hAnsi="GHEA Grapalat" w:cs="Sylfaen"/>
          <w:lang w:val="hy-AM"/>
        </w:rPr>
        <w:t xml:space="preserve">Երևանի քաղաքապետարանի </w:t>
      </w:r>
      <w:r w:rsidR="004D0B5E">
        <w:rPr>
          <w:rFonts w:ascii="GHEA Grapalat" w:hAnsi="GHEA Grapalat" w:cs="Sylfaen"/>
          <w:lang w:val="hy-AM"/>
        </w:rPr>
        <w:t xml:space="preserve">և վարչական շրջանների ղեկավարների </w:t>
      </w:r>
      <w:r w:rsidR="004D0B5E" w:rsidRPr="00A91EC3">
        <w:rPr>
          <w:rFonts w:ascii="GHEA Grapalat" w:hAnsi="GHEA Grapalat" w:cs="Sylfaen"/>
          <w:lang w:val="hy-AM"/>
        </w:rPr>
        <w:t>աշխատակազմ</w:t>
      </w:r>
      <w:r w:rsidR="004D0B5E">
        <w:rPr>
          <w:rFonts w:ascii="GHEA Grapalat" w:hAnsi="GHEA Grapalat" w:cs="Sylfaen"/>
          <w:lang w:val="hy-AM"/>
        </w:rPr>
        <w:t>եր</w:t>
      </w:r>
      <w:r w:rsidR="004D0B5E" w:rsidRPr="00A91EC3">
        <w:rPr>
          <w:rFonts w:ascii="GHEA Grapalat" w:hAnsi="GHEA Grapalat" w:cs="Sylfaen"/>
          <w:lang w:val="hy-AM"/>
        </w:rPr>
        <w:t xml:space="preserve">ի համայնքային ծառայողների վերապատրաստման </w:t>
      </w:r>
      <w:r w:rsidR="004D0B5E">
        <w:rPr>
          <w:rFonts w:ascii="GHEA Grapalat" w:hAnsi="GHEA Grapalat" w:cs="Sylfaen"/>
          <w:lang w:val="hy-AM"/>
        </w:rPr>
        <w:t>խորհրդատվական ծառայությունների</w:t>
      </w:r>
      <w:r w:rsidR="004D0B5E" w:rsidRPr="00B6098A">
        <w:rPr>
          <w:rFonts w:ascii="GHEA Grapalat" w:hAnsi="GHEA Grapalat"/>
          <w:sz w:val="22"/>
          <w:szCs w:val="22"/>
          <w:lang w:val="hy-AM"/>
        </w:rPr>
        <w:t xml:space="preserve"> </w:t>
      </w:r>
      <w:r w:rsidRPr="00B6098A">
        <w:rPr>
          <w:rFonts w:ascii="GHEA Grapalat" w:hAnsi="GHEA Grapalat"/>
          <w:sz w:val="22"/>
          <w:szCs w:val="22"/>
          <w:lang w:val="hy-AM"/>
        </w:rPr>
        <w:t>ձեռքբերումը (այսուհետ` նաև ծառայություն)</w:t>
      </w:r>
      <w:r w:rsidR="0018538B" w:rsidRPr="00B6098A">
        <w:rPr>
          <w:rFonts w:ascii="GHEA Grapalat" w:hAnsi="GHEA Grapalat"/>
          <w:sz w:val="22"/>
          <w:szCs w:val="22"/>
          <w:lang w:val="af-ZA"/>
        </w:rPr>
        <w:t>,</w:t>
      </w:r>
      <w:r w:rsidR="001920E3" w:rsidRPr="00B6098A">
        <w:rPr>
          <w:rFonts w:ascii="GHEA Grapalat" w:hAnsi="GHEA Grapalat"/>
          <w:sz w:val="22"/>
          <w:szCs w:val="22"/>
          <w:lang w:val="hy-AM"/>
        </w:rPr>
        <w:t xml:space="preserve"> որը խմբավորված է </w:t>
      </w:r>
      <w:r w:rsidR="00A30E37" w:rsidRPr="00B6098A">
        <w:rPr>
          <w:rFonts w:ascii="GHEA Grapalat" w:hAnsi="GHEA Grapalat"/>
          <w:sz w:val="22"/>
          <w:szCs w:val="22"/>
          <w:lang w:val="hy-AM"/>
        </w:rPr>
        <w:t>1</w:t>
      </w:r>
      <w:r w:rsidR="001920E3" w:rsidRPr="00B6098A">
        <w:rPr>
          <w:rFonts w:ascii="GHEA Grapalat" w:hAnsi="GHEA Grapalat"/>
          <w:sz w:val="22"/>
          <w:szCs w:val="22"/>
          <w:lang w:val="hy-AM"/>
        </w:rPr>
        <w:t>«</w:t>
      </w:r>
      <w:r w:rsidR="00A30E37" w:rsidRPr="00B6098A">
        <w:rPr>
          <w:rFonts w:ascii="GHEA Grapalat" w:hAnsi="GHEA Grapalat"/>
          <w:sz w:val="22"/>
          <w:szCs w:val="22"/>
          <w:lang w:val="hy-AM"/>
        </w:rPr>
        <w:t>մեկ</w:t>
      </w:r>
      <w:r w:rsidR="001920E3" w:rsidRPr="00B6098A">
        <w:rPr>
          <w:rFonts w:ascii="GHEA Grapalat" w:hAnsi="GHEA Grapalat"/>
          <w:sz w:val="22"/>
          <w:szCs w:val="22"/>
          <w:lang w:val="hy-AM"/>
        </w:rPr>
        <w:t>» չափաբաժ</w:t>
      </w:r>
      <w:r w:rsidR="00C14698" w:rsidRPr="00B6098A">
        <w:rPr>
          <w:rFonts w:ascii="GHEA Grapalat" w:hAnsi="GHEA Grapalat"/>
          <w:sz w:val="22"/>
          <w:szCs w:val="22"/>
          <w:lang w:val="hy-AM"/>
        </w:rPr>
        <w:t>ն</w:t>
      </w:r>
      <w:r w:rsidR="005460F8" w:rsidRPr="00B6098A">
        <w:rPr>
          <w:rFonts w:ascii="GHEA Grapalat" w:hAnsi="GHEA Grapalat"/>
          <w:sz w:val="22"/>
          <w:szCs w:val="22"/>
          <w:lang w:val="hy-AM"/>
        </w:rPr>
        <w:t>ում</w:t>
      </w:r>
    </w:p>
    <w:p w14:paraId="18098C91" w14:textId="77777777" w:rsidR="001B2024" w:rsidRPr="00B93A1F" w:rsidRDefault="001B2024" w:rsidP="001B2024">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1857"/>
        <w:gridCol w:w="6806"/>
      </w:tblGrid>
      <w:tr w:rsidR="001B2024" w:rsidRPr="00F566BF" w14:paraId="2B686B67" w14:textId="77777777" w:rsidTr="001B2024">
        <w:trPr>
          <w:trHeight w:val="353"/>
        </w:trPr>
        <w:tc>
          <w:tcPr>
            <w:tcW w:w="3544" w:type="dxa"/>
            <w:gridSpan w:val="2"/>
            <w:vAlign w:val="center"/>
          </w:tcPr>
          <w:p w14:paraId="09F82B20" w14:textId="77777777" w:rsidR="001B2024" w:rsidRPr="005F2806" w:rsidRDefault="001B2024" w:rsidP="001B2024">
            <w:pPr>
              <w:pStyle w:val="BodyTextIndent2"/>
              <w:spacing w:line="240" w:lineRule="auto"/>
              <w:ind w:firstLine="0"/>
              <w:jc w:val="center"/>
              <w:rPr>
                <w:rFonts w:ascii="GHEA Grapalat" w:hAnsi="GHEA Grapalat"/>
                <w:b/>
                <w:bCs/>
                <w:i/>
                <w:iCs/>
              </w:rPr>
            </w:pPr>
            <w:r w:rsidRPr="005F2806">
              <w:rPr>
                <w:rFonts w:ascii="GHEA Grapalat" w:hAnsi="GHEA Grapalat"/>
                <w:b/>
                <w:bCs/>
                <w:i/>
                <w:iCs/>
              </w:rPr>
              <w:t>Չափաբաժինների համարները</w:t>
            </w:r>
          </w:p>
        </w:tc>
        <w:tc>
          <w:tcPr>
            <w:tcW w:w="6806" w:type="dxa"/>
            <w:vMerge w:val="restart"/>
            <w:vAlign w:val="center"/>
          </w:tcPr>
          <w:p w14:paraId="109B285E" w14:textId="77777777" w:rsidR="001B2024" w:rsidRPr="005F2806" w:rsidRDefault="001B2024" w:rsidP="001B2024">
            <w:pPr>
              <w:pStyle w:val="BodyTextIndent2"/>
              <w:spacing w:line="240" w:lineRule="auto"/>
              <w:ind w:firstLine="0"/>
              <w:jc w:val="center"/>
              <w:rPr>
                <w:rFonts w:ascii="GHEA Grapalat" w:hAnsi="GHEA Grapalat"/>
                <w:b/>
                <w:bCs/>
                <w:i/>
                <w:iCs/>
              </w:rPr>
            </w:pPr>
            <w:r w:rsidRPr="005F2806">
              <w:rPr>
                <w:rFonts w:ascii="GHEA Grapalat" w:hAnsi="GHEA Grapalat"/>
                <w:b/>
                <w:bCs/>
                <w:i/>
                <w:iCs/>
              </w:rPr>
              <w:t>Չափաբաժնի անվանումը</w:t>
            </w:r>
          </w:p>
        </w:tc>
      </w:tr>
      <w:tr w:rsidR="001B2024" w:rsidRPr="00F566BF" w14:paraId="7577B941" w14:textId="77777777" w:rsidTr="001B2024">
        <w:trPr>
          <w:trHeight w:val="141"/>
        </w:trPr>
        <w:tc>
          <w:tcPr>
            <w:tcW w:w="1687" w:type="dxa"/>
            <w:vAlign w:val="center"/>
          </w:tcPr>
          <w:p w14:paraId="5FED0C4F" w14:textId="77777777" w:rsidR="001B2024" w:rsidRPr="005F2806" w:rsidRDefault="001B2024" w:rsidP="001B2024">
            <w:pPr>
              <w:pStyle w:val="BodyTextIndent2"/>
              <w:spacing w:line="240" w:lineRule="auto"/>
              <w:jc w:val="center"/>
              <w:rPr>
                <w:rFonts w:ascii="GHEA Grapalat" w:hAnsi="GHEA Grapalat"/>
                <w:b/>
                <w:bCs/>
                <w:i/>
                <w:iCs/>
              </w:rPr>
            </w:pPr>
            <w:r w:rsidRPr="005F2806">
              <w:rPr>
                <w:rFonts w:ascii="GHEA Grapalat" w:hAnsi="GHEA Grapalat"/>
                <w:b/>
                <w:bCs/>
                <w:i/>
                <w:iCs/>
              </w:rPr>
              <w:t>համարները</w:t>
            </w:r>
          </w:p>
        </w:tc>
        <w:tc>
          <w:tcPr>
            <w:tcW w:w="1857" w:type="dxa"/>
            <w:vAlign w:val="center"/>
          </w:tcPr>
          <w:p w14:paraId="23FE0DE4" w14:textId="77777777" w:rsidR="001B2024" w:rsidRPr="005F2806" w:rsidRDefault="001B2024" w:rsidP="001B2024">
            <w:pPr>
              <w:pStyle w:val="BodyTextIndent2"/>
              <w:spacing w:line="240" w:lineRule="auto"/>
              <w:ind w:firstLine="0"/>
              <w:rPr>
                <w:rFonts w:ascii="GHEA Grapalat" w:hAnsi="GHEA Grapalat"/>
                <w:b/>
                <w:bCs/>
                <w:i/>
                <w:iCs/>
              </w:rPr>
            </w:pPr>
            <w:r w:rsidRPr="005F2806">
              <w:rPr>
                <w:rFonts w:ascii="GHEA Grapalat" w:hAnsi="GHEA Grapalat"/>
                <w:b/>
                <w:bCs/>
                <w:i/>
                <w:iCs/>
                <w:lang w:val="hy-AM"/>
              </w:rPr>
              <w:t>գնման</w:t>
            </w:r>
            <w:r w:rsidRPr="005F2806">
              <w:rPr>
                <w:rFonts w:ascii="GHEA Grapalat" w:hAnsi="GHEA Grapalat"/>
                <w:b/>
                <w:bCs/>
                <w:i/>
                <w:iCs/>
                <w:lang w:val="en-US"/>
              </w:rPr>
              <w:t xml:space="preserve"> </w:t>
            </w:r>
            <w:r w:rsidRPr="005F2806">
              <w:rPr>
                <w:rFonts w:ascii="GHEA Grapalat" w:hAnsi="GHEA Grapalat"/>
                <w:b/>
                <w:bCs/>
                <w:i/>
                <w:iCs/>
                <w:lang w:val="hy-AM"/>
              </w:rPr>
              <w:t xml:space="preserve"> գինը  ՀՀ դրամ</w:t>
            </w:r>
          </w:p>
        </w:tc>
        <w:tc>
          <w:tcPr>
            <w:tcW w:w="6806" w:type="dxa"/>
            <w:vMerge/>
            <w:vAlign w:val="center"/>
          </w:tcPr>
          <w:p w14:paraId="6467997A" w14:textId="77777777" w:rsidR="001B2024" w:rsidRPr="005F2806" w:rsidRDefault="001B2024" w:rsidP="001B2024">
            <w:pPr>
              <w:pStyle w:val="BodyTextIndent2"/>
              <w:spacing w:line="240" w:lineRule="auto"/>
              <w:ind w:firstLine="0"/>
              <w:jc w:val="center"/>
              <w:rPr>
                <w:rFonts w:ascii="GHEA Grapalat" w:hAnsi="GHEA Grapalat"/>
                <w:b/>
                <w:bCs/>
                <w:i/>
                <w:iCs/>
              </w:rPr>
            </w:pPr>
          </w:p>
        </w:tc>
      </w:tr>
      <w:tr w:rsidR="002732F8" w:rsidRPr="00DD2944" w14:paraId="1986B870" w14:textId="77777777" w:rsidTr="001B2024">
        <w:tc>
          <w:tcPr>
            <w:tcW w:w="1687" w:type="dxa"/>
            <w:vAlign w:val="center"/>
          </w:tcPr>
          <w:p w14:paraId="0D0AEDF3" w14:textId="77777777" w:rsidR="002732F8" w:rsidRPr="005F2806" w:rsidRDefault="002732F8" w:rsidP="002732F8">
            <w:pPr>
              <w:pStyle w:val="BodyTextIndent2"/>
              <w:spacing w:line="240" w:lineRule="auto"/>
              <w:ind w:firstLine="0"/>
              <w:jc w:val="center"/>
              <w:rPr>
                <w:rFonts w:ascii="GHEA Grapalat" w:hAnsi="GHEA Grapalat"/>
              </w:rPr>
            </w:pPr>
            <w:r w:rsidRPr="005F2806">
              <w:rPr>
                <w:rFonts w:ascii="GHEA Grapalat" w:hAnsi="GHEA Grapalat"/>
              </w:rPr>
              <w:t>1</w:t>
            </w:r>
          </w:p>
        </w:tc>
        <w:tc>
          <w:tcPr>
            <w:tcW w:w="1857" w:type="dxa"/>
            <w:vAlign w:val="center"/>
          </w:tcPr>
          <w:p w14:paraId="77573627" w14:textId="274A61D0" w:rsidR="002732F8" w:rsidRPr="00C14698" w:rsidRDefault="00B6098A" w:rsidP="002732F8">
            <w:pPr>
              <w:pStyle w:val="BodyTextIndent2"/>
              <w:spacing w:line="240" w:lineRule="auto"/>
              <w:ind w:firstLine="0"/>
              <w:jc w:val="center"/>
              <w:rPr>
                <w:rFonts w:ascii="GHEA Grapalat" w:hAnsi="GHEA Grapalat" w:cs="Calibri"/>
                <w:bCs/>
                <w:iCs/>
                <w:color w:val="000000"/>
                <w:szCs w:val="16"/>
                <w:lang w:val="hy-AM"/>
              </w:rPr>
            </w:pPr>
            <w:r>
              <w:rPr>
                <w:rFonts w:ascii="GHEA Grapalat" w:eastAsia="Calibri" w:hAnsi="GHEA Grapalat" w:cs="Calibri"/>
                <w:sz w:val="18"/>
              </w:rPr>
              <w:t xml:space="preserve">Մինչև </w:t>
            </w:r>
            <w:r w:rsidR="00516221">
              <w:rPr>
                <w:rFonts w:ascii="GHEA Grapalat" w:eastAsia="Calibri" w:hAnsi="GHEA Grapalat" w:cs="Calibri"/>
                <w:sz w:val="18"/>
              </w:rPr>
              <w:t>3</w:t>
            </w:r>
            <w:r>
              <w:rPr>
                <w:rFonts w:ascii="GHEA Grapalat" w:eastAsia="Calibri" w:hAnsi="GHEA Grapalat" w:cs="Calibri"/>
                <w:sz w:val="18"/>
              </w:rPr>
              <w:t>000000</w:t>
            </w:r>
          </w:p>
        </w:tc>
        <w:tc>
          <w:tcPr>
            <w:tcW w:w="6806" w:type="dxa"/>
            <w:vAlign w:val="center"/>
          </w:tcPr>
          <w:p w14:paraId="67C55CD1" w14:textId="36911120" w:rsidR="002732F8" w:rsidRPr="00516221" w:rsidRDefault="004D0B5E" w:rsidP="002732F8">
            <w:pPr>
              <w:pStyle w:val="BodyTextIndent2"/>
              <w:spacing w:line="240" w:lineRule="auto"/>
              <w:ind w:firstLine="0"/>
              <w:rPr>
                <w:rFonts w:ascii="GHEA Grapalat" w:hAnsi="GHEA Grapalat" w:cs="Calibri"/>
                <w:b/>
                <w:bCs/>
                <w:color w:val="000000"/>
                <w:lang w:val="hy-AM"/>
              </w:rPr>
            </w:pPr>
            <w:r w:rsidRPr="00A91EC3">
              <w:rPr>
                <w:rFonts w:ascii="GHEA Grapalat" w:hAnsi="GHEA Grapalat" w:cs="Sylfaen"/>
                <w:sz w:val="24"/>
                <w:szCs w:val="24"/>
                <w:lang w:val="hy-AM"/>
              </w:rPr>
              <w:t xml:space="preserve">Երևանի քաղաքապետարանի </w:t>
            </w:r>
            <w:r>
              <w:rPr>
                <w:rFonts w:ascii="GHEA Grapalat" w:hAnsi="GHEA Grapalat" w:cs="Sylfaen"/>
                <w:sz w:val="24"/>
                <w:szCs w:val="24"/>
                <w:lang w:val="hy-AM"/>
              </w:rPr>
              <w:t xml:space="preserve">և վարչական շրջանների ղեկավարների </w:t>
            </w:r>
            <w:r w:rsidRPr="00A91EC3">
              <w:rPr>
                <w:rFonts w:ascii="GHEA Grapalat" w:hAnsi="GHEA Grapalat" w:cs="Sylfaen"/>
                <w:sz w:val="24"/>
                <w:szCs w:val="24"/>
                <w:lang w:val="hy-AM"/>
              </w:rPr>
              <w:t>աշխատակազմ</w:t>
            </w:r>
            <w:r>
              <w:rPr>
                <w:rFonts w:ascii="GHEA Grapalat" w:hAnsi="GHEA Grapalat" w:cs="Sylfaen"/>
                <w:sz w:val="24"/>
                <w:szCs w:val="24"/>
                <w:lang w:val="hy-AM"/>
              </w:rPr>
              <w:t>եր</w:t>
            </w:r>
            <w:r w:rsidRPr="00A91EC3">
              <w:rPr>
                <w:rFonts w:ascii="GHEA Grapalat" w:hAnsi="GHEA Grapalat" w:cs="Sylfaen"/>
                <w:sz w:val="24"/>
                <w:szCs w:val="24"/>
                <w:lang w:val="hy-AM"/>
              </w:rPr>
              <w:t xml:space="preserve">ի համայնքային ծառայողների վերապատրաստման </w:t>
            </w:r>
            <w:r>
              <w:rPr>
                <w:rFonts w:ascii="GHEA Grapalat" w:hAnsi="GHEA Grapalat" w:cs="Sylfaen"/>
                <w:sz w:val="24"/>
                <w:szCs w:val="24"/>
                <w:lang w:val="hy-AM"/>
              </w:rPr>
              <w:t>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113C50EA" w14:textId="77777777" w:rsidR="007905AA" w:rsidRPr="00E41E1F" w:rsidRDefault="007905AA" w:rsidP="007905AA">
      <w:pPr>
        <w:jc w:val="center"/>
        <w:rPr>
          <w:rFonts w:ascii="GHEA Grapalat" w:hAnsi="GHEA Grapalat"/>
          <w:b/>
          <w:sz w:val="20"/>
          <w:lang w:val="es-ES"/>
        </w:rPr>
      </w:pPr>
      <w:r w:rsidRPr="00E41E1F">
        <w:rPr>
          <w:rFonts w:ascii="GHEA Grapalat" w:hAnsi="GHEA Grapalat"/>
          <w:b/>
          <w:sz w:val="20"/>
          <w:lang w:val="es-ES"/>
        </w:rPr>
        <w:t xml:space="preserve">2.  </w:t>
      </w:r>
      <w:r w:rsidRPr="00E41E1F">
        <w:rPr>
          <w:rFonts w:ascii="GHEA Grapalat" w:hAnsi="GHEA Grapalat" w:cs="Sylfaen"/>
          <w:b/>
          <w:sz w:val="20"/>
        </w:rPr>
        <w:t>ՄԱՍՆԱԿՑԻ</w:t>
      </w:r>
      <w:r w:rsidRPr="00E41E1F">
        <w:rPr>
          <w:rFonts w:ascii="GHEA Grapalat" w:hAnsi="GHEA Grapalat"/>
          <w:b/>
          <w:sz w:val="20"/>
          <w:lang w:val="es-ES"/>
        </w:rPr>
        <w:t xml:space="preserve"> </w:t>
      </w:r>
      <w:r w:rsidRPr="00E41E1F">
        <w:rPr>
          <w:rFonts w:ascii="GHEA Grapalat" w:hAnsi="GHEA Grapalat" w:cs="Sylfaen"/>
          <w:b/>
          <w:sz w:val="20"/>
        </w:rPr>
        <w:t>ՄԱՍՆԱԿՑՈՒԹՅԱՆ</w:t>
      </w:r>
      <w:r w:rsidRPr="00E41E1F">
        <w:rPr>
          <w:rFonts w:ascii="GHEA Grapalat" w:hAnsi="GHEA Grapalat"/>
          <w:b/>
          <w:sz w:val="20"/>
          <w:lang w:val="es-ES"/>
        </w:rPr>
        <w:t xml:space="preserve"> </w:t>
      </w:r>
      <w:r w:rsidRPr="00E41E1F">
        <w:rPr>
          <w:rFonts w:ascii="GHEA Grapalat" w:hAnsi="GHEA Grapalat" w:cs="Sylfaen"/>
          <w:b/>
          <w:sz w:val="20"/>
        </w:rPr>
        <w:t>ԻՐԱՎՈՒՆՔԻ</w:t>
      </w:r>
      <w:r w:rsidRPr="00E41E1F">
        <w:rPr>
          <w:rFonts w:ascii="GHEA Grapalat" w:hAnsi="GHEA Grapalat"/>
          <w:b/>
          <w:sz w:val="20"/>
          <w:lang w:val="es-ES"/>
        </w:rPr>
        <w:t xml:space="preserve"> </w:t>
      </w:r>
      <w:r w:rsidRPr="00E41E1F">
        <w:rPr>
          <w:rFonts w:ascii="GHEA Grapalat" w:hAnsi="GHEA Grapalat" w:cs="Sylfaen"/>
          <w:b/>
          <w:sz w:val="20"/>
        </w:rPr>
        <w:t>ՊԱՀԱՆՋՆԵՐԸ</w:t>
      </w:r>
      <w:r w:rsidRPr="00E41E1F">
        <w:rPr>
          <w:rFonts w:ascii="GHEA Grapalat" w:hAnsi="GHEA Grapalat"/>
          <w:b/>
          <w:sz w:val="20"/>
          <w:lang w:val="es-ES"/>
        </w:rPr>
        <w:t xml:space="preserve">, </w:t>
      </w:r>
      <w:r w:rsidRPr="00E41E1F">
        <w:rPr>
          <w:rFonts w:ascii="GHEA Grapalat" w:hAnsi="GHEA Grapalat" w:cs="Sylfaen"/>
          <w:b/>
          <w:sz w:val="20"/>
        </w:rPr>
        <w:t>ՈՐԱԿԱՎՈՐՄԱՆ</w:t>
      </w:r>
      <w:r w:rsidRPr="00E41E1F">
        <w:rPr>
          <w:rFonts w:ascii="GHEA Grapalat" w:hAnsi="GHEA Grapalat"/>
          <w:b/>
          <w:sz w:val="20"/>
          <w:lang w:val="es-ES"/>
        </w:rPr>
        <w:t xml:space="preserve"> </w:t>
      </w:r>
      <w:proofErr w:type="gramStart"/>
      <w:r w:rsidRPr="00E41E1F">
        <w:rPr>
          <w:rFonts w:ascii="GHEA Grapalat" w:hAnsi="GHEA Grapalat" w:cs="Sylfaen"/>
          <w:b/>
          <w:sz w:val="20"/>
        </w:rPr>
        <w:t>ՉԱՓԱՆԻՇՆԵՐԸ</w:t>
      </w:r>
      <w:r w:rsidRPr="00E41E1F">
        <w:rPr>
          <w:rFonts w:ascii="GHEA Grapalat" w:hAnsi="GHEA Grapalat"/>
          <w:b/>
          <w:sz w:val="20"/>
          <w:lang w:val="es-ES"/>
        </w:rPr>
        <w:t xml:space="preserve">  ԵՎ</w:t>
      </w:r>
      <w:proofErr w:type="gramEnd"/>
      <w:r w:rsidRPr="00E41E1F">
        <w:rPr>
          <w:rFonts w:ascii="GHEA Grapalat" w:hAnsi="GHEA Grapalat"/>
          <w:b/>
          <w:sz w:val="20"/>
          <w:lang w:val="es-ES"/>
        </w:rPr>
        <w:t xml:space="preserve"> </w:t>
      </w:r>
      <w:r w:rsidRPr="00E41E1F">
        <w:rPr>
          <w:rFonts w:ascii="GHEA Grapalat" w:hAnsi="GHEA Grapalat" w:cs="Sylfaen"/>
          <w:b/>
          <w:sz w:val="20"/>
        </w:rPr>
        <w:t>ԴՐԱՆՑ</w:t>
      </w:r>
      <w:r w:rsidRPr="00E41E1F">
        <w:rPr>
          <w:rFonts w:ascii="GHEA Grapalat" w:hAnsi="GHEA Grapalat"/>
          <w:b/>
          <w:sz w:val="20"/>
          <w:lang w:val="es-ES"/>
        </w:rPr>
        <w:t xml:space="preserve"> </w:t>
      </w:r>
      <w:r w:rsidRPr="00E41E1F">
        <w:rPr>
          <w:rFonts w:ascii="GHEA Grapalat" w:hAnsi="GHEA Grapalat" w:cs="Sylfaen"/>
          <w:b/>
          <w:sz w:val="20"/>
          <w:lang w:val="es-ES"/>
        </w:rPr>
        <w:t>Գ</w:t>
      </w:r>
      <w:r w:rsidRPr="00E41E1F">
        <w:rPr>
          <w:rFonts w:ascii="GHEA Grapalat" w:hAnsi="GHEA Grapalat" w:cs="Sylfaen"/>
          <w:b/>
          <w:sz w:val="20"/>
        </w:rPr>
        <w:t>ՆԱՀԱՏՄԱՆ</w:t>
      </w:r>
      <w:r w:rsidRPr="00E41E1F">
        <w:rPr>
          <w:rFonts w:ascii="GHEA Grapalat" w:hAnsi="GHEA Grapalat"/>
          <w:b/>
          <w:sz w:val="20"/>
          <w:lang w:val="es-ES"/>
        </w:rPr>
        <w:t xml:space="preserve"> </w:t>
      </w:r>
      <w:r w:rsidRPr="00E41E1F">
        <w:rPr>
          <w:rFonts w:ascii="GHEA Grapalat" w:hAnsi="GHEA Grapalat" w:cs="Sylfaen"/>
          <w:b/>
          <w:sz w:val="20"/>
        </w:rPr>
        <w:t>ԿԱՐ</w:t>
      </w:r>
      <w:r w:rsidRPr="00E41E1F">
        <w:rPr>
          <w:rFonts w:ascii="GHEA Grapalat" w:hAnsi="GHEA Grapalat" w:cs="Sylfaen"/>
          <w:b/>
          <w:sz w:val="20"/>
          <w:lang w:val="es-ES"/>
        </w:rPr>
        <w:t>Գ</w:t>
      </w:r>
      <w:r w:rsidRPr="00E41E1F">
        <w:rPr>
          <w:rFonts w:ascii="GHEA Grapalat" w:hAnsi="GHEA Grapalat" w:cs="Sylfaen"/>
          <w:b/>
          <w:sz w:val="20"/>
        </w:rPr>
        <w:t>Ը</w:t>
      </w:r>
      <w:r w:rsidRPr="00E41E1F">
        <w:rPr>
          <w:rFonts w:ascii="GHEA Grapalat" w:hAnsi="GHEA Grapalat"/>
          <w:b/>
          <w:sz w:val="20"/>
          <w:lang w:val="es-ES"/>
        </w:rPr>
        <w:t xml:space="preserve"> </w:t>
      </w:r>
    </w:p>
    <w:p w14:paraId="51F8E065" w14:textId="77777777" w:rsidR="007905AA" w:rsidRPr="00E41E1F" w:rsidRDefault="007905AA" w:rsidP="007905AA">
      <w:pPr>
        <w:ind w:firstLine="567"/>
        <w:jc w:val="both"/>
        <w:rPr>
          <w:rFonts w:ascii="GHEA Grapalat" w:hAnsi="GHEA Grapalat"/>
          <w:szCs w:val="22"/>
          <w:lang w:val="es-ES"/>
        </w:rPr>
      </w:pPr>
    </w:p>
    <w:p w14:paraId="6F91D3B8" w14:textId="77777777" w:rsidR="00BF60E5" w:rsidRPr="00EB6D1D" w:rsidRDefault="00BF60E5" w:rsidP="00BF60E5">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proofErr w:type="gramStart"/>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proofErr w:type="gram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4874272A" w14:textId="77777777" w:rsidR="00BF60E5" w:rsidRPr="00EB6D1D" w:rsidRDefault="00BF60E5" w:rsidP="00BF60E5">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2B0F50B3" w14:textId="77777777" w:rsidR="00BF60E5" w:rsidRPr="00EB6D1D" w:rsidRDefault="00BF60E5" w:rsidP="00BF60E5">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05979FB9" w14:textId="77777777" w:rsidR="00BF60E5" w:rsidRPr="00EB6D1D" w:rsidRDefault="00BF60E5" w:rsidP="00BF60E5">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24D734A1" w14:textId="77777777" w:rsidR="00BF60E5" w:rsidRPr="00EB6D1D" w:rsidRDefault="00BF60E5" w:rsidP="00BF60E5">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6F0AD5B5" w14:textId="77777777" w:rsidR="00BF60E5" w:rsidRDefault="00BF60E5" w:rsidP="00BF60E5">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0DB57D10" w14:textId="77777777" w:rsidR="00BF60E5" w:rsidRPr="000347EF" w:rsidRDefault="00BF60E5" w:rsidP="00BF60E5">
      <w:pPr>
        <w:ind w:firstLine="720"/>
        <w:jc w:val="both"/>
        <w:rPr>
          <w:rFonts w:ascii="GHEA Grapalat" w:hAnsi="GHEA Grapalat" w:cs="Sylfaen"/>
          <w:sz w:val="20"/>
          <w:szCs w:val="20"/>
          <w:lang w:val="es-ES"/>
        </w:rPr>
      </w:pPr>
      <w:bookmarkStart w:id="3"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proofErr w:type="gram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proofErr w:type="gramEnd"/>
      <w:r w:rsidRPr="000347EF">
        <w:rPr>
          <w:rFonts w:ascii="GHEA Grapalat" w:hAnsi="GHEA Grapalat" w:cs="Sylfaen"/>
          <w:sz w:val="20"/>
          <w:szCs w:val="20"/>
          <w:lang w:val="es-ES"/>
        </w:rPr>
        <w:t xml:space="preserve">: </w:t>
      </w:r>
    </w:p>
    <w:bookmarkEnd w:id="3"/>
    <w:p w14:paraId="068B8F7B" w14:textId="77777777" w:rsidR="00BF60E5" w:rsidRPr="00634ADA" w:rsidRDefault="00BF60E5" w:rsidP="00BF60E5">
      <w:pPr>
        <w:ind w:firstLine="567"/>
        <w:jc w:val="both"/>
        <w:rPr>
          <w:rFonts w:ascii="GHEA Grapalat" w:hAnsi="GHEA Grapalat" w:cs="Sylfaen"/>
          <w:sz w:val="20"/>
          <w:lang w:val="es-ES"/>
        </w:rPr>
      </w:pPr>
      <w:proofErr w:type="spellStart"/>
      <w:r w:rsidRPr="00634ADA">
        <w:rPr>
          <w:rFonts w:ascii="GHEA Grapalat" w:hAnsi="GHEA Grapalat" w:cs="Sylfaen"/>
          <w:sz w:val="20"/>
          <w:lang w:val="es-ES"/>
        </w:rPr>
        <w:t>Ընդ</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որում</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եթե</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մասնակիցը</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սույն</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կետի</w:t>
      </w:r>
      <w:proofErr w:type="spellEnd"/>
      <w:r w:rsidRPr="00634ADA">
        <w:rPr>
          <w:rFonts w:ascii="GHEA Grapalat" w:hAnsi="GHEA Grapalat" w:cs="Sylfaen"/>
          <w:sz w:val="20"/>
          <w:lang w:val="es-ES"/>
        </w:rPr>
        <w:t xml:space="preserve"> 5-րդ և 6-րդ </w:t>
      </w:r>
      <w:proofErr w:type="spellStart"/>
      <w:r w:rsidRPr="00634ADA">
        <w:rPr>
          <w:rFonts w:ascii="GHEA Grapalat" w:hAnsi="GHEA Grapalat" w:cs="Sylfaen"/>
          <w:sz w:val="20"/>
          <w:lang w:val="es-ES"/>
        </w:rPr>
        <w:t>ենթակետերով</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նախատեսված</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ցուցակներում</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ներառվել</w:t>
      </w:r>
      <w:proofErr w:type="spellEnd"/>
      <w:r w:rsidRPr="00634ADA">
        <w:rPr>
          <w:rFonts w:ascii="GHEA Grapalat" w:hAnsi="GHEA Grapalat" w:cs="Sylfaen"/>
          <w:sz w:val="20"/>
          <w:lang w:val="es-ES"/>
        </w:rPr>
        <w:t xml:space="preserve"> է </w:t>
      </w:r>
      <w:proofErr w:type="spellStart"/>
      <w:r w:rsidRPr="00634ADA">
        <w:rPr>
          <w:rFonts w:ascii="GHEA Grapalat" w:hAnsi="GHEA Grapalat" w:cs="Sylfaen"/>
          <w:sz w:val="20"/>
          <w:lang w:val="es-ES"/>
        </w:rPr>
        <w:t>հայտը</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ներկայացնելու</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օրվանից</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հետո</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ապա</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նրա</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տվյալ</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հայտը</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ենթակա</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չէ</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lang w:val="es-ES"/>
        </w:rPr>
        <w:t>մերժման</w:t>
      </w:r>
      <w:proofErr w:type="spellEnd"/>
      <w:r w:rsidRPr="00634ADA">
        <w:rPr>
          <w:rFonts w:ascii="GHEA Grapalat" w:hAnsi="GHEA Grapalat" w:cs="Sylfaen"/>
          <w:sz w:val="20"/>
          <w:lang w:val="es-ES"/>
        </w:rPr>
        <w:t>:</w:t>
      </w:r>
    </w:p>
    <w:p w14:paraId="330C0BCB" w14:textId="77777777" w:rsidR="00BF60E5" w:rsidRPr="00634ADA" w:rsidRDefault="00BF60E5" w:rsidP="00BF60E5">
      <w:pPr>
        <w:shd w:val="clear" w:color="auto" w:fill="FFFFFF"/>
        <w:ind w:firstLine="375"/>
        <w:jc w:val="both"/>
        <w:rPr>
          <w:rFonts w:ascii="GHEA Grapalat" w:hAnsi="GHEA Grapalat" w:cs="Arial"/>
          <w:sz w:val="20"/>
          <w:lang w:val="es-ES"/>
        </w:rPr>
      </w:pPr>
      <w:proofErr w:type="spellStart"/>
      <w:r w:rsidRPr="00634ADA">
        <w:rPr>
          <w:rFonts w:ascii="GHEA Grapalat" w:hAnsi="GHEA Grapalat" w:cs="Arial"/>
          <w:sz w:val="20"/>
          <w:lang w:val="es-ES"/>
        </w:rPr>
        <w:t>Մասնակիցն</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ընդգրկվում</w:t>
      </w:r>
      <w:proofErr w:type="spellEnd"/>
      <w:r w:rsidRPr="00634ADA">
        <w:rPr>
          <w:rFonts w:ascii="GHEA Grapalat" w:hAnsi="GHEA Grapalat" w:cs="Arial"/>
          <w:sz w:val="20"/>
          <w:lang w:val="es-ES"/>
        </w:rPr>
        <w:t xml:space="preserve"> է </w:t>
      </w:r>
      <w:proofErr w:type="spellStart"/>
      <w:r w:rsidRPr="00634ADA">
        <w:rPr>
          <w:rFonts w:ascii="GHEA Grapalat" w:hAnsi="GHEA Grapalat" w:cs="Arial"/>
          <w:sz w:val="20"/>
          <w:lang w:val="es-ES"/>
        </w:rPr>
        <w:t>գնումների</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գործընթացին</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մասնակցելու</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իրավունք</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չունեցող</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մասնակիցների</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ցուցակում</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այսուհետ</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նաև</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ցուցակ</w:t>
      </w:r>
      <w:proofErr w:type="spellEnd"/>
      <w:r w:rsidRPr="00634ADA">
        <w:rPr>
          <w:rFonts w:ascii="GHEA Grapalat" w:hAnsi="GHEA Grapalat" w:cs="Arial"/>
          <w:sz w:val="20"/>
          <w:lang w:val="es-ES"/>
        </w:rPr>
        <w:t xml:space="preserve">), </w:t>
      </w:r>
      <w:proofErr w:type="spellStart"/>
      <w:r w:rsidRPr="00634ADA">
        <w:rPr>
          <w:rFonts w:ascii="GHEA Grapalat" w:hAnsi="GHEA Grapalat" w:cs="Arial"/>
          <w:sz w:val="20"/>
          <w:lang w:val="es-ES"/>
        </w:rPr>
        <w:t>եթե</w:t>
      </w:r>
      <w:proofErr w:type="spellEnd"/>
      <w:r w:rsidRPr="00634ADA">
        <w:rPr>
          <w:rFonts w:ascii="GHEA Grapalat" w:hAnsi="GHEA Grapalat" w:cs="Arial"/>
          <w:sz w:val="20"/>
          <w:lang w:val="es-ES"/>
        </w:rPr>
        <w:t>`</w:t>
      </w:r>
    </w:p>
    <w:p w14:paraId="702D47BB" w14:textId="77777777" w:rsidR="00BF60E5" w:rsidRPr="00634ADA" w:rsidRDefault="00BF60E5" w:rsidP="00BF60E5">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34ADA">
        <w:rPr>
          <w:rFonts w:ascii="GHEA Grapalat" w:hAnsi="GHEA Grapalat" w:cs="Arial"/>
          <w:sz w:val="20"/>
          <w:lang w:val="es-ES" w:eastAsia="en-US"/>
        </w:rPr>
        <w:t>խախտել</w:t>
      </w:r>
      <w:proofErr w:type="spellEnd"/>
      <w:r w:rsidRPr="00634ADA">
        <w:rPr>
          <w:rFonts w:ascii="GHEA Grapalat" w:hAnsi="GHEA Grapalat" w:cs="Arial"/>
          <w:sz w:val="20"/>
          <w:lang w:val="es-ES" w:eastAsia="en-US"/>
        </w:rPr>
        <w:t xml:space="preserve"> է </w:t>
      </w:r>
      <w:proofErr w:type="spellStart"/>
      <w:r w:rsidRPr="00634ADA">
        <w:rPr>
          <w:rFonts w:ascii="GHEA Grapalat" w:hAnsi="GHEA Grapalat" w:cs="Arial"/>
          <w:sz w:val="20"/>
          <w:lang w:val="es-ES" w:eastAsia="en-US"/>
        </w:rPr>
        <w:t>պայմանագրով</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նախատեսված</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կամ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գնման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գործընթացի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շրջանակում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ստանձնած</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պարտավորությունը</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որը</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հանգեցրել</w:t>
      </w:r>
      <w:proofErr w:type="spellEnd"/>
      <w:r w:rsidRPr="00634ADA">
        <w:rPr>
          <w:rFonts w:ascii="GHEA Grapalat" w:hAnsi="GHEA Grapalat" w:cs="Arial"/>
          <w:sz w:val="20"/>
          <w:lang w:val="es-ES" w:eastAsia="en-US"/>
        </w:rPr>
        <w:t xml:space="preserve"> է </w:t>
      </w:r>
      <w:proofErr w:type="spellStart"/>
      <w:r w:rsidRPr="00634ADA">
        <w:rPr>
          <w:rFonts w:ascii="GHEA Grapalat" w:hAnsi="GHEA Grapalat" w:cs="Arial"/>
          <w:sz w:val="20"/>
          <w:lang w:val="es-ES" w:eastAsia="en-US"/>
        </w:rPr>
        <w:t>պատվիրատուի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կողմից</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պայմանագրի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միակողմանի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լուծմանը</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կամ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գնման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գործընթացին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տվյալ</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մասնակցի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հետագա</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մասնակցության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դադարեցմանը</w:t>
      </w:r>
      <w:proofErr w:type="spellEnd"/>
      <w:r w:rsidRPr="00634ADA">
        <w:rPr>
          <w:rFonts w:ascii="GHEA Grapalat" w:hAnsi="GHEA Grapalat" w:cs="Arial"/>
          <w:sz w:val="20"/>
          <w:lang w:val="es-ES" w:eastAsia="en-US"/>
        </w:rPr>
        <w:t xml:space="preserve"> և </w:t>
      </w:r>
      <w:proofErr w:type="spellStart"/>
      <w:r w:rsidRPr="00634ADA">
        <w:rPr>
          <w:rFonts w:ascii="GHEA Grapalat" w:hAnsi="GHEA Grapalat" w:cs="Arial"/>
          <w:sz w:val="20"/>
          <w:lang w:val="es-ES" w:eastAsia="en-US"/>
        </w:rPr>
        <w:t>մասնակիցը</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հրավերով</w:t>
      </w:r>
      <w:proofErr w:type="spellEnd"/>
      <w:r w:rsidRPr="00634ADA">
        <w:rPr>
          <w:rFonts w:ascii="GHEA Grapalat" w:hAnsi="GHEA Grapalat" w:cs="Arial"/>
          <w:sz w:val="20"/>
          <w:lang w:val="es-ES" w:eastAsia="en-US"/>
        </w:rPr>
        <w:t xml:space="preserve"> և (</w:t>
      </w:r>
      <w:proofErr w:type="spellStart"/>
      <w:r w:rsidRPr="00634ADA">
        <w:rPr>
          <w:rFonts w:ascii="GHEA Grapalat" w:hAnsi="GHEA Grapalat" w:cs="Arial"/>
          <w:sz w:val="20"/>
          <w:lang w:val="es-ES" w:eastAsia="en-US"/>
        </w:rPr>
        <w:t>կամ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պայմանագրով</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սահմանված</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ժամկետում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չի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վճարել</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հայտի</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պայմանագրի</w:t>
      </w:r>
      <w:proofErr w:type="spellEnd"/>
      <w:r w:rsidRPr="00634ADA">
        <w:rPr>
          <w:rFonts w:ascii="GHEA Grapalat" w:hAnsi="GHEA Grapalat" w:cs="Arial"/>
          <w:sz w:val="20"/>
          <w:lang w:val="es-ES" w:eastAsia="en-US"/>
        </w:rPr>
        <w:t xml:space="preserve"> և (</w:t>
      </w:r>
      <w:proofErr w:type="spellStart"/>
      <w:r w:rsidRPr="00634ADA">
        <w:rPr>
          <w:rFonts w:ascii="GHEA Grapalat" w:hAnsi="GHEA Grapalat" w:cs="Arial"/>
          <w:sz w:val="20"/>
          <w:lang w:val="es-ES" w:eastAsia="en-US"/>
        </w:rPr>
        <w:t>կամ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որակավորան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ապահովման</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գումարը</w:t>
      </w:r>
      <w:proofErr w:type="spellEnd"/>
      <w:r w:rsidRPr="00634ADA">
        <w:rPr>
          <w:rFonts w:ascii="GHEA Grapalat" w:hAnsi="GHEA Grapalat" w:cs="Arial"/>
          <w:sz w:val="20"/>
          <w:lang w:val="es-ES" w:eastAsia="en-US"/>
        </w:rPr>
        <w:t>.</w:t>
      </w:r>
    </w:p>
    <w:p w14:paraId="1425BABC" w14:textId="77777777" w:rsidR="00BF60E5" w:rsidRPr="00634ADA" w:rsidRDefault="00BF60E5" w:rsidP="00BF60E5">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34ADA">
        <w:rPr>
          <w:rFonts w:ascii="GHEA Grapalat" w:hAnsi="GHEA Grapalat" w:cs="Arial"/>
          <w:sz w:val="20"/>
          <w:lang w:val="es-ES" w:eastAsia="en-US"/>
        </w:rPr>
        <w:lastRenderedPageBreak/>
        <w:t>որպես</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ընտրված</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մասնակից</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հրաժարվել</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կամ</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զրկվել</w:t>
      </w:r>
      <w:proofErr w:type="spellEnd"/>
      <w:r w:rsidRPr="00634ADA">
        <w:rPr>
          <w:rFonts w:ascii="GHEA Grapalat" w:hAnsi="GHEA Grapalat" w:cs="Arial"/>
          <w:sz w:val="20"/>
          <w:lang w:val="es-ES" w:eastAsia="en-US"/>
        </w:rPr>
        <w:t xml:space="preserve"> է </w:t>
      </w:r>
      <w:proofErr w:type="spellStart"/>
      <w:r w:rsidRPr="00634ADA">
        <w:rPr>
          <w:rFonts w:ascii="GHEA Grapalat" w:hAnsi="GHEA Grapalat" w:cs="Arial"/>
          <w:sz w:val="20"/>
          <w:lang w:val="es-ES" w:eastAsia="en-US"/>
        </w:rPr>
        <w:t>պայմանագիր</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կնքելու</w:t>
      </w:r>
      <w:proofErr w:type="spellEnd"/>
      <w:r w:rsidRPr="00634ADA">
        <w:rPr>
          <w:rFonts w:ascii="GHEA Grapalat" w:hAnsi="GHEA Grapalat" w:cs="Arial"/>
          <w:sz w:val="20"/>
          <w:lang w:val="es-ES" w:eastAsia="en-US"/>
        </w:rPr>
        <w:t xml:space="preserve"> </w:t>
      </w:r>
      <w:proofErr w:type="spellStart"/>
      <w:r w:rsidRPr="00634ADA">
        <w:rPr>
          <w:rFonts w:ascii="GHEA Grapalat" w:hAnsi="GHEA Grapalat" w:cs="Arial"/>
          <w:sz w:val="20"/>
          <w:lang w:val="es-ES" w:eastAsia="en-US"/>
        </w:rPr>
        <w:t>իրավունքից</w:t>
      </w:r>
      <w:proofErr w:type="spellEnd"/>
      <w:r w:rsidRPr="00634ADA">
        <w:rPr>
          <w:rFonts w:ascii="GHEA Grapalat" w:hAnsi="GHEA Grapalat" w:cs="Arial"/>
          <w:sz w:val="20"/>
          <w:lang w:val="es-ES" w:eastAsia="en-US"/>
        </w:rPr>
        <w:t>:</w:t>
      </w:r>
    </w:p>
    <w:p w14:paraId="3AD5F6E1" w14:textId="77777777" w:rsidR="00DD4C2C" w:rsidRPr="00F566BF" w:rsidRDefault="00DD4C2C" w:rsidP="00DD4C2C">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Բացի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կետով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հայտարարությունից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մասնակցից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այդ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թվում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ընտրված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մասնակցից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այլ</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փաստաթղթեր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հիմնավորումներ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չեն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կարող</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պահանջվել</w:t>
      </w:r>
      <w:proofErr w:type="spellEnd"/>
      <w:r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Pr="00F566BF">
        <w:rPr>
          <w:rFonts w:ascii="GHEA Grapalat" w:hAnsi="GHEA Grapalat" w:cs="Tahoma"/>
          <w:sz w:val="20"/>
        </w:rPr>
        <w:t>Մասնակցի</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հայտարարության</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իսկությունը</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գնահատող</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հանձնաժողովը</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այսուհետ</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հանձնաժողով</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գնահատում</w:t>
      </w:r>
      <w:proofErr w:type="spellEnd"/>
      <w:r w:rsidRPr="00F566BF">
        <w:rPr>
          <w:rFonts w:ascii="GHEA Grapalat" w:hAnsi="GHEA Grapalat" w:cs="Tahoma"/>
          <w:sz w:val="20"/>
          <w:lang w:val="es-ES"/>
        </w:rPr>
        <w:t xml:space="preserve"> </w:t>
      </w:r>
      <w:r w:rsidRPr="00F566BF">
        <w:rPr>
          <w:rFonts w:ascii="GHEA Grapalat" w:hAnsi="GHEA Grapalat" w:cs="Tahoma"/>
          <w:sz w:val="20"/>
        </w:rPr>
        <w:t>է</w:t>
      </w:r>
      <w:r w:rsidRPr="00F566BF">
        <w:rPr>
          <w:rFonts w:ascii="GHEA Grapalat" w:hAnsi="GHEA Grapalat" w:cs="Tahoma"/>
          <w:sz w:val="20"/>
          <w:lang w:val="es-ES"/>
        </w:rPr>
        <w:t xml:space="preserve"> </w:t>
      </w:r>
      <w:proofErr w:type="spellStart"/>
      <w:r w:rsidRPr="00F566BF">
        <w:rPr>
          <w:rFonts w:ascii="GHEA Grapalat" w:hAnsi="GHEA Grapalat" w:cs="Tahoma"/>
          <w:sz w:val="20"/>
        </w:rPr>
        <w:t>սույն</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հրավերով</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սահմանված</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պայմաններով</w:t>
      </w:r>
      <w:proofErr w:type="spellEnd"/>
      <w:r w:rsidRPr="00F566BF">
        <w:rPr>
          <w:rFonts w:ascii="GHEA Grapalat" w:hAnsi="GHEA Grapalat" w:cs="Tahoma"/>
          <w:sz w:val="20"/>
          <w:lang w:val="es-ES"/>
        </w:rPr>
        <w:t>:</w:t>
      </w:r>
    </w:p>
    <w:p w14:paraId="0484217A" w14:textId="77777777" w:rsidR="00BF60E5" w:rsidRPr="003A3F4D" w:rsidRDefault="00BF60E5" w:rsidP="00BF60E5">
      <w:pPr>
        <w:ind w:firstLine="720"/>
        <w:jc w:val="both"/>
        <w:rPr>
          <w:rFonts w:ascii="GHEA Grapalat" w:hAnsi="GHEA Grapalat" w:cs="Sylfaen"/>
          <w:sz w:val="20"/>
          <w:szCs w:val="20"/>
          <w:lang w:val="es-ES"/>
        </w:rPr>
      </w:pPr>
      <w:r w:rsidRPr="00EB6D1D">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4"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4"/>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5C04EE28" w14:textId="77777777" w:rsidR="00BF60E5" w:rsidRPr="00634ADA" w:rsidRDefault="00BF60E5" w:rsidP="00BF60E5">
      <w:pPr>
        <w:ind w:firstLine="720"/>
        <w:jc w:val="both"/>
        <w:rPr>
          <w:rFonts w:ascii="GHEA Grapalat" w:hAnsi="GHEA Grapalat"/>
          <w:sz w:val="20"/>
          <w:szCs w:val="20"/>
          <w:lang w:val="es-ES"/>
        </w:rPr>
      </w:pPr>
      <w:proofErr w:type="spellStart"/>
      <w:r w:rsidRPr="00634ADA">
        <w:rPr>
          <w:rFonts w:ascii="GHEA Grapalat" w:hAnsi="GHEA Grapalat" w:cs="Sylfaen"/>
          <w:sz w:val="20"/>
          <w:szCs w:val="20"/>
        </w:rPr>
        <w:t>Արգելվում</w:t>
      </w:r>
      <w:proofErr w:type="spellEnd"/>
      <w:r w:rsidRPr="00634ADA">
        <w:rPr>
          <w:rFonts w:ascii="GHEA Grapalat" w:hAnsi="GHEA Grapalat"/>
          <w:sz w:val="20"/>
          <w:szCs w:val="20"/>
          <w:lang w:val="es-ES"/>
        </w:rPr>
        <w:t xml:space="preserve"> </w:t>
      </w:r>
      <w:r w:rsidRPr="00634ADA">
        <w:rPr>
          <w:rFonts w:ascii="GHEA Grapalat" w:hAnsi="GHEA Grapalat" w:cs="Sylfaen"/>
          <w:sz w:val="20"/>
          <w:szCs w:val="20"/>
        </w:rPr>
        <w:t>է</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կետով</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սահմանված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փոխկապակցված</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անձանց</w:t>
      </w:r>
      <w:proofErr w:type="spellEnd"/>
      <w:r w:rsidRPr="00634ADA">
        <w:rPr>
          <w:rFonts w:ascii="GHEA Grapalat" w:hAnsi="GHEA Grapalat"/>
          <w:sz w:val="20"/>
          <w:szCs w:val="20"/>
          <w:lang w:val="es-ES"/>
        </w:rPr>
        <w:t xml:space="preserve"> </w:t>
      </w:r>
      <w:r w:rsidRPr="00634ADA">
        <w:rPr>
          <w:rFonts w:ascii="GHEA Grapalat" w:hAnsi="GHEA Grapalat"/>
          <w:sz w:val="20"/>
          <w:szCs w:val="20"/>
        </w:rPr>
        <w:t>և</w:t>
      </w:r>
      <w:r w:rsidRPr="00634ADA">
        <w:rPr>
          <w:rFonts w:ascii="GHEA Grapalat" w:hAnsi="GHEA Grapalat"/>
          <w:sz w:val="20"/>
          <w:szCs w:val="20"/>
          <w:lang w:val="es-ES"/>
        </w:rPr>
        <w:t xml:space="preserve"> (</w:t>
      </w:r>
      <w:proofErr w:type="spellStart"/>
      <w:r w:rsidRPr="00634ADA">
        <w:rPr>
          <w:rFonts w:ascii="GHEA Grapalat" w:hAnsi="GHEA Grapalat"/>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միևնույն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անձի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անձանց</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կողմից</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հիմնադրված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ավելի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քան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հիսուն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տոկոս</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միևնույն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անձի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անձանց</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պատկանող</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բաժնեմաս</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փայաբաժին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ունեցող</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կազմակերպությունների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միաժամանակյա</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մասնակցությունը</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սույն</w:t>
      </w:r>
      <w:proofErr w:type="spellEnd"/>
      <w:r w:rsidRPr="00634ADA">
        <w:rPr>
          <w:rFonts w:ascii="GHEA Grapalat" w:hAnsi="GHEA Grapalat"/>
          <w:sz w:val="20"/>
          <w:szCs w:val="20"/>
          <w:lang w:val="es-ES"/>
        </w:rPr>
        <w:t xml:space="preserve"> </w:t>
      </w:r>
      <w:proofErr w:type="spellStart"/>
      <w:r w:rsidRPr="00634ADA">
        <w:rPr>
          <w:rFonts w:ascii="GHEA Grapalat" w:hAnsi="GHEA Grapalat"/>
          <w:sz w:val="20"/>
          <w:szCs w:val="20"/>
        </w:rPr>
        <w:t>ընթացակարգին</w:t>
      </w:r>
      <w:proofErr w:type="spellEnd"/>
      <w:r w:rsidRPr="00634ADA">
        <w:rPr>
          <w:rFonts w:ascii="GHEA Grapalat" w:hAnsi="GHEA Grapalat"/>
          <w:sz w:val="20"/>
          <w:szCs w:val="20"/>
          <w:lang w:val="hy-AM"/>
        </w:rPr>
        <w:t xml:space="preserve"> </w:t>
      </w:r>
      <w:r w:rsidRPr="00634ADA">
        <w:rPr>
          <w:rFonts w:ascii="GHEA Grapalat" w:hAnsi="GHEA Grapalat" w:cs="Sylfaen"/>
          <w:sz w:val="20"/>
          <w:szCs w:val="20"/>
          <w:lang w:val="es-ES"/>
        </w:rPr>
        <w:t>(</w:t>
      </w:r>
      <w:proofErr w:type="spellStart"/>
      <w:r w:rsidRPr="00634ADA">
        <w:rPr>
          <w:rFonts w:ascii="GHEA Grapalat" w:hAnsi="GHEA Grapalat" w:cs="Sylfaen"/>
          <w:sz w:val="20"/>
          <w:szCs w:val="20"/>
        </w:rPr>
        <w:t>միևնույն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չափաբաժնին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բացառությամբ</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պետության</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կամ</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համայնքների</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կողմից</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հիմնադրված</w:t>
      </w:r>
      <w:proofErr w:type="spellEnd"/>
      <w:r w:rsidRPr="00634ADA">
        <w:rPr>
          <w:rFonts w:ascii="GHEA Grapalat" w:hAnsi="GHEA Grapalat"/>
          <w:sz w:val="20"/>
          <w:szCs w:val="20"/>
          <w:lang w:val="es-ES"/>
        </w:rPr>
        <w:t xml:space="preserve"> </w:t>
      </w:r>
      <w:proofErr w:type="spellStart"/>
      <w:r w:rsidRPr="00634ADA">
        <w:rPr>
          <w:rFonts w:ascii="GHEA Grapalat" w:hAnsi="GHEA Grapalat" w:cs="Sylfaen"/>
          <w:sz w:val="20"/>
          <w:szCs w:val="20"/>
        </w:rPr>
        <w:t>կազմակերպությունների</w:t>
      </w:r>
      <w:proofErr w:type="spellEnd"/>
      <w:r w:rsidRPr="00634ADA">
        <w:rPr>
          <w:rFonts w:ascii="GHEA Grapalat" w:hAnsi="GHEA Grapalat" w:cs="Sylfaen"/>
          <w:sz w:val="20"/>
          <w:szCs w:val="20"/>
          <w:lang w:val="es-ES"/>
        </w:rPr>
        <w:t xml:space="preserve"> </w:t>
      </w:r>
      <w:r w:rsidRPr="00634ADA">
        <w:rPr>
          <w:rFonts w:ascii="GHEA Grapalat" w:hAnsi="GHEA Grapalat" w:cs="Sylfaen"/>
          <w:sz w:val="20"/>
          <w:szCs w:val="20"/>
        </w:rPr>
        <w:t>և</w:t>
      </w:r>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կամ</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rPr>
        <w:t>համատեղ</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ործունեության</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Sylfaen"/>
          <w:sz w:val="20"/>
        </w:rPr>
        <w:t>կար</w:t>
      </w:r>
      <w:r w:rsidRPr="00634ADA">
        <w:rPr>
          <w:rFonts w:ascii="GHEA Grapalat" w:hAnsi="GHEA Grapalat" w:cs="Times Armenian"/>
          <w:sz w:val="20"/>
        </w:rPr>
        <w:t>գ</w:t>
      </w:r>
      <w:r w:rsidRPr="00634ADA">
        <w:rPr>
          <w:rFonts w:ascii="GHEA Grapalat" w:hAnsi="GHEA Grapalat" w:cs="Sylfaen"/>
          <w:sz w:val="20"/>
        </w:rPr>
        <w:t>ով</w:t>
      </w:r>
      <w:proofErr w:type="spellEnd"/>
      <w:r w:rsidRPr="00634ADA">
        <w:rPr>
          <w:rFonts w:ascii="GHEA Grapalat" w:hAnsi="GHEA Grapalat" w:cs="Sylfaen"/>
          <w:sz w:val="20"/>
          <w:lang w:val="af-ZA"/>
        </w:rPr>
        <w:t xml:space="preserve"> </w:t>
      </w:r>
      <w:r w:rsidRPr="00634ADA">
        <w:rPr>
          <w:rFonts w:ascii="GHEA Grapalat" w:hAnsi="GHEA Grapalat" w:cs="Times Armenian"/>
          <w:sz w:val="20"/>
          <w:lang w:val="af-ZA"/>
        </w:rPr>
        <w:t>(</w:t>
      </w:r>
      <w:proofErr w:type="spellStart"/>
      <w:r w:rsidRPr="00634ADA">
        <w:rPr>
          <w:rFonts w:ascii="GHEA Grapalat" w:hAnsi="GHEA Grapalat" w:cs="Sylfaen"/>
          <w:sz w:val="20"/>
        </w:rPr>
        <w:t>կոնսորցիումով</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նումների</w:t>
      </w:r>
      <w:proofErr w:type="spellEnd"/>
      <w:r w:rsidRPr="00634ADA">
        <w:rPr>
          <w:rFonts w:ascii="GHEA Grapalat" w:hAnsi="GHEA Grapalat" w:cs="Times Armenian"/>
          <w:sz w:val="20"/>
          <w:lang w:val="af-ZA"/>
        </w:rPr>
        <w:t xml:space="preserve"> </w:t>
      </w:r>
      <w:proofErr w:type="spellStart"/>
      <w:r w:rsidRPr="00634ADA">
        <w:rPr>
          <w:rFonts w:ascii="GHEA Grapalat" w:hAnsi="GHEA Grapalat" w:cs="Times Armenian"/>
          <w:sz w:val="20"/>
        </w:rPr>
        <w:t>գ</w:t>
      </w:r>
      <w:r w:rsidRPr="00634ADA">
        <w:rPr>
          <w:rFonts w:ascii="GHEA Grapalat" w:hAnsi="GHEA Grapalat" w:cs="Sylfaen"/>
          <w:sz w:val="20"/>
        </w:rPr>
        <w:t>ործընթացին</w:t>
      </w:r>
      <w:proofErr w:type="spellEnd"/>
      <w:r w:rsidRPr="00634ADA">
        <w:rPr>
          <w:rFonts w:ascii="GHEA Grapalat" w:hAnsi="GHEA Grapalat" w:cs="Sylfaen"/>
          <w:sz w:val="20"/>
          <w:lang w:val="es-ES"/>
        </w:rPr>
        <w:t xml:space="preserve"> </w:t>
      </w:r>
      <w:proofErr w:type="spellStart"/>
      <w:r w:rsidRPr="00634ADA">
        <w:rPr>
          <w:rFonts w:ascii="GHEA Grapalat" w:hAnsi="GHEA Grapalat" w:cs="Sylfaen"/>
          <w:sz w:val="20"/>
          <w:szCs w:val="20"/>
        </w:rPr>
        <w:t>մասնակցության</w:t>
      </w:r>
      <w:proofErr w:type="spellEnd"/>
      <w:r w:rsidRPr="00634ADA">
        <w:rPr>
          <w:rFonts w:ascii="GHEA Grapalat" w:hAnsi="GHEA Grapalat" w:cs="Sylfaen"/>
          <w:sz w:val="20"/>
          <w:szCs w:val="20"/>
          <w:lang w:val="es-ES"/>
        </w:rPr>
        <w:t xml:space="preserve"> </w:t>
      </w:r>
      <w:proofErr w:type="spellStart"/>
      <w:r w:rsidRPr="00634ADA">
        <w:rPr>
          <w:rFonts w:ascii="GHEA Grapalat" w:hAnsi="GHEA Grapalat" w:cs="Sylfaen"/>
          <w:sz w:val="20"/>
          <w:szCs w:val="20"/>
        </w:rPr>
        <w:t>դեպքերի</w:t>
      </w:r>
      <w:proofErr w:type="spellEnd"/>
      <w:r w:rsidRPr="00634ADA">
        <w:rPr>
          <w:rFonts w:ascii="GHEA Grapalat" w:hAnsi="GHEA Grapalat" w:cs="Sylfaen"/>
          <w:sz w:val="20"/>
          <w:szCs w:val="20"/>
          <w:lang w:val="es-ES"/>
        </w:rPr>
        <w:t>:</w:t>
      </w:r>
    </w:p>
    <w:p w14:paraId="2457971A" w14:textId="77777777" w:rsidR="00DD4C2C" w:rsidRPr="00F566BF" w:rsidRDefault="00DD4C2C" w:rsidP="00DD4C2C">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կետի</w:t>
      </w:r>
      <w:proofErr w:type="spellEnd"/>
      <w:r w:rsidRPr="00F566BF">
        <w:rPr>
          <w:rFonts w:ascii="GHEA Grapalat" w:hAnsi="GHEA Grapalat"/>
          <w:sz w:val="20"/>
          <w:szCs w:val="20"/>
          <w:lang w:val="es-ES"/>
        </w:rPr>
        <w:t xml:space="preserve"> </w:t>
      </w:r>
      <w:r w:rsidRPr="00F566BF">
        <w:rPr>
          <w:rFonts w:ascii="GHEA Grapalat" w:hAnsi="GHEA Grapalat"/>
          <w:sz w:val="20"/>
          <w:szCs w:val="20"/>
          <w:lang w:val="hy-AM"/>
        </w:rPr>
        <w:t>իմաստով`</w:t>
      </w:r>
    </w:p>
    <w:p w14:paraId="4F4C7545" w14:textId="77777777" w:rsidR="00DD4C2C" w:rsidRPr="00F566BF" w:rsidRDefault="00DD4C2C" w:rsidP="00DD4C2C">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33BB414" w14:textId="77777777" w:rsidR="00DD4C2C" w:rsidRPr="00F566BF" w:rsidRDefault="00DD4C2C" w:rsidP="00DD4C2C">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4783F33" w14:textId="77777777" w:rsidR="00DD4C2C" w:rsidRPr="00F566BF" w:rsidRDefault="00DD4C2C" w:rsidP="00DD4C2C">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41D82DB" w14:textId="77777777" w:rsidR="00DD4C2C" w:rsidRPr="00F566BF" w:rsidRDefault="00DD4C2C" w:rsidP="00DD4C2C">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B320B03" w14:textId="77777777" w:rsidR="00DD4C2C" w:rsidRPr="00F566BF" w:rsidRDefault="00DD4C2C" w:rsidP="00DD4C2C">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9DD4AE1" w14:textId="77777777" w:rsidR="00DD4C2C" w:rsidRPr="00F566BF" w:rsidRDefault="00DD4C2C" w:rsidP="00DD4C2C">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98E7CF1" w14:textId="77777777" w:rsidR="00DD4C2C" w:rsidRPr="00F566BF" w:rsidRDefault="00DD4C2C" w:rsidP="00DD4C2C">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6A5C1645" w14:textId="77777777" w:rsidR="00DD4C2C" w:rsidRPr="00F566BF" w:rsidRDefault="00DD4C2C" w:rsidP="00DD4C2C">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9CF447C" w14:textId="77777777" w:rsidR="00DD4C2C" w:rsidRPr="00F566BF" w:rsidRDefault="00DD4C2C" w:rsidP="00DD4C2C">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F8326B5" w14:textId="77777777" w:rsidR="00DD4C2C" w:rsidRPr="00F566BF" w:rsidRDefault="00DD4C2C" w:rsidP="00DD4C2C">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570C98A" w14:textId="77777777" w:rsidR="00DD4C2C" w:rsidRPr="00F566BF" w:rsidRDefault="00DD4C2C" w:rsidP="00DD4C2C">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2F0A088" w14:textId="77777777" w:rsidR="00DD4C2C" w:rsidRPr="00F566BF" w:rsidRDefault="00DD4C2C" w:rsidP="00DD4C2C">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19EAE17C" w14:textId="1E35A976" w:rsidR="00DD4C2C" w:rsidRPr="005E1F72" w:rsidRDefault="007905AA" w:rsidP="00DD4C2C">
      <w:pPr>
        <w:ind w:firstLine="567"/>
        <w:jc w:val="both"/>
        <w:rPr>
          <w:rFonts w:ascii="GHEA Grapalat" w:hAnsi="GHEA Grapalat" w:cs="Arial"/>
          <w:sz w:val="20"/>
          <w:lang w:val="hy-AM"/>
        </w:rPr>
      </w:pPr>
      <w:r w:rsidRPr="00E41E1F">
        <w:rPr>
          <w:rFonts w:ascii="GHEA Grapalat" w:hAnsi="GHEA Grapalat" w:cs="Arial Armenian"/>
          <w:sz w:val="20"/>
          <w:lang w:val="hy-AM"/>
        </w:rPr>
        <w:t xml:space="preserve">2.4 </w:t>
      </w:r>
      <w:r w:rsidR="00DD4C2C" w:rsidRPr="005E1F72">
        <w:rPr>
          <w:rFonts w:ascii="GHEA Grapalat" w:hAnsi="GHEA Grapalat" w:cs="Sylfaen"/>
          <w:sz w:val="20"/>
          <w:lang w:val="hy-AM"/>
        </w:rPr>
        <w:t>Մասնակիցը</w:t>
      </w:r>
      <w:r w:rsidR="00DD4C2C" w:rsidRPr="005E1F72">
        <w:rPr>
          <w:rFonts w:ascii="GHEA Grapalat" w:hAnsi="GHEA Grapalat" w:cs="Arial"/>
          <w:sz w:val="20"/>
          <w:lang w:val="hy-AM"/>
        </w:rPr>
        <w:t xml:space="preserve"> </w:t>
      </w:r>
      <w:r w:rsidR="00DD4C2C" w:rsidRPr="005E1F72">
        <w:rPr>
          <w:rFonts w:ascii="GHEA Grapalat" w:hAnsi="GHEA Grapalat" w:cs="Sylfaen"/>
          <w:sz w:val="20"/>
          <w:lang w:val="hy-AM"/>
        </w:rPr>
        <w:t>պետք</w:t>
      </w:r>
      <w:r w:rsidR="00DD4C2C" w:rsidRPr="005E1F72">
        <w:rPr>
          <w:rFonts w:ascii="GHEA Grapalat" w:hAnsi="GHEA Grapalat" w:cs="Arial"/>
          <w:sz w:val="20"/>
          <w:lang w:val="hy-AM"/>
        </w:rPr>
        <w:t xml:space="preserve"> </w:t>
      </w:r>
      <w:r w:rsidR="00DD4C2C" w:rsidRPr="005E1F72">
        <w:rPr>
          <w:rFonts w:ascii="GHEA Grapalat" w:hAnsi="GHEA Grapalat" w:cs="Sylfaen"/>
          <w:sz w:val="20"/>
          <w:lang w:val="hy-AM"/>
        </w:rPr>
        <w:t>է</w:t>
      </w:r>
      <w:r w:rsidR="00DD4C2C" w:rsidRPr="005E1F72">
        <w:rPr>
          <w:rFonts w:ascii="GHEA Grapalat" w:hAnsi="GHEA Grapalat" w:cs="Arial"/>
          <w:sz w:val="20"/>
          <w:lang w:val="hy-AM"/>
        </w:rPr>
        <w:t xml:space="preserve"> </w:t>
      </w:r>
      <w:r w:rsidR="00DD4C2C" w:rsidRPr="005E1F72">
        <w:rPr>
          <w:rFonts w:ascii="GHEA Grapalat" w:hAnsi="GHEA Grapalat" w:cs="Sylfaen"/>
          <w:sz w:val="20"/>
          <w:lang w:val="hy-AM"/>
        </w:rPr>
        <w:t>ունենա</w:t>
      </w:r>
      <w:r w:rsidR="00DD4C2C" w:rsidRPr="005E1F72">
        <w:rPr>
          <w:rFonts w:ascii="GHEA Grapalat" w:hAnsi="GHEA Grapalat" w:cs="Arial"/>
          <w:sz w:val="20"/>
          <w:lang w:val="hy-AM"/>
        </w:rPr>
        <w:t xml:space="preserve"> </w:t>
      </w:r>
      <w:r w:rsidR="00DD4C2C" w:rsidRPr="005E1F72">
        <w:rPr>
          <w:rFonts w:ascii="GHEA Grapalat" w:hAnsi="GHEA Grapalat" w:cs="Sylfaen"/>
          <w:sz w:val="20"/>
          <w:lang w:val="hy-AM"/>
        </w:rPr>
        <w:t>կնքվելիք</w:t>
      </w:r>
      <w:r w:rsidR="00DD4C2C" w:rsidRPr="005E1F72">
        <w:rPr>
          <w:rFonts w:ascii="GHEA Grapalat" w:hAnsi="GHEA Grapalat" w:cs="Arial"/>
          <w:sz w:val="20"/>
          <w:lang w:val="hy-AM"/>
        </w:rPr>
        <w:t xml:space="preserve"> </w:t>
      </w:r>
      <w:r w:rsidR="00DD4C2C" w:rsidRPr="005E1F72">
        <w:rPr>
          <w:rFonts w:ascii="GHEA Grapalat" w:hAnsi="GHEA Grapalat" w:cs="Sylfaen"/>
          <w:sz w:val="20"/>
          <w:lang w:val="hy-AM"/>
        </w:rPr>
        <w:t>պայմանագրով</w:t>
      </w:r>
      <w:r w:rsidR="00DD4C2C" w:rsidRPr="005E1F72">
        <w:rPr>
          <w:rFonts w:ascii="GHEA Grapalat" w:hAnsi="GHEA Grapalat" w:cs="Arial"/>
          <w:sz w:val="20"/>
          <w:lang w:val="hy-AM"/>
        </w:rPr>
        <w:t xml:space="preserve"> </w:t>
      </w:r>
      <w:r w:rsidR="00DD4C2C" w:rsidRPr="005E1F72">
        <w:rPr>
          <w:rFonts w:ascii="GHEA Grapalat" w:hAnsi="GHEA Grapalat" w:cs="Sylfaen"/>
          <w:sz w:val="20"/>
          <w:lang w:val="hy-AM"/>
        </w:rPr>
        <w:t>նախատեսված</w:t>
      </w:r>
      <w:r w:rsidR="00DD4C2C" w:rsidRPr="005E1F72">
        <w:rPr>
          <w:rFonts w:ascii="GHEA Grapalat" w:hAnsi="GHEA Grapalat" w:cs="Arial"/>
          <w:sz w:val="20"/>
          <w:lang w:val="hy-AM"/>
        </w:rPr>
        <w:t xml:space="preserve"> </w:t>
      </w:r>
      <w:r w:rsidR="00DD4C2C" w:rsidRPr="005E1F72">
        <w:rPr>
          <w:rFonts w:ascii="GHEA Grapalat" w:hAnsi="GHEA Grapalat" w:cs="Sylfaen"/>
          <w:sz w:val="20"/>
          <w:lang w:val="hy-AM"/>
        </w:rPr>
        <w:t>պարտավորությունների</w:t>
      </w:r>
      <w:r w:rsidR="00DD4C2C" w:rsidRPr="005E1F72">
        <w:rPr>
          <w:rFonts w:ascii="GHEA Grapalat" w:hAnsi="GHEA Grapalat" w:cs="Arial"/>
          <w:sz w:val="20"/>
          <w:lang w:val="hy-AM"/>
        </w:rPr>
        <w:t xml:space="preserve"> </w:t>
      </w:r>
      <w:r w:rsidR="00DD4C2C" w:rsidRPr="005E1F72">
        <w:rPr>
          <w:rFonts w:ascii="GHEA Grapalat" w:hAnsi="GHEA Grapalat" w:cs="Sylfaen"/>
          <w:sz w:val="20"/>
          <w:lang w:val="hy-AM"/>
        </w:rPr>
        <w:t>կատարման</w:t>
      </w:r>
      <w:r w:rsidR="00DD4C2C" w:rsidRPr="005E1F72">
        <w:rPr>
          <w:rFonts w:ascii="GHEA Grapalat" w:hAnsi="GHEA Grapalat" w:cs="Arial"/>
          <w:sz w:val="20"/>
          <w:lang w:val="hy-AM"/>
        </w:rPr>
        <w:t xml:space="preserve"> </w:t>
      </w:r>
      <w:r w:rsidR="00DD4C2C" w:rsidRPr="005E1F72">
        <w:rPr>
          <w:rFonts w:ascii="GHEA Grapalat" w:hAnsi="GHEA Grapalat" w:cs="Sylfaen"/>
          <w:sz w:val="20"/>
          <w:lang w:val="hy-AM"/>
        </w:rPr>
        <w:t>համար</w:t>
      </w:r>
      <w:r w:rsidR="00DD4C2C" w:rsidRPr="005E1F72">
        <w:rPr>
          <w:rFonts w:ascii="GHEA Grapalat" w:hAnsi="GHEA Grapalat" w:cs="Arial"/>
          <w:sz w:val="20"/>
          <w:lang w:val="hy-AM"/>
        </w:rPr>
        <w:t xml:space="preserve"> </w:t>
      </w:r>
      <w:r w:rsidR="00DD4C2C" w:rsidRPr="005E1F72">
        <w:rPr>
          <w:rFonts w:ascii="GHEA Grapalat" w:hAnsi="GHEA Grapalat" w:cs="Sylfaen"/>
          <w:sz w:val="20"/>
          <w:lang w:val="hy-AM"/>
        </w:rPr>
        <w:t>պահանջվող</w:t>
      </w:r>
      <w:r w:rsidR="00DD4C2C" w:rsidRPr="005E1F72">
        <w:rPr>
          <w:rFonts w:ascii="GHEA Grapalat" w:hAnsi="GHEA Grapalat" w:cs="Arial"/>
          <w:sz w:val="20"/>
          <w:lang w:val="hy-AM"/>
        </w:rPr>
        <w:t>`</w:t>
      </w:r>
    </w:p>
    <w:p w14:paraId="62D911CF" w14:textId="77777777" w:rsidR="00DD4C2C" w:rsidRPr="005E1F72" w:rsidRDefault="00DD4C2C" w:rsidP="00DD4C2C">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43106879" w14:textId="17DD41E5" w:rsidR="00DD4C2C" w:rsidRPr="005E1F72" w:rsidRDefault="00DD4C2C" w:rsidP="00DD4C2C">
      <w:pPr>
        <w:ind w:firstLine="567"/>
        <w:jc w:val="both"/>
        <w:rPr>
          <w:rFonts w:ascii="GHEA Grapalat" w:hAnsi="GHEA Grapalat" w:cs="Arial Armenian"/>
          <w:sz w:val="20"/>
          <w:lang w:val="hy-AM"/>
        </w:rPr>
      </w:pPr>
      <w:r>
        <w:rPr>
          <w:rFonts w:ascii="GHEA Grapalat" w:hAnsi="GHEA Grapalat" w:cs="Arial Armenian"/>
          <w:sz w:val="20"/>
          <w:lang w:val="hy-AM"/>
        </w:rPr>
        <w:t>2</w:t>
      </w:r>
      <w:r w:rsidRPr="005E1F72">
        <w:rPr>
          <w:rFonts w:ascii="GHEA Grapalat" w:hAnsi="GHEA Grapalat" w:cs="Arial Armenian"/>
          <w:sz w:val="20"/>
          <w:lang w:val="hy-AM"/>
        </w:rPr>
        <w:t xml:space="preserve">)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p w14:paraId="4423F487" w14:textId="77777777" w:rsidR="00441389" w:rsidRPr="00E41E1F" w:rsidRDefault="00441389" w:rsidP="006D0372">
      <w:pPr>
        <w:pStyle w:val="NormalWeb"/>
        <w:spacing w:before="0" w:beforeAutospacing="0" w:after="0" w:afterAutospacing="0"/>
        <w:jc w:val="both"/>
        <w:rPr>
          <w:rFonts w:ascii="GHEA Grapalat" w:hAnsi="GHEA Grapalat"/>
          <w:sz w:val="20"/>
          <w:szCs w:val="20"/>
          <w:lang w:val="hy-AM"/>
        </w:rPr>
      </w:pPr>
    </w:p>
    <w:p w14:paraId="5ECAE34E" w14:textId="066ECB3E" w:rsidR="00DD4C2C" w:rsidRPr="005E1F72" w:rsidRDefault="00DD4C2C" w:rsidP="00DD4C2C">
      <w:pPr>
        <w:ind w:firstLine="567"/>
        <w:jc w:val="both"/>
        <w:rPr>
          <w:rFonts w:ascii="GHEA Grapalat" w:hAnsi="GHEA Grapalat" w:cs="Arial"/>
          <w:sz w:val="20"/>
          <w:lang w:val="hy-AM"/>
        </w:rPr>
      </w:pPr>
      <w:r w:rsidRPr="005E1F72">
        <w:rPr>
          <w:rFonts w:ascii="GHEA Grapalat" w:hAnsi="GHEA Grapalat" w:cs="Arial"/>
          <w:sz w:val="20"/>
          <w:lang w:val="hy-AM"/>
        </w:rPr>
        <w:lastRenderedPageBreak/>
        <w:t>2.</w:t>
      </w:r>
      <w:r w:rsidRPr="00DC0D0F">
        <w:rPr>
          <w:rFonts w:ascii="GHEA Grapalat" w:hAnsi="GHEA Grapalat" w:cs="Arial"/>
          <w:sz w:val="20"/>
          <w:lang w:val="hy-AM"/>
        </w:rPr>
        <w:t>4.1</w:t>
      </w:r>
      <w:r w:rsidRPr="005E1F72">
        <w:rPr>
          <w:rFonts w:ascii="GHEA Grapalat" w:hAnsi="GHEA Grapalat" w:cs="Arial"/>
          <w:sz w:val="20"/>
          <w:lang w:val="hy-AM"/>
        </w:rPr>
        <w:t xml:space="preserve"> </w:t>
      </w:r>
      <w:r w:rsidRPr="005E1F72">
        <w:rPr>
          <w:rFonts w:ascii="GHEA Grapalat" w:hAnsi="GHEA Grapalat" w:cs="Sylfaen"/>
          <w:sz w:val="20"/>
          <w:lang w:val="hy-AM"/>
        </w:rPr>
        <w:t>Մասնակցին ներկայացվող</w:t>
      </w:r>
      <w:r w:rsidR="004B15DA">
        <w:rPr>
          <w:rFonts w:ascii="GHEA Grapalat" w:hAnsi="GHEA Grapalat" w:cs="Sylfaen"/>
          <w:sz w:val="20"/>
          <w:lang w:val="hy-AM"/>
        </w:rPr>
        <w:t>`</w:t>
      </w:r>
    </w:p>
    <w:p w14:paraId="45EA5BD5" w14:textId="77777777" w:rsidR="006D0372" w:rsidRPr="00040407" w:rsidRDefault="006D0372" w:rsidP="006D0372">
      <w:pPr>
        <w:ind w:firstLine="567"/>
        <w:jc w:val="both"/>
        <w:rPr>
          <w:rFonts w:ascii="GHEA Grapalat" w:hAnsi="GHEA Grapalat"/>
          <w:color w:val="000000"/>
          <w:sz w:val="19"/>
          <w:szCs w:val="19"/>
          <w:lang w:val="hy-AM"/>
        </w:rPr>
      </w:pPr>
      <w:r w:rsidRPr="00823E07">
        <w:rPr>
          <w:rFonts w:ascii="GHEA Grapalat" w:hAnsi="GHEA Grapalat" w:cs="Sylfaen"/>
          <w:color w:val="000000"/>
          <w:sz w:val="19"/>
          <w:szCs w:val="19"/>
          <w:lang w:val="hy-AM"/>
        </w:rPr>
        <w:t xml:space="preserve">1. </w:t>
      </w:r>
      <w:r w:rsidRPr="00CE79D9">
        <w:rPr>
          <w:rFonts w:ascii="GHEA Grapalat" w:hAnsi="GHEA Grapalat"/>
          <w:b/>
          <w:color w:val="000000"/>
          <w:sz w:val="19"/>
          <w:szCs w:val="19"/>
          <w:lang w:val="hy-AM"/>
        </w:rPr>
        <w:t>«</w:t>
      </w:r>
      <w:r w:rsidRPr="00CE79D9">
        <w:rPr>
          <w:rFonts w:ascii="GHEA Grapalat" w:hAnsi="GHEA Grapalat" w:cs="Sylfaen"/>
          <w:b/>
          <w:color w:val="000000"/>
          <w:sz w:val="19"/>
          <w:szCs w:val="19"/>
          <w:lang w:val="hy-AM"/>
        </w:rPr>
        <w:t>Մասնագիտական</w:t>
      </w:r>
      <w:r w:rsidRPr="00CE79D9">
        <w:rPr>
          <w:rFonts w:ascii="GHEA Grapalat" w:hAnsi="GHEA Grapalat"/>
          <w:b/>
          <w:color w:val="000000"/>
          <w:sz w:val="19"/>
          <w:szCs w:val="19"/>
          <w:lang w:val="hy-AM"/>
        </w:rPr>
        <w:t xml:space="preserve"> </w:t>
      </w:r>
      <w:r w:rsidRPr="00CE79D9">
        <w:rPr>
          <w:rFonts w:ascii="GHEA Grapalat" w:hAnsi="GHEA Grapalat" w:cs="Sylfaen"/>
          <w:b/>
          <w:color w:val="000000"/>
          <w:sz w:val="19"/>
          <w:szCs w:val="19"/>
          <w:lang w:val="hy-AM"/>
        </w:rPr>
        <w:t>փորձառություն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չափանիշը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գնահատվում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է</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հետևյալ</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կարգով</w:t>
      </w:r>
      <w:r w:rsidRPr="00040407">
        <w:rPr>
          <w:rFonts w:ascii="GHEA Grapalat" w:hAnsi="GHEA Grapalat"/>
          <w:color w:val="000000"/>
          <w:sz w:val="19"/>
          <w:szCs w:val="19"/>
          <w:lang w:val="hy-AM"/>
        </w:rPr>
        <w:t>.</w:t>
      </w:r>
    </w:p>
    <w:p w14:paraId="4AD1CB9A" w14:textId="77777777" w:rsidR="006D0372" w:rsidRPr="00040407" w:rsidRDefault="006D0372" w:rsidP="006D0372">
      <w:pPr>
        <w:ind w:firstLine="567"/>
        <w:jc w:val="both"/>
        <w:rPr>
          <w:rFonts w:ascii="GHEA Grapalat" w:hAnsi="GHEA Grapalat"/>
          <w:color w:val="000000"/>
          <w:sz w:val="19"/>
          <w:szCs w:val="19"/>
          <w:lang w:val="hy-AM"/>
        </w:rPr>
      </w:pPr>
      <w:r>
        <w:rPr>
          <w:rFonts w:ascii="GHEA Grapalat" w:hAnsi="GHEA Grapalat" w:cs="Sylfaen"/>
          <w:color w:val="000000"/>
          <w:sz w:val="19"/>
          <w:szCs w:val="19"/>
          <w:lang w:val="hy-AM"/>
        </w:rPr>
        <w:t>ա.</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մասնակիցը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պետք</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է</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հայտը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ներկայացնելու</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տարվա</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և</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դրան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նախորդող</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երեք</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տարվա</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ընթացքում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պատշաճ</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ձևով</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իրականացրած</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լինի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նմանատիպ</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առնվազն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մեկ</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պայմանագիր</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Նախկինում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կատարված</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պայմանագիրը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կամ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պայմանագրերը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գնահատվում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է</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կամ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գնահատվում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են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նմանատիպ</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եթե</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դրա</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դրանց</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շրջանակներում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մատուցված</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աշխատանքների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ծավալը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կամ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հանրագումարային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ծավալը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գումարային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արտահայտությամբ</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պակաս</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չէ</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սույն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ընթացակարգի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շրջանակում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մասնակցի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ներկայացրած</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գնային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առաջարկից</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Ընդ</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որում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առնվազն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մեկ</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պայմանագրի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շրջանակում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մատուցված</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աշխատանքների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ծավալը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գումարային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արտահայտությամբ</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պետք</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է</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պակաս</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չլինի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սույն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ընթացակարգի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շրջանակում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մասնակցի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ներկայացրած</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գնային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առաջարկի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հիսուն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տոկոսից</w:t>
      </w:r>
      <w:r w:rsidRPr="00040407">
        <w:rPr>
          <w:rFonts w:ascii="GHEA Grapalat" w:hAnsi="GHEA Grapalat"/>
          <w:color w:val="000000"/>
          <w:sz w:val="19"/>
          <w:szCs w:val="19"/>
          <w:lang w:val="hy-AM"/>
        </w:rPr>
        <w:t xml:space="preserve">: </w:t>
      </w:r>
    </w:p>
    <w:p w14:paraId="6D7CA8E3" w14:textId="77777777" w:rsidR="006D0372" w:rsidRPr="006D0372" w:rsidRDefault="006D0372" w:rsidP="006D0372">
      <w:pPr>
        <w:ind w:firstLine="567"/>
        <w:jc w:val="both"/>
        <w:rPr>
          <w:rFonts w:ascii="GHEA Grapalat" w:hAnsi="GHEA Grapalat"/>
          <w:b/>
          <w:bCs/>
          <w:color w:val="FF0000"/>
          <w:sz w:val="19"/>
          <w:szCs w:val="19"/>
          <w:lang w:val="hy-AM"/>
        </w:rPr>
      </w:pPr>
      <w:r w:rsidRPr="006D0372">
        <w:rPr>
          <w:rFonts w:ascii="GHEA Grapalat" w:hAnsi="GHEA Grapalat" w:cs="Sylfaen"/>
          <w:b/>
          <w:bCs/>
          <w:sz w:val="19"/>
          <w:szCs w:val="19"/>
          <w:lang w:val="hy-AM"/>
        </w:rPr>
        <w:t>Սույն</w:t>
      </w:r>
      <w:r w:rsidRPr="006D0372">
        <w:rPr>
          <w:rFonts w:ascii="GHEA Grapalat" w:hAnsi="GHEA Grapalat"/>
          <w:b/>
          <w:bCs/>
          <w:sz w:val="19"/>
          <w:szCs w:val="19"/>
          <w:lang w:val="hy-AM"/>
        </w:rPr>
        <w:t xml:space="preserve"> </w:t>
      </w:r>
      <w:r w:rsidRPr="006D0372">
        <w:rPr>
          <w:rFonts w:ascii="GHEA Grapalat" w:hAnsi="GHEA Grapalat" w:cs="Sylfaen"/>
          <w:b/>
          <w:bCs/>
          <w:sz w:val="19"/>
          <w:szCs w:val="19"/>
          <w:lang w:val="hy-AM"/>
        </w:rPr>
        <w:t>ընթացակարգի</w:t>
      </w:r>
      <w:r w:rsidRPr="006D0372">
        <w:rPr>
          <w:rFonts w:ascii="GHEA Grapalat" w:hAnsi="GHEA Grapalat"/>
          <w:b/>
          <w:bCs/>
          <w:sz w:val="19"/>
          <w:szCs w:val="19"/>
          <w:lang w:val="hy-AM"/>
        </w:rPr>
        <w:t xml:space="preserve"> </w:t>
      </w:r>
      <w:r w:rsidRPr="006D0372">
        <w:rPr>
          <w:rFonts w:ascii="GHEA Grapalat" w:hAnsi="GHEA Grapalat" w:cs="Sylfaen"/>
          <w:b/>
          <w:bCs/>
          <w:sz w:val="19"/>
          <w:szCs w:val="19"/>
          <w:lang w:val="hy-AM"/>
        </w:rPr>
        <w:t>իմաստով</w:t>
      </w:r>
      <w:r w:rsidRPr="006D0372">
        <w:rPr>
          <w:rFonts w:ascii="GHEA Grapalat" w:hAnsi="GHEA Grapalat"/>
          <w:b/>
          <w:bCs/>
          <w:sz w:val="19"/>
          <w:szCs w:val="19"/>
          <w:lang w:val="hy-AM"/>
        </w:rPr>
        <w:t xml:space="preserve"> </w:t>
      </w:r>
      <w:r w:rsidRPr="006D0372">
        <w:rPr>
          <w:rFonts w:ascii="GHEA Grapalat" w:hAnsi="GHEA Grapalat" w:cs="Sylfaen"/>
          <w:b/>
          <w:bCs/>
          <w:sz w:val="19"/>
          <w:szCs w:val="19"/>
          <w:lang w:val="hy-AM"/>
        </w:rPr>
        <w:t>նմանատիպ</w:t>
      </w:r>
      <w:r w:rsidRPr="006D0372">
        <w:rPr>
          <w:rFonts w:ascii="GHEA Grapalat" w:hAnsi="GHEA Grapalat"/>
          <w:b/>
          <w:bCs/>
          <w:sz w:val="19"/>
          <w:szCs w:val="19"/>
          <w:lang w:val="hy-AM"/>
        </w:rPr>
        <w:t xml:space="preserve"> </w:t>
      </w:r>
      <w:r w:rsidRPr="006D0372">
        <w:rPr>
          <w:rFonts w:ascii="GHEA Grapalat" w:hAnsi="GHEA Grapalat" w:cs="Sylfaen"/>
          <w:b/>
          <w:bCs/>
          <w:sz w:val="19"/>
          <w:szCs w:val="19"/>
          <w:lang w:val="hy-AM"/>
        </w:rPr>
        <w:t>են</w:t>
      </w:r>
      <w:r w:rsidRPr="006D0372">
        <w:rPr>
          <w:rFonts w:ascii="GHEA Grapalat" w:hAnsi="GHEA Grapalat"/>
          <w:b/>
          <w:bCs/>
          <w:sz w:val="19"/>
          <w:szCs w:val="19"/>
          <w:lang w:val="hy-AM"/>
        </w:rPr>
        <w:t xml:space="preserve"> </w:t>
      </w:r>
      <w:r w:rsidRPr="006D0372">
        <w:rPr>
          <w:rFonts w:ascii="GHEA Grapalat" w:hAnsi="GHEA Grapalat" w:cs="Sylfaen"/>
          <w:b/>
          <w:bCs/>
          <w:sz w:val="19"/>
          <w:szCs w:val="19"/>
          <w:lang w:val="hy-AM"/>
        </w:rPr>
        <w:t>համարվում</w:t>
      </w:r>
      <w:r w:rsidRPr="006D0372">
        <w:rPr>
          <w:rFonts w:ascii="GHEA Grapalat" w:hAnsi="GHEA Grapalat" w:cs="Sylfaen"/>
          <w:b/>
          <w:bCs/>
          <w:color w:val="000000"/>
          <w:sz w:val="19"/>
          <w:szCs w:val="19"/>
          <w:lang w:val="hy-AM"/>
        </w:rPr>
        <w:t xml:space="preserve"> վերապատրաստման ծառայությունների մատուցման կատարված լինելը:</w:t>
      </w:r>
    </w:p>
    <w:p w14:paraId="6267F36A" w14:textId="77777777" w:rsidR="006D0372" w:rsidRPr="00040407" w:rsidRDefault="006D0372" w:rsidP="006D0372">
      <w:pPr>
        <w:ind w:firstLine="567"/>
        <w:jc w:val="both"/>
        <w:rPr>
          <w:rFonts w:ascii="GHEA Grapalat" w:hAnsi="GHEA Grapalat"/>
          <w:color w:val="000000"/>
          <w:sz w:val="19"/>
          <w:szCs w:val="19"/>
          <w:lang w:val="hy-AM"/>
        </w:rPr>
      </w:pPr>
      <w:r>
        <w:rPr>
          <w:rFonts w:ascii="GHEA Grapalat" w:hAnsi="GHEA Grapalat" w:cs="Sylfaen"/>
          <w:color w:val="000000"/>
          <w:sz w:val="19"/>
          <w:szCs w:val="19"/>
          <w:lang w:val="hy-AM"/>
        </w:rPr>
        <w:t>բ</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սույն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ենթակետի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ա</w:t>
      </w:r>
      <w:r w:rsidRPr="00040407">
        <w:rPr>
          <w:rFonts w:ascii="GHEA Grapalat" w:hAnsi="GHEA Grapalat"/>
          <w:color w:val="000000"/>
          <w:sz w:val="19"/>
          <w:szCs w:val="19"/>
          <w:lang w:val="hy-AM"/>
        </w:rPr>
        <w:t xml:space="preserve">) </w:t>
      </w:r>
      <w:r>
        <w:rPr>
          <w:rFonts w:ascii="GHEA Grapalat" w:hAnsi="GHEA Grapalat" w:cs="Sylfaen"/>
          <w:color w:val="000000"/>
          <w:sz w:val="19"/>
          <w:szCs w:val="19"/>
          <w:lang w:val="hy-AM"/>
        </w:rPr>
        <w:t>պարբերությամբ</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նախատեսված</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պահանջներին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իր</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համապատասխանությունը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հիմնավորելու</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համար</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մասնակիցը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հայտով</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ներկայացնում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է</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նախկինում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կատարած</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պայմանագրի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պայմանագրերի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համաձայնագրերի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պատճենները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իսկ</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այդ</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պայմանագրի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պայմանագրերի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համաձայնագրերի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պատշաճ</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կատարումը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գնահատելու</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համար</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տվյալ</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պայմանագրի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կողմերի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հաստատած</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պայմանագրի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սահմանված</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ժամկետում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կատարումը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հավաստող</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ակտի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հանձման</w:t>
      </w:r>
      <w:r w:rsidRPr="00040407">
        <w:rPr>
          <w:rFonts w:ascii="GHEA Grapalat" w:hAnsi="GHEA Grapalat"/>
          <w:color w:val="000000"/>
          <w:sz w:val="19"/>
          <w:szCs w:val="19"/>
          <w:lang w:val="hy-AM"/>
        </w:rPr>
        <w:t>-</w:t>
      </w:r>
      <w:r w:rsidRPr="00040407">
        <w:rPr>
          <w:rFonts w:ascii="GHEA Grapalat" w:hAnsi="GHEA Grapalat" w:cs="Sylfaen"/>
          <w:color w:val="000000"/>
          <w:sz w:val="19"/>
          <w:szCs w:val="19"/>
          <w:lang w:val="hy-AM"/>
        </w:rPr>
        <w:t>ընդունման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արձանագրություն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և</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այլն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պատճենը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կամ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տվյալ</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պայմանագրի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կատարումն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ընդունած</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կողմի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գրավոր</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հավաստումը</w:t>
      </w:r>
      <w:r w:rsidRPr="00040407">
        <w:rPr>
          <w:rFonts w:ascii="GHEA Grapalat" w:hAnsi="GHEA Grapalat"/>
          <w:color w:val="000000"/>
          <w:sz w:val="19"/>
          <w:szCs w:val="19"/>
          <w:lang w:val="hy-AM"/>
        </w:rPr>
        <w:t xml:space="preserve">: </w:t>
      </w:r>
    </w:p>
    <w:p w14:paraId="1D1E9A9D" w14:textId="77777777" w:rsidR="007905AA" w:rsidRPr="007905AA" w:rsidRDefault="007905AA" w:rsidP="007905AA">
      <w:pPr>
        <w:ind w:firstLine="567"/>
        <w:jc w:val="both"/>
        <w:rPr>
          <w:rFonts w:ascii="GHEA Grapalat" w:hAnsi="GHEA Grapalat"/>
          <w:b/>
          <w:color w:val="000000"/>
          <w:sz w:val="19"/>
          <w:szCs w:val="19"/>
          <w:lang w:val="hy-AM"/>
        </w:rPr>
      </w:pPr>
      <w:r w:rsidRPr="007905AA">
        <w:rPr>
          <w:rFonts w:ascii="GHEA Grapalat" w:hAnsi="GHEA Grapalat"/>
          <w:b/>
          <w:color w:val="000000"/>
          <w:sz w:val="19"/>
          <w:szCs w:val="19"/>
          <w:lang w:val="hy-AM"/>
        </w:rPr>
        <w:t>2. «Աշխատանքային ռեսուրսներ» չափանիշը գնահատվում է հետևյալ կարգով.</w:t>
      </w:r>
    </w:p>
    <w:p w14:paraId="254EB5C1" w14:textId="77777777" w:rsidR="004B15DA" w:rsidRDefault="007905AA" w:rsidP="007905AA">
      <w:pPr>
        <w:ind w:firstLine="567"/>
        <w:jc w:val="both"/>
        <w:rPr>
          <w:rFonts w:ascii="GHEA Grapalat" w:hAnsi="GHEA Grapalat" w:cs="Sylfaen"/>
          <w:sz w:val="19"/>
          <w:szCs w:val="19"/>
          <w:lang w:val="hy-AM"/>
        </w:rPr>
      </w:pPr>
      <w:r>
        <w:rPr>
          <w:rFonts w:ascii="GHEA Grapalat" w:hAnsi="GHEA Grapalat" w:cs="Sylfaen"/>
          <w:sz w:val="19"/>
          <w:szCs w:val="19"/>
          <w:lang w:val="hy-AM"/>
        </w:rPr>
        <w:t xml:space="preserve">     </w:t>
      </w:r>
    </w:p>
    <w:p w14:paraId="22A3920F" w14:textId="401533D3" w:rsidR="006D0372" w:rsidRPr="00823E07" w:rsidRDefault="006D0372" w:rsidP="006D0372">
      <w:pPr>
        <w:widowControl w:val="0"/>
        <w:numPr>
          <w:ilvl w:val="0"/>
          <w:numId w:val="33"/>
        </w:numPr>
        <w:tabs>
          <w:tab w:val="clear" w:pos="720"/>
          <w:tab w:val="left" w:pos="360"/>
        </w:tabs>
        <w:spacing w:line="276" w:lineRule="auto"/>
        <w:ind w:left="0" w:hanging="2"/>
        <w:jc w:val="both"/>
        <w:rPr>
          <w:rFonts w:ascii="Sylfaen" w:eastAsia="GHEA Grapalat" w:hAnsi="Sylfaen" w:cs="GHEA Grapalat"/>
          <w:b/>
          <w:i/>
          <w:sz w:val="20"/>
          <w:szCs w:val="20"/>
          <w:lang w:val="hy-AM"/>
        </w:rPr>
      </w:pPr>
      <w:r w:rsidRPr="00B94982">
        <w:rPr>
          <w:rFonts w:ascii="GHEA Grapalat" w:hAnsi="GHEA Grapalat" w:cs="Sylfaen"/>
          <w:sz w:val="19"/>
          <w:szCs w:val="19"/>
          <w:lang w:val="hy-AM"/>
        </w:rPr>
        <w:t>ա</w:t>
      </w:r>
      <w:r w:rsidRPr="00B94982">
        <w:rPr>
          <w:rFonts w:ascii="GHEA Grapalat" w:hAnsi="GHEA Grapalat"/>
          <w:sz w:val="19"/>
          <w:szCs w:val="19"/>
          <w:lang w:val="hy-AM"/>
        </w:rPr>
        <w:t>)</w:t>
      </w:r>
      <w:r w:rsidRPr="00823E07">
        <w:rPr>
          <w:rFonts w:ascii="GHEA Grapalat" w:hAnsi="GHEA Grapalat"/>
          <w:sz w:val="19"/>
          <w:szCs w:val="19"/>
          <w:lang w:val="hy-AM"/>
        </w:rPr>
        <w:t xml:space="preserve">  </w:t>
      </w:r>
      <w:r w:rsidRPr="00823E07">
        <w:rPr>
          <w:rFonts w:ascii="Sylfaen" w:eastAsia="GHEA Grapalat" w:hAnsi="Sylfaen" w:cs="GHEA Grapalat"/>
          <w:b/>
          <w:i/>
          <w:sz w:val="20"/>
          <w:szCs w:val="20"/>
          <w:lang w:val="hy-AM"/>
        </w:rPr>
        <w:t xml:space="preserve">Աշխատակազմում պետք է ներգրավված լինեն </w:t>
      </w:r>
      <w:r>
        <w:rPr>
          <w:rFonts w:ascii="Sylfaen" w:eastAsia="GHEA Grapalat" w:hAnsi="Sylfaen" w:cs="GHEA Grapalat"/>
          <w:b/>
          <w:i/>
          <w:sz w:val="20"/>
          <w:szCs w:val="20"/>
          <w:lang w:val="hy-AM"/>
        </w:rPr>
        <w:t xml:space="preserve"> </w:t>
      </w:r>
      <w:r w:rsidRPr="00823E07">
        <w:rPr>
          <w:rFonts w:ascii="Sylfaen" w:eastAsia="GHEA Grapalat" w:hAnsi="Sylfaen" w:cs="GHEA Grapalat"/>
          <w:b/>
          <w:i/>
          <w:sz w:val="20"/>
          <w:szCs w:val="20"/>
          <w:lang w:val="hy-AM"/>
        </w:rPr>
        <w:t>5-</w:t>
      </w:r>
      <w:r>
        <w:rPr>
          <w:rFonts w:ascii="Sylfaen" w:eastAsia="GHEA Grapalat" w:hAnsi="Sylfaen" w:cs="GHEA Grapalat"/>
          <w:b/>
          <w:i/>
          <w:sz w:val="20"/>
          <w:szCs w:val="20"/>
          <w:lang w:val="hy-AM"/>
        </w:rPr>
        <w:t>1</w:t>
      </w:r>
      <w:r w:rsidRPr="00823E07">
        <w:rPr>
          <w:rFonts w:ascii="Sylfaen" w:eastAsia="GHEA Grapalat" w:hAnsi="Sylfaen" w:cs="GHEA Grapalat"/>
          <w:b/>
          <w:i/>
          <w:sz w:val="20"/>
          <w:szCs w:val="20"/>
          <w:lang w:val="hy-AM"/>
        </w:rPr>
        <w:t xml:space="preserve">0 մասնագետ, ուսուցման կազմակերպման գործընթացում ընդգրկված դասավանդողները պետք է ունենան կամ գիտական աստիճան (գիտության դոկտորներ (պրոֆեսորներ) կամ թեկնածուներ (դոցենտներ), կամ լինեն գործադիր և օրենսդիր մարմինների ներկայացուցիչներ: Աշխատանքային ռեսուրսների առկայությունը հիմնավորելու համար մասնակիցը ներկայացնում է աշխատակազմում ներգրավված մասնագետների հաստատած գրավոր համաձայնությունները՝ իրականացվելիք աշխատանքներում ներգրավվելու մասին: </w:t>
      </w:r>
      <w:r w:rsidRPr="002D3A59">
        <w:rPr>
          <w:rFonts w:ascii="Sylfaen" w:eastAsia="GHEA Grapalat" w:hAnsi="Sylfaen" w:cs="GHEA Grapalat"/>
          <w:b/>
          <w:i/>
          <w:sz w:val="20"/>
          <w:szCs w:val="20"/>
          <w:lang w:val="hy-AM"/>
        </w:rPr>
        <w:t>Անհրաժեշտ է ներկայացնել</w:t>
      </w:r>
      <w:r w:rsidRPr="00823E07">
        <w:rPr>
          <w:rFonts w:ascii="Sylfaen" w:eastAsia="GHEA Grapalat" w:hAnsi="Sylfaen" w:cs="GHEA Grapalat"/>
          <w:b/>
          <w:i/>
          <w:sz w:val="20"/>
          <w:szCs w:val="20"/>
          <w:lang w:val="hy-AM"/>
        </w:rPr>
        <w:t xml:space="preserve"> </w:t>
      </w:r>
      <w:r w:rsidRPr="002D3A59">
        <w:rPr>
          <w:rFonts w:ascii="Sylfaen" w:eastAsia="GHEA Grapalat" w:hAnsi="Sylfaen" w:cs="GHEA Grapalat"/>
          <w:b/>
          <w:i/>
          <w:sz w:val="20"/>
          <w:szCs w:val="20"/>
          <w:lang w:val="hy-AM"/>
        </w:rPr>
        <w:t xml:space="preserve">դիպլոմի /ների պատճե, անձը հաստատող փաստաթուղթ, </w:t>
      </w:r>
      <w:r w:rsidRPr="00823E07">
        <w:rPr>
          <w:rFonts w:ascii="Sylfaen" w:eastAsia="GHEA Grapalat" w:hAnsi="Sylfaen" w:cs="GHEA Grapalat"/>
          <w:b/>
          <w:i/>
          <w:sz w:val="20"/>
          <w:szCs w:val="20"/>
          <w:lang w:val="hy-AM"/>
        </w:rPr>
        <w:t>աշխատանքային փորձը հավաստող (հիմնավորող) փաստաթղթերի (աշխատանքային գրքույկ կամ աշխատանքային գրքույկի թվայնացված տարբերակ կամ գործատուի կողմից տրվող համապատասխան տեղեկանք) պատճենները:</w:t>
      </w:r>
    </w:p>
    <w:p w14:paraId="7827114D" w14:textId="77777777" w:rsidR="006D0372" w:rsidRPr="00040407" w:rsidRDefault="006D0372" w:rsidP="006D0372">
      <w:pPr>
        <w:ind w:firstLine="567"/>
        <w:jc w:val="both"/>
        <w:rPr>
          <w:rFonts w:ascii="GHEA Grapalat" w:hAnsi="GHEA Grapalat"/>
          <w:color w:val="000000"/>
          <w:sz w:val="19"/>
          <w:szCs w:val="19"/>
          <w:lang w:val="hy-AM"/>
        </w:rPr>
      </w:pPr>
    </w:p>
    <w:p w14:paraId="0DCFBE99" w14:textId="77777777" w:rsidR="006D0372" w:rsidRPr="00040407" w:rsidRDefault="006D0372" w:rsidP="006D0372">
      <w:pPr>
        <w:ind w:firstLine="567"/>
        <w:jc w:val="both"/>
        <w:rPr>
          <w:rFonts w:ascii="GHEA Grapalat" w:hAnsi="GHEA Grapalat"/>
          <w:color w:val="000000"/>
          <w:sz w:val="19"/>
          <w:szCs w:val="19"/>
          <w:lang w:val="hy-AM"/>
        </w:rPr>
      </w:pPr>
      <w:r w:rsidRPr="00040407">
        <w:rPr>
          <w:rFonts w:ascii="GHEA Grapalat" w:hAnsi="GHEA Grapalat" w:cs="Sylfaen"/>
          <w:color w:val="000000"/>
          <w:sz w:val="19"/>
          <w:szCs w:val="19"/>
          <w:lang w:val="hy-AM"/>
        </w:rPr>
        <w:t>բ</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մասնակիցը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որպես</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որակավորման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չափանիշի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հիմնավորող</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փաստաթուղթ</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ներկայացնում</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է</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պայմանագրի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կատարման</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համար</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առաջարկվող</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աշխատակազմի</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վերաբերյալ</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տվյալները</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հետևյալ</w:t>
      </w:r>
      <w:r w:rsidRPr="00040407">
        <w:rPr>
          <w:rFonts w:ascii="GHEA Grapalat" w:hAnsi="GHEA Grapalat"/>
          <w:color w:val="000000"/>
          <w:sz w:val="19"/>
          <w:szCs w:val="19"/>
          <w:lang w:val="hy-AM"/>
        </w:rPr>
        <w:t xml:space="preserve"> </w:t>
      </w:r>
      <w:r w:rsidRPr="00040407">
        <w:rPr>
          <w:rFonts w:ascii="GHEA Grapalat" w:hAnsi="GHEA Grapalat" w:cs="Sylfaen"/>
          <w:color w:val="000000"/>
          <w:sz w:val="19"/>
          <w:szCs w:val="19"/>
          <w:lang w:val="hy-AM"/>
        </w:rPr>
        <w:t>ձևով՝</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6D0372" w:rsidRPr="005E1F72" w14:paraId="684D52A5" w14:textId="77777777" w:rsidTr="00CC4A61">
        <w:trPr>
          <w:cantSplit/>
        </w:trPr>
        <w:tc>
          <w:tcPr>
            <w:tcW w:w="558" w:type="dxa"/>
            <w:vMerge w:val="restart"/>
            <w:vAlign w:val="center"/>
          </w:tcPr>
          <w:p w14:paraId="6D5A7174" w14:textId="77777777" w:rsidR="006D0372" w:rsidRPr="005E1F72" w:rsidRDefault="006D0372" w:rsidP="00CC4A61">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41BF708B" w14:textId="77777777" w:rsidR="006D0372" w:rsidRPr="005E1F72" w:rsidRDefault="006D0372" w:rsidP="00CC4A6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6D0372" w:rsidRPr="005E1F72" w14:paraId="455C56C0" w14:textId="77777777" w:rsidTr="00CC4A61">
        <w:trPr>
          <w:cantSplit/>
          <w:trHeight w:val="301"/>
        </w:trPr>
        <w:tc>
          <w:tcPr>
            <w:tcW w:w="558" w:type="dxa"/>
            <w:vMerge/>
            <w:vAlign w:val="center"/>
          </w:tcPr>
          <w:p w14:paraId="79686F16" w14:textId="77777777" w:rsidR="006D0372" w:rsidRPr="005E1F72" w:rsidRDefault="006D0372" w:rsidP="00CC4A61">
            <w:pPr>
              <w:jc w:val="center"/>
              <w:rPr>
                <w:rFonts w:ascii="GHEA Grapalat" w:hAnsi="GHEA Grapalat"/>
                <w:sz w:val="20"/>
                <w:lang w:val="hy-AM"/>
              </w:rPr>
            </w:pPr>
          </w:p>
        </w:tc>
        <w:tc>
          <w:tcPr>
            <w:tcW w:w="1800" w:type="dxa"/>
            <w:vMerge w:val="restart"/>
            <w:vAlign w:val="center"/>
          </w:tcPr>
          <w:p w14:paraId="367A9574" w14:textId="77777777" w:rsidR="006D0372" w:rsidRPr="005E1F72" w:rsidRDefault="006D0372" w:rsidP="00CC4A6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17C463BA" w14:textId="77777777" w:rsidR="006D0372" w:rsidRPr="005E1F72" w:rsidRDefault="006D0372" w:rsidP="00CC4A6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64328F37" w14:textId="77777777" w:rsidR="006D0372" w:rsidRPr="005E1F72" w:rsidRDefault="006D0372" w:rsidP="00CC4A6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02AD171D" w14:textId="77777777" w:rsidR="006D0372" w:rsidRPr="005E1F72" w:rsidRDefault="006D0372" w:rsidP="00CC4A61">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6D0372" w:rsidRPr="00DD2944" w14:paraId="34F7B412" w14:textId="77777777" w:rsidTr="00CC4A61">
        <w:trPr>
          <w:cantSplit/>
          <w:trHeight w:val="299"/>
        </w:trPr>
        <w:tc>
          <w:tcPr>
            <w:tcW w:w="558" w:type="dxa"/>
            <w:vMerge/>
            <w:vAlign w:val="center"/>
          </w:tcPr>
          <w:p w14:paraId="0278EBD5" w14:textId="77777777" w:rsidR="006D0372" w:rsidRPr="005E1F72" w:rsidRDefault="006D0372" w:rsidP="00CC4A61">
            <w:pPr>
              <w:jc w:val="center"/>
              <w:rPr>
                <w:rFonts w:ascii="GHEA Grapalat" w:hAnsi="GHEA Grapalat"/>
                <w:sz w:val="20"/>
                <w:lang w:val="hy-AM"/>
              </w:rPr>
            </w:pPr>
          </w:p>
        </w:tc>
        <w:tc>
          <w:tcPr>
            <w:tcW w:w="1800" w:type="dxa"/>
            <w:vMerge/>
            <w:vAlign w:val="center"/>
          </w:tcPr>
          <w:p w14:paraId="73FBF9F5" w14:textId="77777777" w:rsidR="006D0372" w:rsidRPr="005E1F72" w:rsidRDefault="006D0372" w:rsidP="00CC4A61">
            <w:pPr>
              <w:jc w:val="center"/>
              <w:rPr>
                <w:rFonts w:ascii="GHEA Grapalat" w:hAnsi="GHEA Grapalat"/>
                <w:sz w:val="20"/>
                <w:lang w:val="hy-AM"/>
              </w:rPr>
            </w:pPr>
          </w:p>
        </w:tc>
        <w:tc>
          <w:tcPr>
            <w:tcW w:w="1440" w:type="dxa"/>
            <w:vMerge/>
            <w:vAlign w:val="center"/>
          </w:tcPr>
          <w:p w14:paraId="24B112F6" w14:textId="77777777" w:rsidR="006D0372" w:rsidRPr="005E1F72" w:rsidDel="006B374D" w:rsidRDefault="006D0372" w:rsidP="00CC4A61">
            <w:pPr>
              <w:jc w:val="center"/>
              <w:rPr>
                <w:rFonts w:ascii="GHEA Grapalat" w:hAnsi="GHEA Grapalat"/>
                <w:b/>
                <w:bCs/>
                <w:sz w:val="16"/>
                <w:szCs w:val="18"/>
                <w:lang w:val="es-ES"/>
              </w:rPr>
            </w:pPr>
          </w:p>
        </w:tc>
        <w:tc>
          <w:tcPr>
            <w:tcW w:w="1980" w:type="dxa"/>
            <w:vAlign w:val="center"/>
          </w:tcPr>
          <w:p w14:paraId="38312196" w14:textId="77777777" w:rsidR="006D0372" w:rsidRPr="005E1F72" w:rsidDel="00B57526" w:rsidRDefault="006D0372" w:rsidP="00CC4A6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4FE25680" w14:textId="77777777" w:rsidR="006D0372" w:rsidRPr="005E1F72" w:rsidDel="00B57526" w:rsidRDefault="006D0372" w:rsidP="00CC4A6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391D52A1" w14:textId="77777777" w:rsidR="006D0372" w:rsidRPr="005E1F72" w:rsidRDefault="006D0372" w:rsidP="00CC4A61">
            <w:pPr>
              <w:jc w:val="center"/>
              <w:rPr>
                <w:rFonts w:ascii="GHEA Grapalat" w:hAnsi="GHEA Grapalat"/>
                <w:sz w:val="20"/>
                <w:lang w:val="hy-AM"/>
              </w:rPr>
            </w:pPr>
          </w:p>
        </w:tc>
      </w:tr>
      <w:tr w:rsidR="006D0372" w:rsidRPr="00DD2944" w14:paraId="28DBF030" w14:textId="77777777" w:rsidTr="00CC4A61">
        <w:trPr>
          <w:cantSplit/>
        </w:trPr>
        <w:tc>
          <w:tcPr>
            <w:tcW w:w="558" w:type="dxa"/>
          </w:tcPr>
          <w:p w14:paraId="1DC3D841" w14:textId="77777777" w:rsidR="006D0372" w:rsidRPr="005E1F72" w:rsidRDefault="006D0372" w:rsidP="00CC4A61">
            <w:pPr>
              <w:jc w:val="center"/>
              <w:rPr>
                <w:rFonts w:ascii="GHEA Grapalat" w:hAnsi="GHEA Grapalat"/>
                <w:sz w:val="20"/>
                <w:lang w:val="es-ES"/>
              </w:rPr>
            </w:pPr>
          </w:p>
        </w:tc>
        <w:tc>
          <w:tcPr>
            <w:tcW w:w="1800" w:type="dxa"/>
          </w:tcPr>
          <w:p w14:paraId="7D4BF48D" w14:textId="77777777" w:rsidR="006D0372" w:rsidRPr="005E1F72" w:rsidRDefault="006D0372" w:rsidP="00CC4A61">
            <w:pPr>
              <w:jc w:val="center"/>
              <w:rPr>
                <w:rFonts w:ascii="GHEA Grapalat" w:hAnsi="GHEA Grapalat"/>
                <w:sz w:val="20"/>
                <w:lang w:val="hy-AM"/>
              </w:rPr>
            </w:pPr>
          </w:p>
        </w:tc>
        <w:tc>
          <w:tcPr>
            <w:tcW w:w="1440" w:type="dxa"/>
          </w:tcPr>
          <w:p w14:paraId="65F1B53D" w14:textId="77777777" w:rsidR="006D0372" w:rsidRPr="005E1F72" w:rsidRDefault="006D0372" w:rsidP="00CC4A61">
            <w:pPr>
              <w:jc w:val="center"/>
              <w:rPr>
                <w:rFonts w:ascii="GHEA Grapalat" w:hAnsi="GHEA Grapalat"/>
                <w:sz w:val="20"/>
                <w:lang w:val="hy-AM"/>
              </w:rPr>
            </w:pPr>
          </w:p>
        </w:tc>
        <w:tc>
          <w:tcPr>
            <w:tcW w:w="1980" w:type="dxa"/>
          </w:tcPr>
          <w:p w14:paraId="04C2D448" w14:textId="77777777" w:rsidR="006D0372" w:rsidRPr="005E1F72" w:rsidRDefault="006D0372" w:rsidP="00CC4A61">
            <w:pPr>
              <w:jc w:val="center"/>
              <w:rPr>
                <w:rFonts w:ascii="GHEA Grapalat" w:hAnsi="GHEA Grapalat"/>
                <w:sz w:val="20"/>
                <w:lang w:val="hy-AM"/>
              </w:rPr>
            </w:pPr>
          </w:p>
        </w:tc>
        <w:tc>
          <w:tcPr>
            <w:tcW w:w="2430" w:type="dxa"/>
          </w:tcPr>
          <w:p w14:paraId="41568FF2" w14:textId="77777777" w:rsidR="006D0372" w:rsidRPr="005E1F72" w:rsidRDefault="006D0372" w:rsidP="00CC4A61">
            <w:pPr>
              <w:jc w:val="center"/>
              <w:rPr>
                <w:rFonts w:ascii="GHEA Grapalat" w:hAnsi="GHEA Grapalat"/>
                <w:sz w:val="20"/>
                <w:lang w:val="hy-AM"/>
              </w:rPr>
            </w:pPr>
          </w:p>
        </w:tc>
        <w:tc>
          <w:tcPr>
            <w:tcW w:w="1710" w:type="dxa"/>
          </w:tcPr>
          <w:p w14:paraId="30DCFCD3" w14:textId="77777777" w:rsidR="006D0372" w:rsidRPr="005E1F72" w:rsidRDefault="006D0372" w:rsidP="00CC4A61">
            <w:pPr>
              <w:jc w:val="center"/>
              <w:rPr>
                <w:rFonts w:ascii="GHEA Grapalat" w:hAnsi="GHEA Grapalat"/>
                <w:sz w:val="20"/>
                <w:lang w:val="hy-AM"/>
              </w:rPr>
            </w:pPr>
          </w:p>
        </w:tc>
      </w:tr>
      <w:tr w:rsidR="006D0372" w:rsidRPr="00DD2944" w14:paraId="1413AFC9" w14:textId="77777777" w:rsidTr="00CC4A61">
        <w:trPr>
          <w:cantSplit/>
        </w:trPr>
        <w:tc>
          <w:tcPr>
            <w:tcW w:w="558" w:type="dxa"/>
          </w:tcPr>
          <w:p w14:paraId="189A2A7F" w14:textId="77777777" w:rsidR="006D0372" w:rsidRPr="005E1F72" w:rsidRDefault="006D0372" w:rsidP="00CC4A61">
            <w:pPr>
              <w:jc w:val="center"/>
              <w:rPr>
                <w:rFonts w:ascii="GHEA Grapalat" w:hAnsi="GHEA Grapalat"/>
                <w:sz w:val="20"/>
                <w:lang w:val="es-ES"/>
              </w:rPr>
            </w:pPr>
          </w:p>
        </w:tc>
        <w:tc>
          <w:tcPr>
            <w:tcW w:w="1800" w:type="dxa"/>
          </w:tcPr>
          <w:p w14:paraId="6D5D016E" w14:textId="77777777" w:rsidR="006D0372" w:rsidRPr="005E1F72" w:rsidRDefault="006D0372" w:rsidP="00CC4A61">
            <w:pPr>
              <w:jc w:val="center"/>
              <w:rPr>
                <w:rFonts w:ascii="GHEA Grapalat" w:hAnsi="GHEA Grapalat"/>
                <w:sz w:val="20"/>
                <w:lang w:val="hy-AM"/>
              </w:rPr>
            </w:pPr>
          </w:p>
        </w:tc>
        <w:tc>
          <w:tcPr>
            <w:tcW w:w="1440" w:type="dxa"/>
          </w:tcPr>
          <w:p w14:paraId="240CDB1D" w14:textId="77777777" w:rsidR="006D0372" w:rsidRPr="005E1F72" w:rsidRDefault="006D0372" w:rsidP="00CC4A61">
            <w:pPr>
              <w:jc w:val="center"/>
              <w:rPr>
                <w:rFonts w:ascii="GHEA Grapalat" w:hAnsi="GHEA Grapalat"/>
                <w:sz w:val="20"/>
                <w:lang w:val="hy-AM"/>
              </w:rPr>
            </w:pPr>
          </w:p>
        </w:tc>
        <w:tc>
          <w:tcPr>
            <w:tcW w:w="1980" w:type="dxa"/>
          </w:tcPr>
          <w:p w14:paraId="1C3EAEA5" w14:textId="77777777" w:rsidR="006D0372" w:rsidRPr="005E1F72" w:rsidRDefault="006D0372" w:rsidP="00CC4A61">
            <w:pPr>
              <w:jc w:val="center"/>
              <w:rPr>
                <w:rFonts w:ascii="GHEA Grapalat" w:hAnsi="GHEA Grapalat"/>
                <w:sz w:val="20"/>
                <w:lang w:val="hy-AM"/>
              </w:rPr>
            </w:pPr>
          </w:p>
        </w:tc>
        <w:tc>
          <w:tcPr>
            <w:tcW w:w="2430" w:type="dxa"/>
          </w:tcPr>
          <w:p w14:paraId="2BBEB1E1" w14:textId="77777777" w:rsidR="006D0372" w:rsidRPr="005E1F72" w:rsidRDefault="006D0372" w:rsidP="00CC4A61">
            <w:pPr>
              <w:jc w:val="center"/>
              <w:rPr>
                <w:rFonts w:ascii="GHEA Grapalat" w:hAnsi="GHEA Grapalat"/>
                <w:sz w:val="20"/>
                <w:lang w:val="hy-AM"/>
              </w:rPr>
            </w:pPr>
          </w:p>
        </w:tc>
        <w:tc>
          <w:tcPr>
            <w:tcW w:w="1710" w:type="dxa"/>
          </w:tcPr>
          <w:p w14:paraId="4DBAD895" w14:textId="77777777" w:rsidR="006D0372" w:rsidRPr="005E1F72" w:rsidRDefault="006D0372" w:rsidP="00CC4A61">
            <w:pPr>
              <w:jc w:val="center"/>
              <w:rPr>
                <w:rFonts w:ascii="GHEA Grapalat" w:hAnsi="GHEA Grapalat"/>
                <w:sz w:val="20"/>
                <w:lang w:val="hy-AM"/>
              </w:rPr>
            </w:pPr>
          </w:p>
        </w:tc>
      </w:tr>
      <w:tr w:rsidR="006D0372" w:rsidRPr="00DD2944" w14:paraId="2CC9CFAD" w14:textId="77777777" w:rsidTr="00CC4A61">
        <w:trPr>
          <w:cantSplit/>
        </w:trPr>
        <w:tc>
          <w:tcPr>
            <w:tcW w:w="558" w:type="dxa"/>
          </w:tcPr>
          <w:p w14:paraId="524B7BD3" w14:textId="77777777" w:rsidR="006D0372" w:rsidRPr="005E1F72" w:rsidRDefault="006D0372" w:rsidP="00CC4A61">
            <w:pPr>
              <w:jc w:val="center"/>
              <w:rPr>
                <w:rFonts w:ascii="GHEA Grapalat" w:hAnsi="GHEA Grapalat"/>
                <w:sz w:val="20"/>
                <w:lang w:val="es-ES"/>
              </w:rPr>
            </w:pPr>
          </w:p>
        </w:tc>
        <w:tc>
          <w:tcPr>
            <w:tcW w:w="1800" w:type="dxa"/>
          </w:tcPr>
          <w:p w14:paraId="34DA2445" w14:textId="77777777" w:rsidR="006D0372" w:rsidRPr="005E1F72" w:rsidRDefault="006D0372" w:rsidP="00CC4A61">
            <w:pPr>
              <w:jc w:val="center"/>
              <w:rPr>
                <w:rFonts w:ascii="GHEA Grapalat" w:hAnsi="GHEA Grapalat"/>
                <w:sz w:val="20"/>
                <w:lang w:val="hy-AM"/>
              </w:rPr>
            </w:pPr>
          </w:p>
        </w:tc>
        <w:tc>
          <w:tcPr>
            <w:tcW w:w="1440" w:type="dxa"/>
          </w:tcPr>
          <w:p w14:paraId="2FAE4402" w14:textId="77777777" w:rsidR="006D0372" w:rsidRPr="005E1F72" w:rsidRDefault="006D0372" w:rsidP="00CC4A61">
            <w:pPr>
              <w:jc w:val="center"/>
              <w:rPr>
                <w:rFonts w:ascii="GHEA Grapalat" w:hAnsi="GHEA Grapalat"/>
                <w:sz w:val="20"/>
                <w:lang w:val="hy-AM"/>
              </w:rPr>
            </w:pPr>
          </w:p>
        </w:tc>
        <w:tc>
          <w:tcPr>
            <w:tcW w:w="1980" w:type="dxa"/>
          </w:tcPr>
          <w:p w14:paraId="4B73CB81" w14:textId="77777777" w:rsidR="006D0372" w:rsidRPr="005E1F72" w:rsidRDefault="006D0372" w:rsidP="00CC4A61">
            <w:pPr>
              <w:jc w:val="center"/>
              <w:rPr>
                <w:rFonts w:ascii="GHEA Grapalat" w:hAnsi="GHEA Grapalat"/>
                <w:sz w:val="20"/>
                <w:lang w:val="hy-AM"/>
              </w:rPr>
            </w:pPr>
          </w:p>
        </w:tc>
        <w:tc>
          <w:tcPr>
            <w:tcW w:w="2430" w:type="dxa"/>
          </w:tcPr>
          <w:p w14:paraId="3452F858" w14:textId="77777777" w:rsidR="006D0372" w:rsidRPr="005E1F72" w:rsidRDefault="006D0372" w:rsidP="00CC4A61">
            <w:pPr>
              <w:jc w:val="center"/>
              <w:rPr>
                <w:rFonts w:ascii="GHEA Grapalat" w:hAnsi="GHEA Grapalat"/>
                <w:sz w:val="20"/>
                <w:lang w:val="hy-AM"/>
              </w:rPr>
            </w:pPr>
          </w:p>
        </w:tc>
        <w:tc>
          <w:tcPr>
            <w:tcW w:w="1710" w:type="dxa"/>
          </w:tcPr>
          <w:p w14:paraId="6E0E11B2" w14:textId="77777777" w:rsidR="006D0372" w:rsidRPr="005E1F72" w:rsidRDefault="006D0372" w:rsidP="00CC4A61">
            <w:pPr>
              <w:jc w:val="center"/>
              <w:rPr>
                <w:rFonts w:ascii="GHEA Grapalat" w:hAnsi="GHEA Grapalat"/>
                <w:sz w:val="20"/>
                <w:lang w:val="hy-AM"/>
              </w:rPr>
            </w:pPr>
          </w:p>
        </w:tc>
      </w:tr>
    </w:tbl>
    <w:p w14:paraId="59352204" w14:textId="77777777" w:rsidR="00DD4C2C" w:rsidRDefault="00DD4C2C" w:rsidP="007905AA">
      <w:pPr>
        <w:widowControl w:val="0"/>
        <w:spacing w:line="276" w:lineRule="auto"/>
        <w:ind w:left="-2"/>
        <w:rPr>
          <w:rFonts w:ascii="GHEA Grapalat" w:hAnsi="GHEA Grapalat"/>
          <w:b/>
          <w:color w:val="000000"/>
          <w:sz w:val="19"/>
          <w:szCs w:val="19"/>
          <w:lang w:val="hy-AM"/>
        </w:rPr>
      </w:pPr>
    </w:p>
    <w:p w14:paraId="12F24FFF" w14:textId="77777777" w:rsidR="00DD4C2C" w:rsidRPr="006D0372" w:rsidRDefault="00DD4C2C" w:rsidP="007905AA">
      <w:pPr>
        <w:widowControl w:val="0"/>
        <w:spacing w:line="276" w:lineRule="auto"/>
        <w:ind w:left="-2"/>
        <w:rPr>
          <w:rFonts w:ascii="GHEA Grapalat" w:hAnsi="GHEA Grapalat"/>
          <w:b/>
          <w:color w:val="000000"/>
          <w:sz w:val="19"/>
          <w:szCs w:val="19"/>
          <w:lang w:val="hy-AM"/>
        </w:rPr>
      </w:pPr>
    </w:p>
    <w:p w14:paraId="72DF9C7E" w14:textId="5721C92C" w:rsidR="006D0372" w:rsidRPr="006D0372" w:rsidRDefault="007905AA" w:rsidP="006D0372">
      <w:pPr>
        <w:widowControl w:val="0"/>
        <w:numPr>
          <w:ilvl w:val="0"/>
          <w:numId w:val="33"/>
        </w:numPr>
        <w:tabs>
          <w:tab w:val="clear" w:pos="720"/>
          <w:tab w:val="left" w:pos="360"/>
        </w:tabs>
        <w:spacing w:line="276" w:lineRule="auto"/>
        <w:ind w:left="0" w:hanging="2"/>
        <w:jc w:val="both"/>
        <w:rPr>
          <w:rFonts w:ascii="GHEA Grapalat" w:hAnsi="GHEA Grapalat"/>
          <w:b/>
          <w:color w:val="000000"/>
          <w:sz w:val="19"/>
          <w:szCs w:val="19"/>
          <w:lang w:val="hy-AM"/>
        </w:rPr>
      </w:pPr>
      <w:r>
        <w:rPr>
          <w:rFonts w:ascii="GHEA Grapalat" w:hAnsi="GHEA Grapalat"/>
          <w:b/>
          <w:color w:val="000000"/>
          <w:sz w:val="19"/>
          <w:szCs w:val="19"/>
          <w:lang w:val="hy-AM"/>
        </w:rPr>
        <w:t xml:space="preserve">Ընդ որում, </w:t>
      </w:r>
      <w:r w:rsidR="006D0372" w:rsidRPr="006D0372">
        <w:rPr>
          <w:rFonts w:ascii="GHEA Grapalat" w:hAnsi="GHEA Grapalat"/>
          <w:b/>
          <w:color w:val="000000"/>
          <w:sz w:val="19"/>
          <w:szCs w:val="19"/>
          <w:lang w:val="hy-AM"/>
        </w:rPr>
        <w:t>աշխատանքային ռեսուրսների առկայությունը հիմնավորելու համար մասնակիցը ներկայացնում է աշխատակազմում ներգրավված մասնագետների հաստատած գրավոր համաձայնությունները՝ իրականացվելիք աշխատանքներում ներգրավվելու մասին: Անհրաժեշտ է ներկայացնել դիպլոմի /ների պատճե, անձը հաստատող փաստաթուղթ, աշխատանքային փորձը հավաստող (հիմնավորող) փաստաթղթերի (աշխատանքային գրքույկ կամ աշխատանքային գրքույկի թվայնացված տարբերակ կամ գործատուի կողմից տրվող համապատասխան տեղեկանք) պատճենները:</w:t>
      </w:r>
    </w:p>
    <w:p w14:paraId="3C5D4AE4" w14:textId="0783787A" w:rsidR="007905AA" w:rsidRPr="00E41E1F" w:rsidRDefault="007905AA" w:rsidP="006D0372">
      <w:pPr>
        <w:widowControl w:val="0"/>
        <w:spacing w:line="276" w:lineRule="auto"/>
        <w:ind w:left="-2"/>
        <w:rPr>
          <w:rFonts w:ascii="GHEA Grapalat" w:hAnsi="GHEA Grapalat" w:cs="Arial"/>
          <w:sz w:val="20"/>
          <w:szCs w:val="20"/>
          <w:lang w:val="hy-AM"/>
        </w:rPr>
      </w:pPr>
      <w:r w:rsidRPr="00E41E1F">
        <w:rPr>
          <w:rFonts w:ascii="GHEA Grapalat" w:hAnsi="GHEA Grapalat"/>
          <w:sz w:val="20"/>
          <w:szCs w:val="20"/>
          <w:lang w:val="hy-AM"/>
        </w:rPr>
        <w:t xml:space="preserve">  Հայտերի գնահատման չափանիշները`</w:t>
      </w:r>
    </w:p>
    <w:p w14:paraId="620ED7E8" w14:textId="77777777" w:rsidR="007905AA" w:rsidRPr="00E41E1F" w:rsidRDefault="007905AA" w:rsidP="007905AA">
      <w:pPr>
        <w:ind w:firstLine="567"/>
        <w:jc w:val="both"/>
        <w:rPr>
          <w:rFonts w:ascii="GHEA Grapalat" w:hAnsi="GHEA Grapalat"/>
          <w:b/>
          <w:sz w:val="19"/>
          <w:szCs w:val="19"/>
          <w:lang w:val="hy-AM"/>
        </w:rPr>
      </w:pPr>
      <w:r w:rsidRPr="00E41E1F">
        <w:rPr>
          <w:rFonts w:ascii="GHEA Grapalat" w:hAnsi="GHEA Grapalat"/>
          <w:sz w:val="19"/>
          <w:szCs w:val="19"/>
          <w:lang w:val="hy-AM"/>
        </w:rPr>
        <w:t xml:space="preserve">  </w:t>
      </w:r>
      <w:r w:rsidRPr="00E41E1F">
        <w:rPr>
          <w:rFonts w:ascii="GHEA Grapalat" w:hAnsi="GHEA Grapalat"/>
          <w:b/>
          <w:sz w:val="19"/>
          <w:szCs w:val="19"/>
          <w:lang w:val="hy-AM"/>
        </w:rPr>
        <w:t xml:space="preserve">Ընտրված մասնակիցը որոշվում է Գնումների մասին ՀՀ օրենքի 44-րդ հոդվածի 1-ին կետի 2-րդ ենթակետի հիման վրա՝ ոչ գնային նվազագույն պայմաններին համապատասխանող գնահատված և ամենացածր գին առաջարկած մասնակցին նախապատվություն տալու սկզբունքով։ </w:t>
      </w:r>
    </w:p>
    <w:p w14:paraId="6E7DB945" w14:textId="77777777" w:rsidR="007905AA" w:rsidRPr="00E41E1F" w:rsidRDefault="007905AA" w:rsidP="007905AA">
      <w:pPr>
        <w:ind w:firstLine="567"/>
        <w:jc w:val="both"/>
        <w:rPr>
          <w:rFonts w:ascii="GHEA Grapalat" w:hAnsi="GHEA Grapalat"/>
          <w:b/>
          <w:lang w:val="hy-AM"/>
        </w:rPr>
      </w:pPr>
      <w:r w:rsidRPr="00E41E1F">
        <w:rPr>
          <w:rFonts w:ascii="GHEA Grapalat" w:hAnsi="GHEA Grapalat"/>
          <w:b/>
          <w:lang w:val="hy-AM"/>
        </w:rPr>
        <w:t xml:space="preserve">Մասնակցի կողմից ներկայացված հայտում ոչ գնային պայմաններին չբավարարելու հանգամանքը հանդիսանում է հայտի մերժման հիմք: </w:t>
      </w:r>
    </w:p>
    <w:p w14:paraId="68396BAC" w14:textId="77777777" w:rsidR="007905AA" w:rsidRPr="00E41E1F" w:rsidRDefault="007905AA" w:rsidP="007905AA">
      <w:pPr>
        <w:pStyle w:val="NormalWeb"/>
        <w:spacing w:before="0" w:beforeAutospacing="0" w:after="0" w:afterAutospacing="0"/>
        <w:ind w:firstLine="708"/>
        <w:jc w:val="both"/>
        <w:rPr>
          <w:rFonts w:ascii="GHEA Grapalat" w:hAnsi="GHEA Grapalat" w:cs="Arial"/>
          <w:sz w:val="20"/>
          <w:lang w:val="hy-AM"/>
        </w:rPr>
      </w:pPr>
    </w:p>
    <w:p w14:paraId="7DE49CFE" w14:textId="32B61795" w:rsidR="007905AA" w:rsidRPr="00E41E1F" w:rsidRDefault="007905AA" w:rsidP="007905AA">
      <w:pPr>
        <w:ind w:firstLine="567"/>
        <w:jc w:val="both"/>
        <w:rPr>
          <w:rFonts w:ascii="GHEA Grapalat" w:hAnsi="GHEA Grapalat" w:cs="Arial"/>
          <w:sz w:val="20"/>
          <w:lang w:val="hy-AM"/>
        </w:rPr>
      </w:pPr>
      <w:r w:rsidRPr="00E41E1F">
        <w:rPr>
          <w:rFonts w:ascii="GHEA Grapalat" w:hAnsi="GHEA Grapalat" w:cs="Arial"/>
          <w:sz w:val="20"/>
          <w:lang w:val="hy-AM"/>
        </w:rPr>
        <w:t xml:space="preserve"> </w:t>
      </w:r>
      <w:r w:rsidRPr="00E41E1F">
        <w:rPr>
          <w:rFonts w:ascii="GHEA Grapalat" w:hAnsi="GHEA Grapalat" w:cs="Sylfaen"/>
          <w:sz w:val="20"/>
          <w:lang w:val="hy-AM"/>
        </w:rPr>
        <w:t>2.</w:t>
      </w:r>
      <w:r w:rsidR="009446F1">
        <w:rPr>
          <w:rFonts w:ascii="GHEA Grapalat" w:hAnsi="GHEA Grapalat" w:cs="Sylfaen"/>
          <w:sz w:val="20"/>
          <w:lang w:val="hy-AM"/>
        </w:rPr>
        <w:t>5</w:t>
      </w:r>
      <w:r w:rsidRPr="00E41E1F">
        <w:rPr>
          <w:rFonts w:ascii="GHEA Grapalat" w:hAnsi="GHEA Grapalat" w:cs="Sylfaen"/>
          <w:sz w:val="20"/>
          <w:lang w:val="hy-AM"/>
        </w:rPr>
        <w:t xml:space="preserve"> Սույն ընթացակարգի շրջանակում կնքվելիք պայմանագիրը</w:t>
      </w:r>
      <w:r w:rsidRPr="00E41E1F">
        <w:rPr>
          <w:rFonts w:ascii="GHEA Grapalat" w:hAnsi="GHEA Grapalat" w:cs="Sylfaen"/>
          <w:sz w:val="20"/>
          <w:lang w:val="af-ZA"/>
        </w:rPr>
        <w:t xml:space="preserve"> </w:t>
      </w:r>
      <w:r w:rsidRPr="00E41E1F">
        <w:rPr>
          <w:rFonts w:ascii="GHEA Grapalat" w:hAnsi="GHEA Grapalat" w:cs="Sylfaen"/>
          <w:sz w:val="20"/>
          <w:lang w:val="hy-AM"/>
        </w:rPr>
        <w:t>կարող</w:t>
      </w:r>
      <w:r w:rsidRPr="00E41E1F">
        <w:rPr>
          <w:rFonts w:ascii="GHEA Grapalat" w:hAnsi="GHEA Grapalat" w:cs="Sylfaen"/>
          <w:sz w:val="20"/>
          <w:lang w:val="af-ZA"/>
        </w:rPr>
        <w:t xml:space="preserve"> է </w:t>
      </w:r>
      <w:r w:rsidRPr="00E41E1F">
        <w:rPr>
          <w:rFonts w:ascii="GHEA Grapalat" w:hAnsi="GHEA Grapalat" w:cs="Sylfaen"/>
          <w:sz w:val="20"/>
          <w:lang w:val="hy-AM"/>
        </w:rPr>
        <w:t>իրականացվել</w:t>
      </w:r>
      <w:r w:rsidRPr="00E41E1F">
        <w:rPr>
          <w:rFonts w:ascii="GHEA Grapalat" w:hAnsi="GHEA Grapalat" w:cs="Sylfaen"/>
          <w:sz w:val="20"/>
          <w:lang w:val="af-ZA"/>
        </w:rPr>
        <w:t xml:space="preserve"> </w:t>
      </w:r>
      <w:r w:rsidRPr="00E41E1F">
        <w:rPr>
          <w:rFonts w:ascii="GHEA Grapalat" w:hAnsi="GHEA Grapalat" w:cs="Sylfaen"/>
          <w:sz w:val="20"/>
          <w:lang w:val="hy-AM"/>
        </w:rPr>
        <w:t>գործակալության</w:t>
      </w:r>
      <w:r w:rsidRPr="00E41E1F">
        <w:rPr>
          <w:rFonts w:ascii="GHEA Grapalat" w:hAnsi="GHEA Grapalat" w:cs="Sylfaen"/>
          <w:sz w:val="20"/>
          <w:lang w:val="af-ZA"/>
        </w:rPr>
        <w:t xml:space="preserve"> </w:t>
      </w:r>
      <w:r w:rsidRPr="00E41E1F">
        <w:rPr>
          <w:rFonts w:ascii="GHEA Grapalat" w:hAnsi="GHEA Grapalat" w:cs="Sylfaen"/>
          <w:sz w:val="20"/>
          <w:lang w:val="hy-AM"/>
        </w:rPr>
        <w:t>պայմանագիր</w:t>
      </w:r>
      <w:r w:rsidRPr="00E41E1F">
        <w:rPr>
          <w:rFonts w:ascii="GHEA Grapalat" w:hAnsi="GHEA Grapalat" w:cs="Sylfaen"/>
          <w:sz w:val="20"/>
          <w:lang w:val="af-ZA"/>
        </w:rPr>
        <w:t xml:space="preserve"> </w:t>
      </w:r>
      <w:r w:rsidRPr="00E41E1F">
        <w:rPr>
          <w:rFonts w:ascii="GHEA Grapalat" w:hAnsi="GHEA Grapalat" w:cs="Sylfaen"/>
          <w:sz w:val="20"/>
          <w:lang w:val="hy-AM"/>
        </w:rPr>
        <w:t>կնքելու</w:t>
      </w:r>
      <w:r w:rsidRPr="00E41E1F">
        <w:rPr>
          <w:rFonts w:ascii="GHEA Grapalat" w:hAnsi="GHEA Grapalat" w:cs="Sylfaen"/>
          <w:sz w:val="20"/>
          <w:lang w:val="af-ZA"/>
        </w:rPr>
        <w:t xml:space="preserve"> </w:t>
      </w:r>
      <w:r w:rsidRPr="00E41E1F">
        <w:rPr>
          <w:rFonts w:ascii="GHEA Grapalat" w:hAnsi="GHEA Grapalat" w:cs="Sylfaen"/>
          <w:sz w:val="20"/>
          <w:lang w:val="hy-AM"/>
        </w:rPr>
        <w:t>միջոցով։</w:t>
      </w:r>
      <w:r w:rsidRPr="00E41E1F">
        <w:rPr>
          <w:rFonts w:ascii="GHEA Grapalat" w:hAnsi="GHEA Grapalat" w:cs="Sylfaen"/>
          <w:sz w:val="20"/>
          <w:lang w:val="af-ZA"/>
        </w:rPr>
        <w:t xml:space="preserve"> </w:t>
      </w:r>
      <w:proofErr w:type="spellStart"/>
      <w:r w:rsidR="000065BB">
        <w:rPr>
          <w:rFonts w:ascii="GHEA Grapalat" w:hAnsi="GHEA Grapalat" w:cs="Sylfaen"/>
          <w:sz w:val="20"/>
        </w:rPr>
        <w:t>Ենթակապալի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պայմանագրի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կողմ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չի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կարող</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հանդիսանալ</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սույն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ընթացակարգին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միևնույն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չափաբաժնին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մասնակցելու</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նպատակով</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հայտ</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ներկայացրած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մասնակիցը</w:t>
      </w:r>
      <w:proofErr w:type="spellEnd"/>
      <w:r w:rsidRPr="00E41E1F">
        <w:rPr>
          <w:rFonts w:ascii="GHEA Grapalat" w:hAnsi="GHEA Grapalat" w:cs="Sylfaen"/>
          <w:sz w:val="20"/>
          <w:lang w:val="af-ZA"/>
        </w:rPr>
        <w:t xml:space="preserve">: </w:t>
      </w:r>
    </w:p>
    <w:p w14:paraId="4667B19C" w14:textId="2E8BF92F" w:rsidR="007905AA" w:rsidRPr="00E41E1F" w:rsidRDefault="007905AA" w:rsidP="007905AA">
      <w:pPr>
        <w:pStyle w:val="BodyTextIndent2"/>
        <w:spacing w:line="240" w:lineRule="auto"/>
        <w:rPr>
          <w:rFonts w:ascii="GHEA Grapalat" w:hAnsi="GHEA Grapalat" w:cs="Sylfaen"/>
          <w:szCs w:val="24"/>
        </w:rPr>
      </w:pPr>
      <w:r w:rsidRPr="00E41E1F">
        <w:rPr>
          <w:rFonts w:ascii="GHEA Grapalat" w:hAnsi="GHEA Grapalat" w:cs="Sylfaen"/>
          <w:szCs w:val="24"/>
        </w:rPr>
        <w:lastRenderedPageBreak/>
        <w:t xml:space="preserve"> 2</w:t>
      </w:r>
      <w:r w:rsidRPr="00E41E1F">
        <w:rPr>
          <w:rFonts w:ascii="GHEA Grapalat" w:hAnsi="GHEA Grapalat" w:cs="Sylfaen"/>
          <w:szCs w:val="24"/>
          <w:lang w:val="hy-AM"/>
        </w:rPr>
        <w:t>.</w:t>
      </w:r>
      <w:r w:rsidR="009446F1">
        <w:rPr>
          <w:rFonts w:ascii="GHEA Grapalat" w:hAnsi="GHEA Grapalat" w:cs="Sylfaen"/>
          <w:szCs w:val="24"/>
          <w:lang w:val="hy-AM"/>
        </w:rPr>
        <w:t>6</w:t>
      </w:r>
      <w:r w:rsidRPr="00E41E1F">
        <w:rPr>
          <w:rFonts w:ascii="GHEA Grapalat" w:hAnsi="GHEA Grapalat" w:cs="Sylfaen"/>
          <w:szCs w:val="24"/>
        </w:rPr>
        <w:tab/>
      </w:r>
      <w:r w:rsidRPr="00E41E1F">
        <w:rPr>
          <w:rFonts w:ascii="GHEA Grapalat" w:hAnsi="GHEA Grapalat" w:cs="Sylfaen"/>
          <w:szCs w:val="24"/>
          <w:lang w:val="hy-AM"/>
        </w:rPr>
        <w:t>Մասնակիցները</w:t>
      </w:r>
      <w:r w:rsidRPr="00E41E1F">
        <w:rPr>
          <w:rFonts w:ascii="GHEA Grapalat" w:hAnsi="GHEA Grapalat" w:cs="Sylfaen"/>
          <w:szCs w:val="24"/>
        </w:rPr>
        <w:t xml:space="preserve"> </w:t>
      </w:r>
      <w:r w:rsidRPr="00E41E1F">
        <w:rPr>
          <w:rFonts w:ascii="GHEA Grapalat" w:hAnsi="GHEA Grapalat" w:cs="Sylfaen"/>
          <w:szCs w:val="24"/>
          <w:lang w:val="hy-AM"/>
        </w:rPr>
        <w:t>կարող</w:t>
      </w:r>
      <w:r w:rsidRPr="00E41E1F">
        <w:rPr>
          <w:rFonts w:ascii="GHEA Grapalat" w:hAnsi="GHEA Grapalat" w:cs="Sylfaen"/>
          <w:szCs w:val="24"/>
        </w:rPr>
        <w:t xml:space="preserve"> </w:t>
      </w:r>
      <w:r w:rsidRPr="00E41E1F">
        <w:rPr>
          <w:rFonts w:ascii="GHEA Grapalat" w:hAnsi="GHEA Grapalat" w:cs="Sylfaen"/>
          <w:szCs w:val="24"/>
          <w:lang w:val="hy-AM"/>
        </w:rPr>
        <w:t>են</w:t>
      </w:r>
      <w:r w:rsidRPr="00E41E1F">
        <w:rPr>
          <w:rFonts w:ascii="GHEA Grapalat" w:hAnsi="GHEA Grapalat" w:cs="Sylfaen"/>
          <w:szCs w:val="24"/>
        </w:rPr>
        <w:t xml:space="preserve"> </w:t>
      </w:r>
      <w:r w:rsidRPr="00E41E1F">
        <w:rPr>
          <w:rFonts w:ascii="GHEA Grapalat" w:hAnsi="GHEA Grapalat" w:cs="Sylfaen"/>
          <w:szCs w:val="24"/>
          <w:lang w:val="hy-AM"/>
        </w:rPr>
        <w:t>սույն</w:t>
      </w:r>
      <w:r w:rsidRPr="00E41E1F">
        <w:rPr>
          <w:rFonts w:ascii="GHEA Grapalat" w:hAnsi="GHEA Grapalat" w:cs="Sylfaen"/>
          <w:szCs w:val="24"/>
        </w:rPr>
        <w:t xml:space="preserve"> </w:t>
      </w:r>
      <w:r w:rsidRPr="00E41E1F">
        <w:rPr>
          <w:rFonts w:ascii="GHEA Grapalat" w:hAnsi="GHEA Grapalat" w:cs="Sylfaen"/>
          <w:szCs w:val="24"/>
          <w:lang w:val="hy-AM"/>
        </w:rPr>
        <w:t>ընթացակարգին</w:t>
      </w:r>
      <w:r w:rsidRPr="00E41E1F">
        <w:rPr>
          <w:rFonts w:ascii="GHEA Grapalat" w:hAnsi="GHEA Grapalat" w:cs="Sylfaen"/>
          <w:szCs w:val="24"/>
        </w:rPr>
        <w:t xml:space="preserve"> </w:t>
      </w:r>
      <w:r w:rsidRPr="00E41E1F">
        <w:rPr>
          <w:rFonts w:ascii="GHEA Grapalat" w:hAnsi="GHEA Grapalat" w:cs="Sylfaen"/>
          <w:szCs w:val="24"/>
          <w:lang w:val="hy-AM"/>
        </w:rPr>
        <w:t>մասնակցել</w:t>
      </w:r>
      <w:r w:rsidRPr="00E41E1F">
        <w:rPr>
          <w:rFonts w:ascii="GHEA Grapalat" w:hAnsi="GHEA Grapalat" w:cs="Sylfaen"/>
          <w:szCs w:val="24"/>
        </w:rPr>
        <w:t xml:space="preserve"> </w:t>
      </w:r>
      <w:r w:rsidRPr="00E41E1F">
        <w:rPr>
          <w:rFonts w:ascii="GHEA Grapalat" w:hAnsi="GHEA Grapalat" w:cs="Sylfaen"/>
          <w:szCs w:val="24"/>
          <w:lang w:val="hy-AM"/>
        </w:rPr>
        <w:t>համատեղ</w:t>
      </w:r>
      <w:r w:rsidRPr="00E41E1F">
        <w:rPr>
          <w:rFonts w:ascii="GHEA Grapalat" w:hAnsi="GHEA Grapalat" w:cs="Sylfaen"/>
          <w:szCs w:val="24"/>
        </w:rPr>
        <w:t xml:space="preserve"> </w:t>
      </w:r>
      <w:r w:rsidRPr="00E41E1F">
        <w:rPr>
          <w:rFonts w:ascii="GHEA Grapalat" w:hAnsi="GHEA Grapalat" w:cs="Sylfaen"/>
          <w:szCs w:val="24"/>
          <w:lang w:val="hy-AM"/>
        </w:rPr>
        <w:t>գործունեության</w:t>
      </w:r>
      <w:r w:rsidRPr="00E41E1F">
        <w:rPr>
          <w:rFonts w:ascii="GHEA Grapalat" w:hAnsi="GHEA Grapalat" w:cs="Sylfaen"/>
          <w:szCs w:val="24"/>
        </w:rPr>
        <w:t xml:space="preserve"> </w:t>
      </w:r>
      <w:r w:rsidRPr="00E41E1F">
        <w:rPr>
          <w:rFonts w:ascii="GHEA Grapalat" w:hAnsi="GHEA Grapalat" w:cs="Sylfaen"/>
          <w:szCs w:val="24"/>
          <w:lang w:val="hy-AM"/>
        </w:rPr>
        <w:t>կարգով</w:t>
      </w:r>
      <w:r w:rsidRPr="00E41E1F">
        <w:rPr>
          <w:rFonts w:ascii="GHEA Grapalat" w:hAnsi="GHEA Grapalat" w:cs="Sylfaen"/>
          <w:szCs w:val="24"/>
        </w:rPr>
        <w:t xml:space="preserve"> (</w:t>
      </w:r>
      <w:r w:rsidRPr="00E41E1F">
        <w:rPr>
          <w:rFonts w:ascii="GHEA Grapalat" w:hAnsi="GHEA Grapalat" w:cs="Sylfaen"/>
          <w:szCs w:val="24"/>
          <w:lang w:val="hy-AM"/>
        </w:rPr>
        <w:t>կոնսորցիումով</w:t>
      </w:r>
      <w:r w:rsidRPr="00E41E1F">
        <w:rPr>
          <w:rFonts w:ascii="GHEA Grapalat" w:hAnsi="GHEA Grapalat" w:cs="Sylfaen"/>
          <w:szCs w:val="24"/>
        </w:rPr>
        <w:t>)</w:t>
      </w:r>
      <w:r w:rsidRPr="00E41E1F">
        <w:rPr>
          <w:rFonts w:ascii="GHEA Grapalat" w:hAnsi="GHEA Grapalat" w:cs="Sylfaen"/>
          <w:szCs w:val="24"/>
          <w:lang w:val="hy-AM"/>
        </w:rPr>
        <w:t>։</w:t>
      </w:r>
      <w:r w:rsidRPr="00E41E1F">
        <w:rPr>
          <w:rFonts w:ascii="GHEA Grapalat" w:hAnsi="GHEA Grapalat" w:cs="Sylfaen"/>
          <w:szCs w:val="24"/>
        </w:rPr>
        <w:t xml:space="preserve"> </w:t>
      </w:r>
      <w:r w:rsidRPr="009446F1">
        <w:rPr>
          <w:rFonts w:ascii="GHEA Grapalat" w:hAnsi="GHEA Grapalat" w:cs="Sylfaen"/>
          <w:szCs w:val="24"/>
          <w:lang w:val="hy-AM"/>
        </w:rPr>
        <w:t>Նման</w:t>
      </w:r>
      <w:r w:rsidRPr="00E41E1F">
        <w:rPr>
          <w:rFonts w:ascii="GHEA Grapalat" w:hAnsi="GHEA Grapalat" w:cs="Sylfaen"/>
          <w:szCs w:val="24"/>
        </w:rPr>
        <w:t xml:space="preserve"> </w:t>
      </w:r>
      <w:r w:rsidRPr="009446F1">
        <w:rPr>
          <w:rFonts w:ascii="GHEA Grapalat" w:hAnsi="GHEA Grapalat" w:cs="Sylfaen"/>
          <w:szCs w:val="24"/>
          <w:lang w:val="hy-AM"/>
        </w:rPr>
        <w:t>դեպքում</w:t>
      </w:r>
      <w:r w:rsidRPr="00E41E1F">
        <w:rPr>
          <w:rFonts w:ascii="GHEA Grapalat" w:hAnsi="GHEA Grapalat" w:cs="Sylfaen"/>
          <w:szCs w:val="24"/>
        </w:rPr>
        <w:t>`</w:t>
      </w:r>
    </w:p>
    <w:p w14:paraId="131598E6" w14:textId="77777777" w:rsidR="007905AA" w:rsidRPr="00E41E1F" w:rsidRDefault="007905AA" w:rsidP="007905AA">
      <w:pPr>
        <w:pStyle w:val="BodyTextIndent2"/>
        <w:spacing w:line="240" w:lineRule="auto"/>
        <w:rPr>
          <w:rFonts w:ascii="GHEA Grapalat" w:hAnsi="GHEA Grapalat" w:cs="Sylfaen"/>
          <w:szCs w:val="24"/>
        </w:rPr>
      </w:pPr>
      <w:r w:rsidRPr="00E41E1F">
        <w:rPr>
          <w:rFonts w:ascii="GHEA Grapalat" w:hAnsi="GHEA Grapalat" w:cs="Sylfaen"/>
          <w:szCs w:val="24"/>
          <w:lang w:val="hy-AM"/>
        </w:rPr>
        <w:t>1</w:t>
      </w:r>
      <w:r w:rsidRPr="00E41E1F">
        <w:rPr>
          <w:rFonts w:ascii="GHEA Grapalat" w:hAnsi="GHEA Grapalat" w:cs="Sylfaen"/>
          <w:szCs w:val="24"/>
        </w:rPr>
        <w:t xml:space="preserve">) </w:t>
      </w:r>
      <w:r w:rsidRPr="00E41E1F">
        <w:rPr>
          <w:rFonts w:ascii="GHEA Grapalat" w:hAnsi="GHEA Grapalat" w:cs="Sylfaen"/>
          <w:szCs w:val="24"/>
          <w:lang w:val="ru-RU"/>
        </w:rPr>
        <w:t>համատեղ</w:t>
      </w:r>
      <w:r w:rsidRPr="00E41E1F">
        <w:rPr>
          <w:rFonts w:ascii="GHEA Grapalat" w:hAnsi="GHEA Grapalat" w:cs="Sylfaen"/>
          <w:szCs w:val="24"/>
        </w:rPr>
        <w:t xml:space="preserve"> </w:t>
      </w:r>
      <w:r w:rsidRPr="00E41E1F">
        <w:rPr>
          <w:rFonts w:ascii="GHEA Grapalat" w:hAnsi="GHEA Grapalat" w:cs="Sylfaen"/>
          <w:szCs w:val="24"/>
          <w:lang w:val="ru-RU"/>
        </w:rPr>
        <w:t>գործունեության</w:t>
      </w:r>
      <w:r w:rsidRPr="00E41E1F">
        <w:rPr>
          <w:rFonts w:ascii="GHEA Grapalat" w:hAnsi="GHEA Grapalat" w:cs="Sylfaen"/>
          <w:szCs w:val="24"/>
        </w:rPr>
        <w:t xml:space="preserve"> </w:t>
      </w:r>
      <w:r w:rsidRPr="00E41E1F">
        <w:rPr>
          <w:rFonts w:ascii="GHEA Grapalat" w:hAnsi="GHEA Grapalat" w:cs="Sylfaen"/>
          <w:szCs w:val="24"/>
          <w:lang w:val="ru-RU"/>
        </w:rPr>
        <w:t>պայմանագրի</w:t>
      </w:r>
      <w:r w:rsidRPr="00E41E1F">
        <w:rPr>
          <w:rFonts w:ascii="GHEA Grapalat" w:hAnsi="GHEA Grapalat" w:cs="Sylfaen"/>
          <w:szCs w:val="24"/>
        </w:rPr>
        <w:t xml:space="preserve"> </w:t>
      </w:r>
      <w:r w:rsidRPr="00E41E1F">
        <w:rPr>
          <w:rFonts w:ascii="GHEA Grapalat" w:hAnsi="GHEA Grapalat" w:cs="Sylfaen"/>
          <w:szCs w:val="24"/>
          <w:lang w:val="ru-RU"/>
        </w:rPr>
        <w:t>կողմերից</w:t>
      </w:r>
      <w:r w:rsidRPr="00E41E1F">
        <w:rPr>
          <w:rFonts w:ascii="GHEA Grapalat" w:hAnsi="GHEA Grapalat" w:cs="Sylfaen"/>
          <w:szCs w:val="24"/>
        </w:rPr>
        <w:t xml:space="preserve"> </w:t>
      </w:r>
      <w:r w:rsidRPr="00E41E1F">
        <w:rPr>
          <w:rFonts w:ascii="GHEA Grapalat" w:hAnsi="GHEA Grapalat" w:cs="Sylfaen"/>
          <w:szCs w:val="24"/>
          <w:lang w:val="ru-RU"/>
        </w:rPr>
        <w:t>որևէ</w:t>
      </w:r>
      <w:r w:rsidRPr="00E41E1F">
        <w:rPr>
          <w:rFonts w:ascii="GHEA Grapalat" w:hAnsi="GHEA Grapalat" w:cs="Sylfaen"/>
          <w:szCs w:val="24"/>
        </w:rPr>
        <w:t xml:space="preserve"> </w:t>
      </w:r>
      <w:r w:rsidRPr="00E41E1F">
        <w:rPr>
          <w:rFonts w:ascii="GHEA Grapalat" w:hAnsi="GHEA Grapalat" w:cs="Sylfaen"/>
          <w:szCs w:val="24"/>
          <w:lang w:val="ru-RU"/>
        </w:rPr>
        <w:t>մեկը</w:t>
      </w:r>
      <w:r w:rsidRPr="00E41E1F">
        <w:rPr>
          <w:rFonts w:ascii="GHEA Grapalat" w:hAnsi="GHEA Grapalat" w:cs="Sylfaen"/>
          <w:szCs w:val="24"/>
        </w:rPr>
        <w:t xml:space="preserve"> </w:t>
      </w:r>
      <w:r w:rsidRPr="00E41E1F">
        <w:rPr>
          <w:rFonts w:ascii="GHEA Grapalat" w:hAnsi="GHEA Grapalat" w:cs="Sylfaen"/>
          <w:szCs w:val="24"/>
          <w:lang w:val="ru-RU"/>
        </w:rPr>
        <w:t>չի</w:t>
      </w:r>
      <w:r w:rsidRPr="00E41E1F">
        <w:rPr>
          <w:rFonts w:ascii="GHEA Grapalat" w:hAnsi="GHEA Grapalat" w:cs="Sylfaen"/>
          <w:szCs w:val="24"/>
        </w:rPr>
        <w:t xml:space="preserve"> </w:t>
      </w:r>
      <w:r w:rsidRPr="00E41E1F">
        <w:rPr>
          <w:rFonts w:ascii="GHEA Grapalat" w:hAnsi="GHEA Grapalat" w:cs="Sylfaen"/>
          <w:szCs w:val="24"/>
          <w:lang w:val="ru-RU"/>
        </w:rPr>
        <w:t>կարող</w:t>
      </w:r>
      <w:r w:rsidRPr="00E41E1F">
        <w:rPr>
          <w:rFonts w:ascii="GHEA Grapalat" w:hAnsi="GHEA Grapalat" w:cs="Sylfaen"/>
          <w:szCs w:val="24"/>
        </w:rPr>
        <w:t xml:space="preserve"> </w:t>
      </w:r>
      <w:r w:rsidRPr="00E41E1F">
        <w:rPr>
          <w:rFonts w:ascii="GHEA Grapalat" w:hAnsi="GHEA Grapalat" w:cs="Sylfaen"/>
          <w:szCs w:val="24"/>
          <w:lang w:val="ru-RU"/>
        </w:rPr>
        <w:t>նույն</w:t>
      </w:r>
      <w:r w:rsidRPr="00E41E1F">
        <w:rPr>
          <w:rFonts w:ascii="GHEA Grapalat" w:hAnsi="GHEA Grapalat" w:cs="Sylfaen"/>
          <w:szCs w:val="24"/>
        </w:rPr>
        <w:t xml:space="preserve"> </w:t>
      </w:r>
      <w:r w:rsidRPr="00E41E1F">
        <w:rPr>
          <w:rFonts w:ascii="GHEA Grapalat" w:hAnsi="GHEA Grapalat" w:cs="Sylfaen"/>
          <w:szCs w:val="24"/>
          <w:lang w:val="ru-RU"/>
        </w:rPr>
        <w:t>ընթացակարգին</w:t>
      </w:r>
      <w:r w:rsidRPr="00E41E1F">
        <w:rPr>
          <w:rFonts w:ascii="GHEA Grapalat" w:hAnsi="GHEA Grapalat" w:cs="Sylfaen"/>
          <w:szCs w:val="24"/>
        </w:rPr>
        <w:t xml:space="preserve"> </w:t>
      </w:r>
      <w:r w:rsidRPr="00E41E1F">
        <w:rPr>
          <w:rFonts w:ascii="GHEA Grapalat" w:hAnsi="GHEA Grapalat" w:cs="Sylfaen"/>
        </w:rPr>
        <w:t>(</w:t>
      </w:r>
      <w:proofErr w:type="spellStart"/>
      <w:r w:rsidRPr="00E41E1F">
        <w:rPr>
          <w:rFonts w:ascii="GHEA Grapalat" w:hAnsi="GHEA Grapalat" w:cs="Sylfaen"/>
          <w:lang w:val="en-US"/>
        </w:rPr>
        <w:t>միևնույն</w:t>
      </w:r>
      <w:proofErr w:type="spellEnd"/>
      <w:r w:rsidRPr="00E41E1F">
        <w:rPr>
          <w:rFonts w:ascii="GHEA Grapalat" w:hAnsi="GHEA Grapalat" w:cs="Sylfaen"/>
        </w:rPr>
        <w:t xml:space="preserve"> </w:t>
      </w:r>
      <w:proofErr w:type="spellStart"/>
      <w:r w:rsidRPr="00E41E1F">
        <w:rPr>
          <w:rFonts w:ascii="GHEA Grapalat" w:hAnsi="GHEA Grapalat" w:cs="Sylfaen"/>
          <w:lang w:val="en-US"/>
        </w:rPr>
        <w:t>չափաբաժնին</w:t>
      </w:r>
      <w:proofErr w:type="spellEnd"/>
      <w:r w:rsidRPr="00E41E1F">
        <w:rPr>
          <w:rFonts w:ascii="GHEA Grapalat" w:hAnsi="GHEA Grapalat" w:cs="Sylfaen"/>
        </w:rPr>
        <w:t xml:space="preserve">) </w:t>
      </w:r>
      <w:r w:rsidRPr="00E41E1F">
        <w:rPr>
          <w:rFonts w:ascii="GHEA Grapalat" w:hAnsi="GHEA Grapalat" w:cs="Sylfaen"/>
          <w:szCs w:val="24"/>
          <w:lang w:val="ru-RU"/>
        </w:rPr>
        <w:t>ներկայացնել</w:t>
      </w:r>
      <w:r w:rsidRPr="00E41E1F">
        <w:rPr>
          <w:rFonts w:ascii="GHEA Grapalat" w:hAnsi="GHEA Grapalat" w:cs="Sylfaen"/>
          <w:szCs w:val="24"/>
        </w:rPr>
        <w:t xml:space="preserve"> </w:t>
      </w:r>
      <w:r w:rsidRPr="00E41E1F">
        <w:rPr>
          <w:rFonts w:ascii="GHEA Grapalat" w:hAnsi="GHEA Grapalat" w:cs="Sylfaen"/>
          <w:szCs w:val="24"/>
          <w:lang w:val="ru-RU"/>
        </w:rPr>
        <w:t>առանձին</w:t>
      </w:r>
      <w:r w:rsidRPr="00E41E1F">
        <w:rPr>
          <w:rFonts w:ascii="GHEA Grapalat" w:hAnsi="GHEA Grapalat" w:cs="Sylfaen"/>
          <w:szCs w:val="24"/>
        </w:rPr>
        <w:t xml:space="preserve"> </w:t>
      </w:r>
      <w:r w:rsidRPr="00E41E1F">
        <w:rPr>
          <w:rFonts w:ascii="GHEA Grapalat" w:hAnsi="GHEA Grapalat" w:cs="Sylfaen"/>
          <w:szCs w:val="24"/>
          <w:lang w:val="ru-RU"/>
        </w:rPr>
        <w:t>հայտ</w:t>
      </w:r>
      <w:r w:rsidRPr="00E41E1F">
        <w:rPr>
          <w:rFonts w:ascii="GHEA Grapalat" w:hAnsi="GHEA Grapalat" w:cs="Sylfaen"/>
          <w:szCs w:val="24"/>
        </w:rPr>
        <w:t xml:space="preserve">: </w:t>
      </w:r>
      <w:r w:rsidRPr="00E41E1F">
        <w:rPr>
          <w:rFonts w:ascii="GHEA Grapalat" w:hAnsi="GHEA Grapalat" w:cs="Sylfaen"/>
          <w:szCs w:val="24"/>
          <w:lang w:val="ru-RU"/>
        </w:rPr>
        <w:t>Սույն</w:t>
      </w:r>
      <w:r w:rsidRPr="00E41E1F">
        <w:rPr>
          <w:rFonts w:ascii="GHEA Grapalat" w:hAnsi="GHEA Grapalat" w:cs="Sylfaen"/>
          <w:szCs w:val="24"/>
        </w:rPr>
        <w:t xml:space="preserve"> </w:t>
      </w:r>
      <w:r w:rsidRPr="00E41E1F">
        <w:rPr>
          <w:rFonts w:ascii="GHEA Grapalat" w:hAnsi="GHEA Grapalat" w:cs="Sylfaen"/>
          <w:szCs w:val="24"/>
          <w:lang w:val="ru-RU"/>
        </w:rPr>
        <w:t>պարբերության</w:t>
      </w:r>
      <w:r w:rsidRPr="00E41E1F">
        <w:rPr>
          <w:rFonts w:ascii="GHEA Grapalat" w:hAnsi="GHEA Grapalat" w:cs="Sylfaen"/>
          <w:szCs w:val="24"/>
        </w:rPr>
        <w:t xml:space="preserve"> </w:t>
      </w:r>
      <w:r w:rsidRPr="00E41E1F">
        <w:rPr>
          <w:rFonts w:ascii="GHEA Grapalat" w:hAnsi="GHEA Grapalat" w:cs="Sylfaen"/>
          <w:szCs w:val="24"/>
          <w:lang w:val="ru-RU"/>
        </w:rPr>
        <w:t>պահանջի</w:t>
      </w:r>
      <w:r w:rsidRPr="00E41E1F">
        <w:rPr>
          <w:rFonts w:ascii="GHEA Grapalat" w:hAnsi="GHEA Grapalat" w:cs="Sylfaen"/>
          <w:szCs w:val="24"/>
        </w:rPr>
        <w:t xml:space="preserve"> </w:t>
      </w:r>
      <w:r w:rsidRPr="00E41E1F">
        <w:rPr>
          <w:rFonts w:ascii="GHEA Grapalat" w:hAnsi="GHEA Grapalat" w:cs="Sylfaen"/>
          <w:szCs w:val="24"/>
          <w:lang w:val="ru-RU"/>
        </w:rPr>
        <w:t>չպահպանման</w:t>
      </w:r>
      <w:r w:rsidRPr="00E41E1F">
        <w:rPr>
          <w:rFonts w:ascii="GHEA Grapalat" w:hAnsi="GHEA Grapalat" w:cs="Sylfaen"/>
          <w:szCs w:val="24"/>
        </w:rPr>
        <w:t xml:space="preserve"> </w:t>
      </w:r>
      <w:r w:rsidRPr="00E41E1F">
        <w:rPr>
          <w:rFonts w:ascii="GHEA Grapalat" w:hAnsi="GHEA Grapalat" w:cs="Sylfaen"/>
          <w:szCs w:val="24"/>
          <w:lang w:val="ru-RU"/>
        </w:rPr>
        <w:t>դեպքում</w:t>
      </w:r>
      <w:r w:rsidRPr="00E41E1F">
        <w:rPr>
          <w:rFonts w:ascii="GHEA Grapalat" w:hAnsi="GHEA Grapalat" w:cs="Sylfaen"/>
          <w:szCs w:val="24"/>
        </w:rPr>
        <w:t xml:space="preserve">` </w:t>
      </w:r>
      <w:r w:rsidRPr="00E41E1F">
        <w:rPr>
          <w:rFonts w:ascii="GHEA Grapalat" w:hAnsi="GHEA Grapalat" w:cs="Sylfaen"/>
          <w:szCs w:val="24"/>
          <w:lang w:val="ru-RU"/>
        </w:rPr>
        <w:t>հայտերի</w:t>
      </w:r>
      <w:r w:rsidRPr="00E41E1F">
        <w:rPr>
          <w:rFonts w:ascii="GHEA Grapalat" w:hAnsi="GHEA Grapalat" w:cs="Sylfaen"/>
          <w:szCs w:val="24"/>
        </w:rPr>
        <w:t xml:space="preserve"> </w:t>
      </w:r>
      <w:r w:rsidRPr="00E41E1F">
        <w:rPr>
          <w:rFonts w:ascii="GHEA Grapalat" w:hAnsi="GHEA Grapalat" w:cs="Sylfaen"/>
          <w:szCs w:val="24"/>
          <w:lang w:val="ru-RU"/>
        </w:rPr>
        <w:t>բացման</w:t>
      </w:r>
      <w:r w:rsidRPr="00E41E1F">
        <w:rPr>
          <w:rFonts w:ascii="GHEA Grapalat" w:hAnsi="GHEA Grapalat" w:cs="Sylfaen"/>
          <w:szCs w:val="24"/>
        </w:rPr>
        <w:t xml:space="preserve"> </w:t>
      </w:r>
      <w:r w:rsidRPr="00E41E1F">
        <w:rPr>
          <w:rFonts w:ascii="GHEA Grapalat" w:hAnsi="GHEA Grapalat" w:cs="Sylfaen"/>
          <w:szCs w:val="24"/>
          <w:lang w:val="ru-RU"/>
        </w:rPr>
        <w:t>նիստում</w:t>
      </w:r>
      <w:r w:rsidRPr="00E41E1F">
        <w:rPr>
          <w:rFonts w:ascii="GHEA Grapalat" w:hAnsi="GHEA Grapalat" w:cs="Sylfaen"/>
          <w:szCs w:val="24"/>
        </w:rPr>
        <w:t xml:space="preserve"> </w:t>
      </w:r>
      <w:r w:rsidRPr="00E41E1F">
        <w:rPr>
          <w:rFonts w:ascii="GHEA Grapalat" w:hAnsi="GHEA Grapalat" w:cs="Sylfaen"/>
          <w:szCs w:val="24"/>
          <w:lang w:val="ru-RU"/>
        </w:rPr>
        <w:t>մերժվում</w:t>
      </w:r>
      <w:r w:rsidRPr="00E41E1F">
        <w:rPr>
          <w:rFonts w:ascii="GHEA Grapalat" w:hAnsi="GHEA Grapalat" w:cs="Sylfaen"/>
          <w:szCs w:val="24"/>
        </w:rPr>
        <w:t xml:space="preserve"> </w:t>
      </w:r>
      <w:r w:rsidRPr="00E41E1F">
        <w:rPr>
          <w:rFonts w:ascii="GHEA Grapalat" w:hAnsi="GHEA Grapalat" w:cs="Sylfaen"/>
          <w:szCs w:val="24"/>
          <w:lang w:val="ru-RU"/>
        </w:rPr>
        <w:t>են</w:t>
      </w:r>
      <w:r w:rsidRPr="00E41E1F">
        <w:rPr>
          <w:rFonts w:ascii="GHEA Grapalat" w:hAnsi="GHEA Grapalat" w:cs="Sylfaen"/>
          <w:szCs w:val="24"/>
        </w:rPr>
        <w:t xml:space="preserve"> </w:t>
      </w:r>
      <w:r w:rsidRPr="00E41E1F">
        <w:rPr>
          <w:rFonts w:ascii="GHEA Grapalat" w:hAnsi="GHEA Grapalat" w:cs="Sylfaen"/>
          <w:szCs w:val="24"/>
          <w:lang w:val="ru-RU"/>
        </w:rPr>
        <w:t>ինչպես</w:t>
      </w:r>
      <w:r w:rsidRPr="00E41E1F">
        <w:rPr>
          <w:rFonts w:ascii="GHEA Grapalat" w:hAnsi="GHEA Grapalat" w:cs="Sylfaen"/>
          <w:szCs w:val="24"/>
        </w:rPr>
        <w:t xml:space="preserve"> </w:t>
      </w:r>
      <w:r w:rsidRPr="00E41E1F">
        <w:rPr>
          <w:rFonts w:ascii="GHEA Grapalat" w:hAnsi="GHEA Grapalat" w:cs="Sylfaen"/>
          <w:szCs w:val="24"/>
          <w:lang w:val="ru-RU"/>
        </w:rPr>
        <w:t>համատեղ</w:t>
      </w:r>
      <w:r w:rsidRPr="00E41E1F">
        <w:rPr>
          <w:rFonts w:ascii="GHEA Grapalat" w:hAnsi="GHEA Grapalat" w:cs="Sylfaen"/>
          <w:szCs w:val="24"/>
        </w:rPr>
        <w:t xml:space="preserve"> </w:t>
      </w:r>
      <w:r w:rsidRPr="00E41E1F">
        <w:rPr>
          <w:rFonts w:ascii="GHEA Grapalat" w:hAnsi="GHEA Grapalat" w:cs="Sylfaen"/>
          <w:szCs w:val="24"/>
          <w:lang w:val="ru-RU"/>
        </w:rPr>
        <w:t>գործունեության</w:t>
      </w:r>
      <w:r w:rsidRPr="00E41E1F">
        <w:rPr>
          <w:rFonts w:ascii="GHEA Grapalat" w:hAnsi="GHEA Grapalat" w:cs="Sylfaen"/>
          <w:szCs w:val="24"/>
        </w:rPr>
        <w:t xml:space="preserve"> </w:t>
      </w:r>
      <w:r w:rsidRPr="00E41E1F">
        <w:rPr>
          <w:rFonts w:ascii="GHEA Grapalat" w:hAnsi="GHEA Grapalat" w:cs="Sylfaen"/>
          <w:szCs w:val="24"/>
          <w:lang w:val="ru-RU"/>
        </w:rPr>
        <w:t>կարգով</w:t>
      </w:r>
      <w:r w:rsidRPr="00E41E1F">
        <w:rPr>
          <w:rFonts w:ascii="GHEA Grapalat" w:hAnsi="GHEA Grapalat" w:cs="Sylfaen"/>
          <w:szCs w:val="24"/>
        </w:rPr>
        <w:t xml:space="preserve">, </w:t>
      </w:r>
      <w:r w:rsidRPr="00E41E1F">
        <w:rPr>
          <w:rFonts w:ascii="GHEA Grapalat" w:hAnsi="GHEA Grapalat" w:cs="Sylfaen"/>
          <w:szCs w:val="24"/>
          <w:lang w:val="ru-RU"/>
        </w:rPr>
        <w:t>այնպես</w:t>
      </w:r>
      <w:r w:rsidRPr="00E41E1F">
        <w:rPr>
          <w:rFonts w:ascii="GHEA Grapalat" w:hAnsi="GHEA Grapalat" w:cs="Sylfaen"/>
          <w:szCs w:val="24"/>
        </w:rPr>
        <w:t xml:space="preserve"> </w:t>
      </w:r>
      <w:r w:rsidRPr="00E41E1F">
        <w:rPr>
          <w:rFonts w:ascii="GHEA Grapalat" w:hAnsi="GHEA Grapalat" w:cs="Sylfaen"/>
          <w:szCs w:val="24"/>
          <w:lang w:val="ru-RU"/>
        </w:rPr>
        <w:t>էլ</w:t>
      </w:r>
      <w:r w:rsidRPr="00E41E1F">
        <w:rPr>
          <w:rFonts w:ascii="GHEA Grapalat" w:hAnsi="GHEA Grapalat" w:cs="Sylfaen"/>
          <w:szCs w:val="24"/>
        </w:rPr>
        <w:t xml:space="preserve"> </w:t>
      </w:r>
      <w:r w:rsidRPr="00E41E1F">
        <w:rPr>
          <w:rFonts w:ascii="GHEA Grapalat" w:hAnsi="GHEA Grapalat" w:cs="Sylfaen"/>
          <w:szCs w:val="24"/>
          <w:lang w:val="ru-RU"/>
        </w:rPr>
        <w:t>առանձին</w:t>
      </w:r>
      <w:r w:rsidRPr="00E41E1F">
        <w:rPr>
          <w:rFonts w:ascii="GHEA Grapalat" w:hAnsi="GHEA Grapalat" w:cs="Sylfaen"/>
          <w:szCs w:val="24"/>
        </w:rPr>
        <w:t xml:space="preserve"> </w:t>
      </w:r>
      <w:r w:rsidRPr="00E41E1F">
        <w:rPr>
          <w:rFonts w:ascii="GHEA Grapalat" w:hAnsi="GHEA Grapalat" w:cs="Sylfaen"/>
          <w:szCs w:val="24"/>
          <w:lang w:val="ru-RU"/>
        </w:rPr>
        <w:t>ներկայացված</w:t>
      </w:r>
      <w:r w:rsidRPr="00E41E1F">
        <w:rPr>
          <w:rFonts w:ascii="GHEA Grapalat" w:hAnsi="GHEA Grapalat" w:cs="Sylfaen"/>
          <w:szCs w:val="24"/>
        </w:rPr>
        <w:t xml:space="preserve"> </w:t>
      </w:r>
      <w:r w:rsidRPr="00E41E1F">
        <w:rPr>
          <w:rFonts w:ascii="GHEA Grapalat" w:hAnsi="GHEA Grapalat" w:cs="Sylfaen"/>
          <w:szCs w:val="24"/>
          <w:lang w:val="ru-RU"/>
        </w:rPr>
        <w:t>հայտերը</w:t>
      </w:r>
      <w:r w:rsidRPr="00E41E1F">
        <w:rPr>
          <w:rFonts w:ascii="GHEA Grapalat" w:hAnsi="GHEA Grapalat" w:cs="Sylfaen"/>
          <w:szCs w:val="24"/>
        </w:rPr>
        <w:t>.</w:t>
      </w:r>
    </w:p>
    <w:p w14:paraId="3E976042" w14:textId="77777777" w:rsidR="007905AA" w:rsidRDefault="007905AA" w:rsidP="007905AA">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2</w:t>
      </w:r>
      <w:r w:rsidRPr="00E41E1F">
        <w:rPr>
          <w:rFonts w:ascii="GHEA Grapalat" w:hAnsi="GHEA Grapalat" w:cs="Sylfaen"/>
          <w:szCs w:val="24"/>
        </w:rPr>
        <w:t>) Մ</w:t>
      </w:r>
      <w:r w:rsidRPr="00E41E1F">
        <w:rPr>
          <w:rFonts w:ascii="GHEA Grapalat" w:hAnsi="GHEA Grapalat" w:cs="Sylfaen"/>
          <w:szCs w:val="24"/>
          <w:lang w:val="ru-RU"/>
        </w:rPr>
        <w:t>ասնակիցները</w:t>
      </w:r>
      <w:r w:rsidRPr="00E41E1F">
        <w:rPr>
          <w:rFonts w:ascii="GHEA Grapalat" w:hAnsi="GHEA Grapalat" w:cs="Sylfaen"/>
          <w:szCs w:val="24"/>
        </w:rPr>
        <w:t xml:space="preserve"> </w:t>
      </w:r>
      <w:r w:rsidRPr="00E41E1F">
        <w:rPr>
          <w:rFonts w:ascii="GHEA Grapalat" w:hAnsi="GHEA Grapalat" w:cs="Sylfaen"/>
          <w:szCs w:val="24"/>
          <w:lang w:val="ru-RU"/>
        </w:rPr>
        <w:t>կրում</w:t>
      </w:r>
      <w:r w:rsidRPr="00E41E1F">
        <w:rPr>
          <w:rFonts w:ascii="GHEA Grapalat" w:hAnsi="GHEA Grapalat" w:cs="Sylfaen"/>
          <w:szCs w:val="24"/>
        </w:rPr>
        <w:t xml:space="preserve"> </w:t>
      </w:r>
      <w:r w:rsidRPr="00E41E1F">
        <w:rPr>
          <w:rFonts w:ascii="GHEA Grapalat" w:hAnsi="GHEA Grapalat" w:cs="Sylfaen"/>
          <w:szCs w:val="24"/>
          <w:lang w:val="ru-RU"/>
        </w:rPr>
        <w:t>են</w:t>
      </w:r>
      <w:r w:rsidRPr="00E41E1F">
        <w:rPr>
          <w:rFonts w:ascii="GHEA Grapalat" w:hAnsi="GHEA Grapalat" w:cs="Sylfaen"/>
          <w:szCs w:val="24"/>
        </w:rPr>
        <w:t xml:space="preserve"> </w:t>
      </w:r>
      <w:r w:rsidRPr="00E41E1F">
        <w:rPr>
          <w:rFonts w:ascii="GHEA Grapalat" w:hAnsi="GHEA Grapalat" w:cs="Sylfaen"/>
          <w:szCs w:val="24"/>
          <w:lang w:val="ru-RU"/>
        </w:rPr>
        <w:t>համատեղ</w:t>
      </w:r>
      <w:r w:rsidRPr="00E41E1F">
        <w:rPr>
          <w:rFonts w:ascii="GHEA Grapalat" w:hAnsi="GHEA Grapalat" w:cs="Sylfaen"/>
          <w:szCs w:val="24"/>
        </w:rPr>
        <w:t xml:space="preserve"> </w:t>
      </w:r>
      <w:r w:rsidRPr="00E41E1F">
        <w:rPr>
          <w:rFonts w:ascii="GHEA Grapalat" w:hAnsi="GHEA Grapalat" w:cs="Sylfaen"/>
          <w:szCs w:val="24"/>
          <w:lang w:val="ru-RU"/>
        </w:rPr>
        <w:t>և</w:t>
      </w:r>
      <w:r w:rsidRPr="00E41E1F">
        <w:rPr>
          <w:rFonts w:ascii="GHEA Grapalat" w:hAnsi="GHEA Grapalat" w:cs="Sylfaen"/>
          <w:szCs w:val="24"/>
        </w:rPr>
        <w:t xml:space="preserve"> </w:t>
      </w:r>
      <w:r w:rsidRPr="00E41E1F">
        <w:rPr>
          <w:rFonts w:ascii="GHEA Grapalat" w:hAnsi="GHEA Grapalat" w:cs="Sylfaen"/>
          <w:szCs w:val="24"/>
          <w:lang w:val="ru-RU"/>
        </w:rPr>
        <w:t>համապարտ</w:t>
      </w:r>
      <w:r w:rsidRPr="00E41E1F">
        <w:rPr>
          <w:rFonts w:ascii="GHEA Grapalat" w:hAnsi="GHEA Grapalat" w:cs="Sylfaen"/>
          <w:szCs w:val="24"/>
        </w:rPr>
        <w:t xml:space="preserve"> </w:t>
      </w:r>
      <w:r w:rsidRPr="00E41E1F">
        <w:rPr>
          <w:rFonts w:ascii="GHEA Grapalat" w:hAnsi="GHEA Grapalat" w:cs="Sylfaen"/>
          <w:szCs w:val="24"/>
          <w:lang w:val="ru-RU"/>
        </w:rPr>
        <w:t>պատասխանատվություն</w:t>
      </w:r>
      <w:r w:rsidRPr="00E41E1F">
        <w:rPr>
          <w:rFonts w:ascii="GHEA Grapalat" w:hAnsi="GHEA Grapalat" w:cs="Sylfaen"/>
          <w:szCs w:val="24"/>
        </w:rPr>
        <w:t>:</w:t>
      </w:r>
      <w:r w:rsidRPr="00E41E1F">
        <w:rPr>
          <w:rFonts w:ascii="GHEA Grapalat" w:hAnsi="GHEA Grapalat" w:cs="Sylfaen"/>
          <w:szCs w:val="24"/>
          <w:lang w:val="hy-AM"/>
        </w:rPr>
        <w:t xml:space="preserve"> </w:t>
      </w:r>
      <w:r w:rsidRPr="00E41E1F">
        <w:rPr>
          <w:rFonts w:ascii="GHEA Grapalat" w:hAnsi="GHEA Grapalat" w:cs="Sylfaen"/>
          <w:szCs w:val="24"/>
        </w:rPr>
        <w:t>Ընդ որում,</w:t>
      </w:r>
      <w:r w:rsidRPr="00E41E1F">
        <w:rPr>
          <w:rFonts w:ascii="GHEA Grapalat" w:hAnsi="GHEA Grapalat" w:cs="Sylfaen"/>
          <w:szCs w:val="24"/>
          <w:lang w:val="hy-AM"/>
        </w:rPr>
        <w:t xml:space="preserve"> </w:t>
      </w:r>
      <w:r w:rsidRPr="00E41E1F">
        <w:rPr>
          <w:rFonts w:ascii="GHEA Grapalat" w:hAnsi="GHEA Grapalat" w:cs="Sylfaen"/>
          <w:szCs w:val="24"/>
          <w:lang w:val="ru-RU"/>
        </w:rPr>
        <w:t>կոնսորցիումի</w:t>
      </w:r>
      <w:r w:rsidRPr="00E41E1F">
        <w:rPr>
          <w:rFonts w:ascii="GHEA Grapalat" w:hAnsi="GHEA Grapalat" w:cs="Sylfaen"/>
          <w:szCs w:val="24"/>
        </w:rPr>
        <w:t xml:space="preserve"> </w:t>
      </w:r>
      <w:r w:rsidRPr="00E41E1F">
        <w:rPr>
          <w:rFonts w:ascii="GHEA Grapalat" w:hAnsi="GHEA Grapalat" w:cs="Sylfaen"/>
          <w:szCs w:val="24"/>
          <w:lang w:val="ru-RU"/>
        </w:rPr>
        <w:t>անդամի</w:t>
      </w:r>
      <w:r w:rsidRPr="00E41E1F">
        <w:rPr>
          <w:rFonts w:ascii="GHEA Grapalat" w:hAnsi="GHEA Grapalat" w:cs="Sylfaen"/>
          <w:szCs w:val="24"/>
        </w:rPr>
        <w:t xml:space="preserve"> </w:t>
      </w:r>
      <w:r w:rsidRPr="00E41E1F">
        <w:rPr>
          <w:rFonts w:ascii="GHEA Grapalat" w:hAnsi="GHEA Grapalat" w:cs="Sylfaen"/>
          <w:szCs w:val="24"/>
          <w:lang w:val="ru-RU"/>
        </w:rPr>
        <w:t>կոնսորցիումից</w:t>
      </w:r>
      <w:r w:rsidRPr="00E41E1F">
        <w:rPr>
          <w:rFonts w:ascii="GHEA Grapalat" w:hAnsi="GHEA Grapalat" w:cs="Sylfaen"/>
          <w:szCs w:val="24"/>
        </w:rPr>
        <w:t xml:space="preserve"> </w:t>
      </w:r>
      <w:r w:rsidRPr="00E41E1F">
        <w:rPr>
          <w:rFonts w:ascii="GHEA Grapalat" w:hAnsi="GHEA Grapalat" w:cs="Sylfaen"/>
          <w:szCs w:val="24"/>
          <w:lang w:val="ru-RU"/>
        </w:rPr>
        <w:t>դուրս</w:t>
      </w:r>
      <w:r w:rsidRPr="00E41E1F">
        <w:rPr>
          <w:rFonts w:ascii="GHEA Grapalat" w:hAnsi="GHEA Grapalat" w:cs="Sylfaen"/>
          <w:szCs w:val="24"/>
        </w:rPr>
        <w:t xml:space="preserve"> </w:t>
      </w:r>
      <w:r w:rsidRPr="00E41E1F">
        <w:rPr>
          <w:rFonts w:ascii="GHEA Grapalat" w:hAnsi="GHEA Grapalat" w:cs="Sylfaen"/>
          <w:szCs w:val="24"/>
          <w:lang w:val="ru-RU"/>
        </w:rPr>
        <w:t>գալու</w:t>
      </w:r>
      <w:r w:rsidRPr="00E41E1F">
        <w:rPr>
          <w:rFonts w:ascii="GHEA Grapalat" w:hAnsi="GHEA Grapalat" w:cs="Sylfaen"/>
          <w:szCs w:val="24"/>
        </w:rPr>
        <w:t xml:space="preserve"> </w:t>
      </w:r>
      <w:r w:rsidRPr="00E41E1F">
        <w:rPr>
          <w:rFonts w:ascii="GHEA Grapalat" w:hAnsi="GHEA Grapalat" w:cs="Sylfaen"/>
          <w:szCs w:val="24"/>
          <w:lang w:val="ru-RU"/>
        </w:rPr>
        <w:t>դեպքում</w:t>
      </w:r>
      <w:r w:rsidRPr="00E41E1F">
        <w:rPr>
          <w:rFonts w:ascii="GHEA Grapalat" w:hAnsi="GHEA Grapalat" w:cs="Sylfaen"/>
          <w:szCs w:val="24"/>
        </w:rPr>
        <w:t xml:space="preserve"> </w:t>
      </w:r>
      <w:r w:rsidRPr="00E41E1F">
        <w:rPr>
          <w:rFonts w:ascii="GHEA Grapalat" w:hAnsi="GHEA Grapalat" w:cs="Sylfaen"/>
          <w:szCs w:val="24"/>
          <w:lang w:val="ru-RU"/>
        </w:rPr>
        <w:t>կոնսորցիումի</w:t>
      </w:r>
      <w:r w:rsidRPr="00E41E1F">
        <w:rPr>
          <w:rFonts w:ascii="GHEA Grapalat" w:hAnsi="GHEA Grapalat" w:cs="Sylfaen"/>
          <w:szCs w:val="24"/>
        </w:rPr>
        <w:t xml:space="preserve"> </w:t>
      </w:r>
      <w:r w:rsidRPr="00E41E1F">
        <w:rPr>
          <w:rFonts w:ascii="GHEA Grapalat" w:hAnsi="GHEA Grapalat" w:cs="Sylfaen"/>
          <w:szCs w:val="24"/>
          <w:lang w:val="ru-RU"/>
        </w:rPr>
        <w:t>հետ</w:t>
      </w:r>
      <w:r w:rsidRPr="00E41E1F">
        <w:rPr>
          <w:rFonts w:ascii="GHEA Grapalat" w:hAnsi="GHEA Grapalat" w:cs="Sylfaen"/>
          <w:szCs w:val="24"/>
        </w:rPr>
        <w:t xml:space="preserve"> </w:t>
      </w:r>
      <w:r w:rsidRPr="00E41E1F">
        <w:rPr>
          <w:rFonts w:ascii="GHEA Grapalat" w:hAnsi="GHEA Grapalat" w:cs="Sylfaen"/>
          <w:szCs w:val="24"/>
          <w:lang w:val="en-US"/>
        </w:rPr>
        <w:t>պ</w:t>
      </w:r>
      <w:r w:rsidRPr="00E41E1F">
        <w:rPr>
          <w:rFonts w:ascii="GHEA Grapalat" w:hAnsi="GHEA Grapalat" w:cs="Sylfaen"/>
          <w:szCs w:val="24"/>
          <w:lang w:val="ru-RU"/>
        </w:rPr>
        <w:t>ատվիրատուի</w:t>
      </w:r>
      <w:r w:rsidRPr="00E41E1F">
        <w:rPr>
          <w:rFonts w:ascii="GHEA Grapalat" w:hAnsi="GHEA Grapalat" w:cs="Sylfaen"/>
          <w:szCs w:val="24"/>
        </w:rPr>
        <w:t xml:space="preserve"> </w:t>
      </w:r>
      <w:r w:rsidRPr="00E41E1F">
        <w:rPr>
          <w:rFonts w:ascii="GHEA Grapalat" w:hAnsi="GHEA Grapalat" w:cs="Sylfaen"/>
          <w:szCs w:val="24"/>
          <w:lang w:val="ru-RU"/>
        </w:rPr>
        <w:t>կնքած</w:t>
      </w:r>
      <w:r w:rsidRPr="00E41E1F">
        <w:rPr>
          <w:rFonts w:ascii="GHEA Grapalat" w:hAnsi="GHEA Grapalat" w:cs="Sylfaen"/>
          <w:szCs w:val="24"/>
        </w:rPr>
        <w:t xml:space="preserve"> </w:t>
      </w:r>
      <w:r w:rsidRPr="00E41E1F">
        <w:rPr>
          <w:rFonts w:ascii="GHEA Grapalat" w:hAnsi="GHEA Grapalat" w:cs="Sylfaen"/>
          <w:szCs w:val="24"/>
          <w:lang w:val="ru-RU"/>
        </w:rPr>
        <w:t>պայմանագիրը</w:t>
      </w:r>
      <w:r w:rsidRPr="00E41E1F">
        <w:rPr>
          <w:rFonts w:ascii="GHEA Grapalat" w:hAnsi="GHEA Grapalat" w:cs="Sylfaen"/>
          <w:szCs w:val="24"/>
        </w:rPr>
        <w:t xml:space="preserve"> </w:t>
      </w:r>
      <w:r w:rsidRPr="00E41E1F">
        <w:rPr>
          <w:rFonts w:ascii="GHEA Grapalat" w:hAnsi="GHEA Grapalat" w:cs="Sylfaen"/>
          <w:szCs w:val="24"/>
          <w:lang w:val="ru-RU"/>
        </w:rPr>
        <w:t>միակողմանիորեն</w:t>
      </w:r>
      <w:r w:rsidRPr="00E41E1F">
        <w:rPr>
          <w:rFonts w:ascii="GHEA Grapalat" w:hAnsi="GHEA Grapalat" w:cs="Sylfaen"/>
          <w:szCs w:val="24"/>
        </w:rPr>
        <w:t xml:space="preserve"> </w:t>
      </w:r>
      <w:r w:rsidRPr="00E41E1F">
        <w:rPr>
          <w:rFonts w:ascii="GHEA Grapalat" w:hAnsi="GHEA Grapalat" w:cs="Sylfaen"/>
          <w:szCs w:val="24"/>
          <w:lang w:val="ru-RU"/>
        </w:rPr>
        <w:t>լուծվում</w:t>
      </w:r>
      <w:r w:rsidRPr="00E41E1F">
        <w:rPr>
          <w:rFonts w:ascii="GHEA Grapalat" w:hAnsi="GHEA Grapalat" w:cs="Sylfaen"/>
          <w:szCs w:val="24"/>
        </w:rPr>
        <w:t xml:space="preserve"> </w:t>
      </w:r>
      <w:r w:rsidRPr="00E41E1F">
        <w:rPr>
          <w:rFonts w:ascii="GHEA Grapalat" w:hAnsi="GHEA Grapalat" w:cs="Sylfaen"/>
          <w:szCs w:val="24"/>
          <w:lang w:val="ru-RU"/>
        </w:rPr>
        <w:t>է</w:t>
      </w:r>
      <w:r w:rsidRPr="00E41E1F">
        <w:rPr>
          <w:rFonts w:ascii="GHEA Grapalat" w:hAnsi="GHEA Grapalat" w:cs="Sylfaen"/>
          <w:szCs w:val="24"/>
        </w:rPr>
        <w:t xml:space="preserve"> </w:t>
      </w:r>
      <w:r w:rsidRPr="00E41E1F">
        <w:rPr>
          <w:rFonts w:ascii="GHEA Grapalat" w:hAnsi="GHEA Grapalat" w:cs="Sylfaen"/>
          <w:szCs w:val="24"/>
          <w:lang w:val="ru-RU"/>
        </w:rPr>
        <w:t>և</w:t>
      </w:r>
      <w:r w:rsidRPr="00E41E1F">
        <w:rPr>
          <w:rFonts w:ascii="GHEA Grapalat" w:hAnsi="GHEA Grapalat" w:cs="Sylfaen"/>
          <w:szCs w:val="24"/>
        </w:rPr>
        <w:t xml:space="preserve"> </w:t>
      </w:r>
      <w:r w:rsidRPr="00E41E1F">
        <w:rPr>
          <w:rFonts w:ascii="GHEA Grapalat" w:hAnsi="GHEA Grapalat" w:cs="Sylfaen"/>
          <w:szCs w:val="24"/>
          <w:lang w:val="ru-RU"/>
        </w:rPr>
        <w:t>կոնսորցիումի</w:t>
      </w:r>
      <w:r w:rsidRPr="00E41E1F">
        <w:rPr>
          <w:rFonts w:ascii="GHEA Grapalat" w:hAnsi="GHEA Grapalat" w:cs="Sylfaen"/>
          <w:szCs w:val="24"/>
        </w:rPr>
        <w:t xml:space="preserve"> </w:t>
      </w:r>
      <w:r w:rsidRPr="00E41E1F">
        <w:rPr>
          <w:rFonts w:ascii="GHEA Grapalat" w:hAnsi="GHEA Grapalat" w:cs="Sylfaen"/>
          <w:szCs w:val="24"/>
          <w:lang w:val="ru-RU"/>
        </w:rPr>
        <w:t>անդամների</w:t>
      </w:r>
      <w:r w:rsidRPr="00E41E1F">
        <w:rPr>
          <w:rFonts w:ascii="GHEA Grapalat" w:hAnsi="GHEA Grapalat" w:cs="Sylfaen"/>
          <w:szCs w:val="24"/>
        </w:rPr>
        <w:t xml:space="preserve"> </w:t>
      </w:r>
      <w:r w:rsidRPr="00E41E1F">
        <w:rPr>
          <w:rFonts w:ascii="GHEA Grapalat" w:hAnsi="GHEA Grapalat" w:cs="Sylfaen"/>
          <w:szCs w:val="24"/>
          <w:lang w:val="ru-RU"/>
        </w:rPr>
        <w:t>նկատմամբ</w:t>
      </w:r>
      <w:r w:rsidRPr="00E41E1F">
        <w:rPr>
          <w:rFonts w:ascii="GHEA Grapalat" w:hAnsi="GHEA Grapalat" w:cs="Sylfaen"/>
          <w:szCs w:val="24"/>
        </w:rPr>
        <w:t xml:space="preserve"> </w:t>
      </w:r>
      <w:r w:rsidRPr="00E41E1F">
        <w:rPr>
          <w:rFonts w:ascii="GHEA Grapalat" w:hAnsi="GHEA Grapalat" w:cs="Sylfaen"/>
          <w:szCs w:val="24"/>
          <w:lang w:val="ru-RU"/>
        </w:rPr>
        <w:t>կիրառվում</w:t>
      </w:r>
      <w:r w:rsidRPr="00E41E1F">
        <w:rPr>
          <w:rFonts w:ascii="GHEA Grapalat" w:hAnsi="GHEA Grapalat" w:cs="Sylfaen"/>
          <w:szCs w:val="24"/>
        </w:rPr>
        <w:t xml:space="preserve"> </w:t>
      </w:r>
      <w:r w:rsidRPr="00E41E1F">
        <w:rPr>
          <w:rFonts w:ascii="GHEA Grapalat" w:hAnsi="GHEA Grapalat" w:cs="Sylfaen"/>
          <w:szCs w:val="24"/>
          <w:lang w:val="ru-RU"/>
        </w:rPr>
        <w:t>են</w:t>
      </w:r>
      <w:r w:rsidRPr="00E41E1F">
        <w:rPr>
          <w:rFonts w:ascii="GHEA Grapalat" w:hAnsi="GHEA Grapalat" w:cs="Sylfaen"/>
          <w:szCs w:val="24"/>
        </w:rPr>
        <w:t xml:space="preserve"> </w:t>
      </w:r>
      <w:r w:rsidRPr="00E41E1F">
        <w:rPr>
          <w:rFonts w:ascii="GHEA Grapalat" w:hAnsi="GHEA Grapalat" w:cs="Sylfaen"/>
          <w:szCs w:val="24"/>
          <w:lang w:val="ru-RU"/>
        </w:rPr>
        <w:t>պայմանագրով</w:t>
      </w:r>
      <w:r w:rsidRPr="00E41E1F">
        <w:rPr>
          <w:rFonts w:ascii="GHEA Grapalat" w:hAnsi="GHEA Grapalat" w:cs="Sylfaen"/>
          <w:szCs w:val="24"/>
        </w:rPr>
        <w:t xml:space="preserve"> </w:t>
      </w:r>
      <w:r w:rsidRPr="00E41E1F">
        <w:rPr>
          <w:rFonts w:ascii="GHEA Grapalat" w:hAnsi="GHEA Grapalat" w:cs="Sylfaen"/>
          <w:szCs w:val="24"/>
          <w:lang w:val="ru-RU"/>
        </w:rPr>
        <w:t>նախատեսված</w:t>
      </w:r>
      <w:r w:rsidRPr="00E41E1F">
        <w:rPr>
          <w:rFonts w:ascii="GHEA Grapalat" w:hAnsi="GHEA Grapalat" w:cs="Sylfaen"/>
          <w:szCs w:val="24"/>
        </w:rPr>
        <w:t xml:space="preserve"> </w:t>
      </w:r>
      <w:r w:rsidRPr="00E41E1F">
        <w:rPr>
          <w:rFonts w:ascii="GHEA Grapalat" w:hAnsi="GHEA Grapalat" w:cs="Sylfaen"/>
          <w:szCs w:val="24"/>
          <w:lang w:val="ru-RU"/>
        </w:rPr>
        <w:t>պատասխանատվության</w:t>
      </w:r>
      <w:r w:rsidRPr="00E41E1F">
        <w:rPr>
          <w:rFonts w:ascii="GHEA Grapalat" w:hAnsi="GHEA Grapalat" w:cs="Sylfaen"/>
          <w:szCs w:val="24"/>
        </w:rPr>
        <w:t xml:space="preserve"> </w:t>
      </w:r>
      <w:r w:rsidRPr="00E41E1F">
        <w:rPr>
          <w:rFonts w:ascii="GHEA Grapalat" w:hAnsi="GHEA Grapalat" w:cs="Sylfaen"/>
          <w:szCs w:val="24"/>
          <w:lang w:val="ru-RU"/>
        </w:rPr>
        <w:t>միջոցները</w:t>
      </w:r>
      <w:r w:rsidRPr="00E41E1F">
        <w:rPr>
          <w:rFonts w:ascii="GHEA Grapalat" w:hAnsi="GHEA Grapalat" w:cs="Sylfaen"/>
          <w:szCs w:val="24"/>
          <w:lang w:val="hy-AM"/>
        </w:rPr>
        <w:t>:</w:t>
      </w:r>
    </w:p>
    <w:p w14:paraId="577C28C3" w14:textId="108D4F47" w:rsidR="00096865" w:rsidRPr="00F566BF" w:rsidRDefault="002B32D6" w:rsidP="00EF3662">
      <w:pPr>
        <w:jc w:val="center"/>
        <w:rPr>
          <w:rFonts w:ascii="GHEA Grapalat" w:hAnsi="GHEA Grapalat" w:cs="Arial"/>
          <w:b/>
          <w:sz w:val="20"/>
          <w:lang w:val="af-ZA"/>
        </w:rPr>
      </w:pPr>
      <w:r w:rsidRPr="00F566BF">
        <w:rPr>
          <w:rFonts w:ascii="GHEA Grapalat" w:hAnsi="GHEA Grapalat"/>
          <w:b/>
          <w:sz w:val="20"/>
          <w:lang w:val="af-ZA"/>
        </w:rPr>
        <w:t xml:space="preserve">3.  </w:t>
      </w:r>
      <w:r w:rsidRPr="00B6098A">
        <w:rPr>
          <w:rFonts w:ascii="GHEA Grapalat" w:hAnsi="GHEA Grapalat" w:cs="Sylfaen"/>
          <w:b/>
          <w:sz w:val="20"/>
          <w:lang w:val="hy-AM"/>
        </w:rPr>
        <w:t>ՀՐԱՎԵՐԻ</w:t>
      </w:r>
      <w:r w:rsidRPr="00F566BF">
        <w:rPr>
          <w:rFonts w:ascii="GHEA Grapalat" w:hAnsi="GHEA Grapalat" w:cs="Arial"/>
          <w:b/>
          <w:sz w:val="20"/>
          <w:lang w:val="af-ZA"/>
        </w:rPr>
        <w:t xml:space="preserve">  </w:t>
      </w:r>
      <w:r w:rsidRPr="00B6098A">
        <w:rPr>
          <w:rFonts w:ascii="GHEA Grapalat" w:hAnsi="GHEA Grapalat" w:cs="Sylfaen"/>
          <w:b/>
          <w:sz w:val="20"/>
          <w:lang w:val="hy-AM"/>
        </w:rPr>
        <w:t>ՊԱՐԶԱԲԱՆՈՒՄԸ</w:t>
      </w:r>
      <w:r w:rsidRPr="00F566BF">
        <w:rPr>
          <w:rFonts w:ascii="GHEA Grapalat" w:hAnsi="GHEA Grapalat" w:cs="Arial"/>
          <w:b/>
          <w:sz w:val="20"/>
          <w:lang w:val="af-ZA"/>
        </w:rPr>
        <w:t xml:space="preserve">  </w:t>
      </w:r>
      <w:r w:rsidRPr="00B6098A">
        <w:rPr>
          <w:rFonts w:ascii="GHEA Grapalat" w:hAnsi="GHEA Grapalat" w:cs="Arial"/>
          <w:b/>
          <w:sz w:val="20"/>
          <w:lang w:val="hy-AM"/>
        </w:rPr>
        <w:t>ԵՎ</w:t>
      </w:r>
      <w:r w:rsidRPr="00F566BF">
        <w:rPr>
          <w:rFonts w:ascii="GHEA Grapalat" w:hAnsi="GHEA Grapalat" w:cs="Arial"/>
          <w:b/>
          <w:sz w:val="20"/>
          <w:lang w:val="af-ZA"/>
        </w:rPr>
        <w:t xml:space="preserve"> </w:t>
      </w:r>
      <w:r w:rsidRPr="00B6098A">
        <w:rPr>
          <w:rFonts w:ascii="GHEA Grapalat" w:hAnsi="GHEA Grapalat" w:cs="Sylfaen"/>
          <w:b/>
          <w:sz w:val="20"/>
          <w:lang w:val="hy-AM"/>
        </w:rPr>
        <w:t>ՀՐԱՎԵՐՈՒՄ</w:t>
      </w:r>
      <w:r w:rsidRPr="00F566BF">
        <w:rPr>
          <w:rFonts w:ascii="GHEA Grapalat" w:hAnsi="GHEA Grapalat" w:cs="Arial"/>
          <w:b/>
          <w:sz w:val="20"/>
          <w:lang w:val="af-ZA"/>
        </w:rPr>
        <w:t xml:space="preserve"> </w:t>
      </w:r>
      <w:r w:rsidRPr="00B6098A">
        <w:rPr>
          <w:rFonts w:ascii="GHEA Grapalat" w:hAnsi="GHEA Grapalat" w:cs="Sylfaen"/>
          <w:b/>
          <w:sz w:val="20"/>
          <w:lang w:val="hy-AM"/>
        </w:rPr>
        <w:t>ՓՈՓՈԽՈՒԹՅՈՒՆ</w:t>
      </w:r>
      <w:r w:rsidRPr="00F566BF">
        <w:rPr>
          <w:rFonts w:ascii="GHEA Grapalat" w:hAnsi="GHEA Grapalat" w:cs="Arial"/>
          <w:b/>
          <w:sz w:val="20"/>
          <w:lang w:val="af-ZA"/>
        </w:rPr>
        <w:t xml:space="preserve"> </w:t>
      </w:r>
      <w:r w:rsidRPr="00B6098A">
        <w:rPr>
          <w:rFonts w:ascii="GHEA Grapalat" w:hAnsi="GHEA Grapalat" w:cs="Sylfaen"/>
          <w:b/>
          <w:sz w:val="20"/>
          <w:lang w:val="hy-AM"/>
        </w:rPr>
        <w:t>ԿԱՏԱՐԵԼՈՒ</w:t>
      </w:r>
      <w:r w:rsidRPr="00F566BF">
        <w:rPr>
          <w:rFonts w:ascii="GHEA Grapalat" w:hAnsi="GHEA Grapalat" w:cs="Arial"/>
          <w:b/>
          <w:sz w:val="20"/>
          <w:lang w:val="af-ZA"/>
        </w:rPr>
        <w:t xml:space="preserve"> </w:t>
      </w:r>
      <w:r w:rsidRPr="00B6098A">
        <w:rPr>
          <w:rFonts w:ascii="GHEA Grapalat" w:hAnsi="GHEA Grapalat" w:cs="Sylfaen"/>
          <w:b/>
          <w:sz w:val="20"/>
          <w:lang w:val="hy-AM"/>
        </w:rPr>
        <w:t>ԿԱՐԳԸ</w:t>
      </w:r>
      <w:r w:rsidRPr="00F566BF">
        <w:rPr>
          <w:rFonts w:ascii="GHEA Grapalat" w:hAnsi="GHEA Grapalat" w:cs="Arial"/>
          <w:b/>
          <w:sz w:val="20"/>
          <w:lang w:val="af-ZA"/>
        </w:rPr>
        <w:t xml:space="preserve"> </w:t>
      </w:r>
    </w:p>
    <w:p w14:paraId="51349D13" w14:textId="77777777" w:rsidR="00096865" w:rsidRPr="00F566BF" w:rsidRDefault="00096865" w:rsidP="00EF3662">
      <w:pPr>
        <w:jc w:val="center"/>
        <w:rPr>
          <w:rFonts w:ascii="GHEA Grapalat" w:hAnsi="GHEA Grapalat"/>
          <w:b/>
          <w:sz w:val="20"/>
          <w:lang w:val="af-ZA"/>
        </w:rPr>
      </w:pPr>
    </w:p>
    <w:p w14:paraId="6A7AD2BE"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sz w:val="20"/>
          <w:lang w:val="af-ZA"/>
        </w:rPr>
        <w:t xml:space="preserve">3.1 </w:t>
      </w:r>
      <w:proofErr w:type="spellStart"/>
      <w:r w:rsidRPr="00F566BF">
        <w:rPr>
          <w:rFonts w:ascii="GHEA Grapalat" w:hAnsi="GHEA Grapalat" w:cs="Sylfaen"/>
          <w:sz w:val="20"/>
        </w:rPr>
        <w:t>Օրենքի</w:t>
      </w:r>
      <w:proofErr w:type="spellEnd"/>
      <w:r w:rsidRPr="00F566BF">
        <w:rPr>
          <w:rFonts w:ascii="GHEA Grapalat" w:hAnsi="GHEA Grapalat" w:cs="Arial"/>
          <w:sz w:val="20"/>
          <w:lang w:val="af-ZA"/>
        </w:rPr>
        <w:t xml:space="preserve"> 2</w:t>
      </w:r>
      <w:r w:rsidR="00525BD2" w:rsidRPr="00F566BF">
        <w:rPr>
          <w:rFonts w:ascii="GHEA Grapalat" w:hAnsi="GHEA Grapalat" w:cs="Arial"/>
          <w:sz w:val="20"/>
          <w:lang w:val="af-ZA"/>
        </w:rPr>
        <w:t>9</w:t>
      </w:r>
      <w:r w:rsidRPr="00F566BF">
        <w:rPr>
          <w:rFonts w:ascii="GHEA Grapalat" w:hAnsi="GHEA Grapalat" w:cs="Arial"/>
          <w:sz w:val="20"/>
          <w:lang w:val="af-ZA"/>
        </w:rPr>
        <w:t>-</w:t>
      </w:r>
      <w:proofErr w:type="spellStart"/>
      <w:r w:rsidRPr="00F566BF">
        <w:rPr>
          <w:rFonts w:ascii="GHEA Grapalat" w:hAnsi="GHEA Grapalat" w:cs="Sylfaen"/>
          <w:sz w:val="20"/>
        </w:rPr>
        <w:t>րդ</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համաձայն</w:t>
      </w:r>
      <w:proofErr w:type="spellEnd"/>
      <w:r w:rsidRPr="00F566BF">
        <w:rPr>
          <w:rFonts w:ascii="GHEA Grapalat" w:hAnsi="GHEA Grapalat" w:cs="Arial"/>
          <w:sz w:val="20"/>
          <w:lang w:val="af-ZA"/>
        </w:rPr>
        <w:t xml:space="preserve">` </w:t>
      </w:r>
      <w:proofErr w:type="spellStart"/>
      <w:r w:rsidR="00051B7F" w:rsidRPr="00F566BF">
        <w:rPr>
          <w:rFonts w:ascii="GHEA Grapalat" w:hAnsi="GHEA Grapalat" w:cs="Arial"/>
          <w:sz w:val="20"/>
        </w:rPr>
        <w:t>մ</w:t>
      </w:r>
      <w:r w:rsidRPr="00F566BF">
        <w:rPr>
          <w:rFonts w:ascii="GHEA Grapalat" w:hAnsi="GHEA Grapalat" w:cs="Sylfaen"/>
          <w:sz w:val="20"/>
        </w:rPr>
        <w:t>ասնակիցն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իրավունք</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Arial"/>
          <w:sz w:val="20"/>
          <w:lang w:val="af-ZA"/>
        </w:rPr>
        <w:t xml:space="preserve"> </w:t>
      </w:r>
      <w:proofErr w:type="spellStart"/>
      <w:r w:rsidR="00AE4008" w:rsidRPr="00F566BF">
        <w:rPr>
          <w:rFonts w:ascii="GHEA Grapalat" w:hAnsi="GHEA Grapalat" w:cs="Sylfaen"/>
          <w:sz w:val="20"/>
        </w:rPr>
        <w:t>պ</w:t>
      </w:r>
      <w:r w:rsidRPr="00F566BF">
        <w:rPr>
          <w:rFonts w:ascii="GHEA Grapalat" w:hAnsi="GHEA Grapalat" w:cs="Sylfaen"/>
          <w:sz w:val="20"/>
        </w:rPr>
        <w:t>ատվիրատուից</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պահանջել</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պարզաբանում</w:t>
      </w:r>
      <w:proofErr w:type="spellEnd"/>
      <w:r w:rsidR="004D5671" w:rsidRPr="00F566BF">
        <w:rPr>
          <w:rFonts w:ascii="GHEA Grapalat" w:hAnsi="GHEA Grapalat" w:cs="Tahoma"/>
          <w:sz w:val="20"/>
        </w:rPr>
        <w:t>։</w:t>
      </w:r>
    </w:p>
    <w:p w14:paraId="04F3B1FF" w14:textId="77777777" w:rsidR="00096865" w:rsidRPr="00F566BF" w:rsidRDefault="00096865" w:rsidP="00EF3662">
      <w:pPr>
        <w:autoSpaceDE w:val="0"/>
        <w:autoSpaceDN w:val="0"/>
        <w:adjustRightInd w:val="0"/>
        <w:ind w:firstLine="567"/>
        <w:jc w:val="both"/>
        <w:rPr>
          <w:rFonts w:ascii="GHEA Grapalat" w:hAnsi="GHEA Grapalat"/>
          <w:sz w:val="20"/>
          <w:lang w:val="af-ZA"/>
        </w:rPr>
      </w:pPr>
      <w:proofErr w:type="spellStart"/>
      <w:r w:rsidRPr="00F566BF">
        <w:rPr>
          <w:rFonts w:ascii="GHEA Grapalat" w:hAnsi="GHEA Grapalat" w:cs="Sylfaen"/>
          <w:sz w:val="20"/>
        </w:rPr>
        <w:t>Մասնակիցն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իրավունք</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լրանալուց</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առնվազն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հինգ</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օրացուցային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օր</w:t>
      </w:r>
      <w:proofErr w:type="spellEnd"/>
      <w:r w:rsidR="002B5F87" w:rsidRPr="00F566BF">
        <w:rPr>
          <w:rFonts w:ascii="GHEA Grapalat" w:hAnsi="GHEA Grapalat" w:cs="Sylfaen"/>
          <w:sz w:val="20"/>
          <w:lang w:val="af-ZA"/>
        </w:rPr>
        <w:t xml:space="preserve"> </w:t>
      </w:r>
      <w:proofErr w:type="spellStart"/>
      <w:r w:rsidRPr="00F566BF">
        <w:rPr>
          <w:rFonts w:ascii="GHEA Grapalat" w:hAnsi="GHEA Grapalat" w:cs="Sylfaen"/>
          <w:sz w:val="20"/>
        </w:rPr>
        <w:t>առաջ</w:t>
      </w:r>
      <w:proofErr w:type="spellEnd"/>
      <w:r w:rsidRPr="00F566BF">
        <w:rPr>
          <w:rFonts w:ascii="GHEA Grapalat" w:hAnsi="GHEA Grapalat" w:cs="Arial"/>
          <w:sz w:val="20"/>
          <w:lang w:val="af-ZA"/>
        </w:rPr>
        <w:t xml:space="preserve"> </w:t>
      </w:r>
      <w:proofErr w:type="spellStart"/>
      <w:r w:rsidR="00965B76" w:rsidRPr="00F566BF">
        <w:rPr>
          <w:rFonts w:ascii="GHEA Grapalat" w:hAnsi="GHEA Grapalat" w:cs="Arial"/>
          <w:sz w:val="20"/>
        </w:rPr>
        <w:t>համակարգի</w:t>
      </w:r>
      <w:proofErr w:type="spellEnd"/>
      <w:r w:rsidR="00965B76" w:rsidRPr="00F566BF">
        <w:rPr>
          <w:rFonts w:ascii="GHEA Grapalat" w:hAnsi="GHEA Grapalat" w:cs="Arial"/>
          <w:sz w:val="20"/>
          <w:lang w:val="af-ZA"/>
        </w:rPr>
        <w:t xml:space="preserve"> </w:t>
      </w:r>
      <w:proofErr w:type="spellStart"/>
      <w:r w:rsidR="00965B76" w:rsidRPr="00F566BF">
        <w:rPr>
          <w:rFonts w:ascii="GHEA Grapalat" w:hAnsi="GHEA Grapalat" w:cs="Arial"/>
          <w:sz w:val="20"/>
        </w:rPr>
        <w:t>միջոցով</w:t>
      </w:r>
      <w:proofErr w:type="spellEnd"/>
      <w:r w:rsidR="00965B76" w:rsidRPr="00F566BF">
        <w:rPr>
          <w:rFonts w:ascii="GHEA Grapalat" w:hAnsi="GHEA Grapalat" w:cs="Arial"/>
          <w:sz w:val="20"/>
          <w:lang w:val="af-ZA"/>
        </w:rPr>
        <w:t xml:space="preserve"> </w:t>
      </w:r>
      <w:proofErr w:type="spellStart"/>
      <w:r w:rsidR="000946A3" w:rsidRPr="00F566BF">
        <w:rPr>
          <w:rFonts w:ascii="GHEA Grapalat" w:hAnsi="GHEA Grapalat" w:cs="Sylfaen"/>
          <w:sz w:val="20"/>
        </w:rPr>
        <w:t>հանձնաժողովից</w:t>
      </w:r>
      <w:proofErr w:type="spellEnd"/>
      <w:r w:rsidR="000946A3"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պահանջելու</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պարզաբանում</w:t>
      </w:r>
      <w:proofErr w:type="spellEnd"/>
      <w:r w:rsidR="004D5671" w:rsidRPr="00F566BF">
        <w:rPr>
          <w:rFonts w:ascii="GHEA Grapalat" w:hAnsi="GHEA Grapalat" w:cs="Tahoma"/>
          <w:sz w:val="20"/>
        </w:rPr>
        <w:t>։</w:t>
      </w:r>
      <w:r w:rsidRPr="00F566BF">
        <w:rPr>
          <w:rFonts w:ascii="GHEA Grapalat" w:hAnsi="GHEA Grapalat"/>
          <w:sz w:val="20"/>
          <w:lang w:val="af-ZA"/>
        </w:rPr>
        <w:t xml:space="preserve"> </w:t>
      </w:r>
      <w:proofErr w:type="spellStart"/>
      <w:r w:rsidR="000946A3" w:rsidRPr="00F566BF">
        <w:rPr>
          <w:rFonts w:ascii="GHEA Grapalat" w:hAnsi="GHEA Grapalat"/>
          <w:sz w:val="20"/>
        </w:rPr>
        <w:t>Հանձնաժողովը</w:t>
      </w:r>
      <w:proofErr w:type="spellEnd"/>
      <w:r w:rsidR="000946A3" w:rsidRPr="00F566BF">
        <w:rPr>
          <w:rFonts w:ascii="GHEA Grapalat" w:hAnsi="GHEA Grapalat"/>
          <w:sz w:val="20"/>
          <w:lang w:val="af-ZA"/>
        </w:rPr>
        <w:t xml:space="preserve"> </w:t>
      </w:r>
      <w:proofErr w:type="spellStart"/>
      <w:r w:rsidR="000946A3" w:rsidRPr="00F566BF">
        <w:rPr>
          <w:rFonts w:ascii="GHEA Grapalat" w:hAnsi="GHEA Grapalat" w:cs="Sylfaen"/>
          <w:sz w:val="20"/>
        </w:rPr>
        <w:t>հարցումը</w:t>
      </w:r>
      <w:proofErr w:type="spellEnd"/>
      <w:r w:rsidR="000946A3" w:rsidRPr="00F566BF">
        <w:rPr>
          <w:rFonts w:ascii="GHEA Grapalat" w:hAnsi="GHEA Grapalat" w:cs="Arial"/>
          <w:sz w:val="20"/>
          <w:lang w:val="af-ZA"/>
        </w:rPr>
        <w:t xml:space="preserve"> </w:t>
      </w:r>
      <w:proofErr w:type="spellStart"/>
      <w:r w:rsidRPr="00F566BF">
        <w:rPr>
          <w:rFonts w:ascii="GHEA Grapalat" w:hAnsi="GHEA Grapalat" w:cs="Sylfaen"/>
          <w:sz w:val="20"/>
        </w:rPr>
        <w:t>կատարած</w:t>
      </w:r>
      <w:proofErr w:type="spellEnd"/>
      <w:r w:rsidRPr="00F566BF">
        <w:rPr>
          <w:rFonts w:ascii="GHEA Grapalat" w:hAnsi="GHEA Grapalat" w:cs="Arial"/>
          <w:sz w:val="20"/>
          <w:lang w:val="af-ZA"/>
        </w:rPr>
        <w:t xml:space="preserve"> </w:t>
      </w:r>
      <w:proofErr w:type="spellStart"/>
      <w:r w:rsidR="000946A3" w:rsidRPr="00F566BF">
        <w:rPr>
          <w:rFonts w:ascii="GHEA Grapalat" w:hAnsi="GHEA Grapalat" w:cs="Arial"/>
          <w:sz w:val="20"/>
        </w:rPr>
        <w:t>մ</w:t>
      </w:r>
      <w:r w:rsidR="000946A3" w:rsidRPr="00F566BF">
        <w:rPr>
          <w:rFonts w:ascii="GHEA Grapalat" w:hAnsi="GHEA Grapalat" w:cs="Sylfaen"/>
          <w:sz w:val="20"/>
        </w:rPr>
        <w:t>ասնակցին</w:t>
      </w:r>
      <w:proofErr w:type="spellEnd"/>
      <w:r w:rsidR="000946A3" w:rsidRPr="00F566BF">
        <w:rPr>
          <w:rFonts w:ascii="GHEA Grapalat" w:hAnsi="GHEA Grapalat" w:cs="Arial"/>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տրամադրում</w:t>
      </w:r>
      <w:proofErr w:type="spellEnd"/>
      <w:r w:rsidRPr="00F566BF">
        <w:rPr>
          <w:rFonts w:ascii="GHEA Grapalat" w:hAnsi="GHEA Grapalat" w:cs="Arial"/>
          <w:sz w:val="20"/>
          <w:lang w:val="af-ZA"/>
        </w:rPr>
        <w:t xml:space="preserve"> </w:t>
      </w:r>
      <w:r w:rsidRPr="00F566BF">
        <w:rPr>
          <w:rFonts w:ascii="GHEA Grapalat" w:hAnsi="GHEA Grapalat" w:cs="Sylfaen"/>
          <w:sz w:val="20"/>
        </w:rPr>
        <w:t>է</w:t>
      </w:r>
      <w:r w:rsidR="00A93710" w:rsidRPr="00F566BF">
        <w:rPr>
          <w:rFonts w:ascii="GHEA Grapalat" w:hAnsi="GHEA Grapalat" w:cs="Sylfaen"/>
          <w:sz w:val="20"/>
          <w:lang w:val="af-ZA"/>
        </w:rPr>
        <w:t xml:space="preserve"> </w:t>
      </w:r>
      <w:proofErr w:type="spellStart"/>
      <w:r w:rsidR="00926875" w:rsidRPr="00F566BF">
        <w:rPr>
          <w:rFonts w:ascii="GHEA Grapalat" w:hAnsi="GHEA Grapalat" w:cs="Sylfaen"/>
          <w:sz w:val="20"/>
        </w:rPr>
        <w:t>համակարգի</w:t>
      </w:r>
      <w:proofErr w:type="spellEnd"/>
      <w:r w:rsidR="00926875" w:rsidRPr="00F566BF">
        <w:rPr>
          <w:rFonts w:ascii="GHEA Grapalat" w:hAnsi="GHEA Grapalat" w:cs="Sylfaen"/>
          <w:sz w:val="20"/>
          <w:lang w:val="af-ZA"/>
        </w:rPr>
        <w:t xml:space="preserve"> </w:t>
      </w:r>
      <w:proofErr w:type="spellStart"/>
      <w:r w:rsidR="00926875" w:rsidRPr="00F566BF">
        <w:rPr>
          <w:rFonts w:ascii="GHEA Grapalat" w:hAnsi="GHEA Grapalat" w:cs="Sylfaen"/>
          <w:sz w:val="20"/>
        </w:rPr>
        <w:t>միջոցով</w:t>
      </w:r>
      <w:proofErr w:type="spellEnd"/>
      <w:r w:rsidR="00926875" w:rsidRPr="00F566BF">
        <w:rPr>
          <w:rFonts w:ascii="GHEA Grapalat" w:hAnsi="GHEA Grapalat" w:cs="Sylfaen"/>
          <w:sz w:val="20"/>
          <w:lang w:val="af-ZA"/>
        </w:rPr>
        <w:t xml:space="preserve">` </w:t>
      </w:r>
      <w:proofErr w:type="spellStart"/>
      <w:r w:rsidRPr="00F566BF">
        <w:rPr>
          <w:rFonts w:ascii="GHEA Grapalat" w:hAnsi="GHEA Grapalat" w:cs="Sylfaen"/>
          <w:sz w:val="20"/>
        </w:rPr>
        <w:t>հարցում</w:t>
      </w:r>
      <w:r w:rsidR="000946A3" w:rsidRPr="00F566BF">
        <w:rPr>
          <w:rFonts w:ascii="GHEA Grapalat" w:hAnsi="GHEA Grapalat" w:cs="Sylfaen"/>
          <w:sz w:val="20"/>
        </w:rPr>
        <w:t>ը</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ստանալու</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օրվան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հաջորդող</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եր</w:t>
      </w:r>
      <w:r w:rsidR="00A93710" w:rsidRPr="00F566BF">
        <w:rPr>
          <w:rFonts w:ascii="GHEA Grapalat" w:hAnsi="GHEA Grapalat" w:cs="Sylfaen"/>
          <w:sz w:val="20"/>
        </w:rPr>
        <w:t>կու</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օրացուցային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օրվա</w:t>
      </w:r>
      <w:proofErr w:type="spellEnd"/>
      <w:r w:rsidRPr="00F566BF">
        <w:rPr>
          <w:rFonts w:ascii="GHEA Grapalat" w:hAnsi="GHEA Grapalat" w:cs="Arial"/>
          <w:sz w:val="20"/>
          <w:lang w:val="af-ZA"/>
        </w:rPr>
        <w:t xml:space="preserve"> </w:t>
      </w:r>
      <w:r w:rsidRPr="00F566BF">
        <w:rPr>
          <w:rFonts w:ascii="GHEA Grapalat" w:hAnsi="GHEA Grapalat" w:cs="Sylfaen"/>
          <w:sz w:val="20"/>
        </w:rPr>
        <w:t>ընթացքում</w:t>
      </w:r>
      <w:r w:rsidR="004D5671" w:rsidRPr="00F566BF">
        <w:rPr>
          <w:rFonts w:ascii="GHEA Grapalat" w:hAnsi="GHEA Grapalat" w:cs="Tahoma"/>
          <w:sz w:val="20"/>
        </w:rPr>
        <w:t>։</w:t>
      </w:r>
      <w:r w:rsidR="004611BA">
        <w:rPr>
          <w:rFonts w:ascii="GHEA Grapalat" w:hAnsi="GHEA Grapalat" w:cs="Tahoma"/>
          <w:sz w:val="20"/>
          <w:vertAlign w:val="superscript"/>
        </w:rPr>
        <w:t>5</w:t>
      </w:r>
      <w:r w:rsidR="00781688" w:rsidRPr="00F566BF">
        <w:rPr>
          <w:rFonts w:ascii="GHEA Grapalat" w:hAnsi="GHEA Grapalat" w:cs="Tahoma"/>
          <w:sz w:val="20"/>
          <w:lang w:val="af-ZA"/>
        </w:rPr>
        <w:t xml:space="preserve"> </w:t>
      </w:r>
      <w:r w:rsidRPr="00F566BF">
        <w:rPr>
          <w:rFonts w:ascii="GHEA Grapalat" w:hAnsi="GHEA Grapalat"/>
          <w:sz w:val="20"/>
          <w:lang w:val="af-ZA"/>
        </w:rPr>
        <w:t xml:space="preserve"> </w:t>
      </w:r>
    </w:p>
    <w:p w14:paraId="1400377D" w14:textId="77777777" w:rsidR="00096865" w:rsidRPr="00F566BF" w:rsidRDefault="00096865" w:rsidP="00EF3662">
      <w:pPr>
        <w:ind w:firstLine="567"/>
        <w:jc w:val="both"/>
        <w:rPr>
          <w:rFonts w:ascii="GHEA Grapalat" w:hAnsi="GHEA Grapalat"/>
          <w:sz w:val="20"/>
          <w:szCs w:val="20"/>
          <w:lang w:val="af-ZA"/>
        </w:rPr>
      </w:pPr>
      <w:r w:rsidRPr="00F566BF">
        <w:rPr>
          <w:rFonts w:ascii="GHEA Grapalat" w:hAnsi="GHEA Grapalat"/>
          <w:sz w:val="20"/>
          <w:lang w:val="af-ZA"/>
        </w:rPr>
        <w:t xml:space="preserve">3.2 </w:t>
      </w:r>
      <w:proofErr w:type="spellStart"/>
      <w:r w:rsidRPr="00F566BF">
        <w:rPr>
          <w:rFonts w:ascii="GHEA Grapalat" w:hAnsi="GHEA Grapalat" w:cs="Sylfaen"/>
          <w:sz w:val="20"/>
        </w:rPr>
        <w:t>Հարցման</w:t>
      </w:r>
      <w:proofErr w:type="spellEnd"/>
      <w:r w:rsidRPr="00F566BF">
        <w:rPr>
          <w:rFonts w:ascii="GHEA Grapalat" w:hAnsi="GHEA Grapalat" w:cs="Arial"/>
          <w:sz w:val="20"/>
          <w:lang w:val="af-ZA"/>
        </w:rPr>
        <w:t xml:space="preserve"> </w:t>
      </w:r>
      <w:r w:rsidRPr="00F566BF">
        <w:rPr>
          <w:rFonts w:ascii="GHEA Grapalat" w:hAnsi="GHEA Grapalat" w:cs="Sylfaen"/>
          <w:sz w:val="20"/>
        </w:rPr>
        <w:t>և</w:t>
      </w:r>
      <w:r w:rsidRPr="00F566BF">
        <w:rPr>
          <w:rFonts w:ascii="GHEA Grapalat" w:hAnsi="GHEA Grapalat" w:cs="Arial"/>
          <w:sz w:val="20"/>
          <w:lang w:val="af-ZA"/>
        </w:rPr>
        <w:t xml:space="preserve"> </w:t>
      </w:r>
      <w:proofErr w:type="spellStart"/>
      <w:r w:rsidRPr="00F566BF">
        <w:rPr>
          <w:rFonts w:ascii="GHEA Grapalat" w:hAnsi="GHEA Grapalat" w:cs="Sylfaen"/>
          <w:sz w:val="20"/>
        </w:rPr>
        <w:t>պարզաբանումների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բովանդակության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հայտարարությունը</w:t>
      </w:r>
      <w:proofErr w:type="spellEnd"/>
      <w:r w:rsidRPr="00F566BF">
        <w:rPr>
          <w:rFonts w:ascii="GHEA Grapalat" w:hAnsi="GHEA Grapalat" w:cs="Arial"/>
          <w:sz w:val="20"/>
          <w:lang w:val="af-ZA"/>
        </w:rPr>
        <w:t xml:space="preserve"> </w:t>
      </w:r>
      <w:proofErr w:type="spellStart"/>
      <w:r w:rsidR="00781688" w:rsidRPr="00F566BF">
        <w:rPr>
          <w:rFonts w:ascii="GHEA Grapalat" w:hAnsi="GHEA Grapalat" w:cs="Arial"/>
          <w:sz w:val="20"/>
        </w:rPr>
        <w:t>պարզաբանումը</w:t>
      </w:r>
      <w:proofErr w:type="spellEnd"/>
      <w:r w:rsidR="00781688" w:rsidRPr="00F566BF">
        <w:rPr>
          <w:rFonts w:ascii="GHEA Grapalat" w:hAnsi="GHEA Grapalat" w:cs="Arial"/>
          <w:sz w:val="20"/>
          <w:lang w:val="af-ZA"/>
        </w:rPr>
        <w:t xml:space="preserve"> </w:t>
      </w:r>
      <w:proofErr w:type="spellStart"/>
      <w:r w:rsidR="00781688" w:rsidRPr="00F566BF">
        <w:rPr>
          <w:rFonts w:ascii="GHEA Grapalat" w:hAnsi="GHEA Grapalat" w:cs="Arial"/>
          <w:sz w:val="20"/>
        </w:rPr>
        <w:t>տրամադրելու</w:t>
      </w:r>
      <w:proofErr w:type="spellEnd"/>
      <w:r w:rsidR="00781688" w:rsidRPr="00F566BF">
        <w:rPr>
          <w:rFonts w:ascii="GHEA Grapalat" w:hAnsi="GHEA Grapalat" w:cs="Arial"/>
          <w:sz w:val="20"/>
          <w:lang w:val="af-ZA"/>
        </w:rPr>
        <w:t xml:space="preserve"> </w:t>
      </w:r>
      <w:proofErr w:type="spellStart"/>
      <w:r w:rsidR="00781688" w:rsidRPr="00F566BF">
        <w:rPr>
          <w:rFonts w:ascii="GHEA Grapalat" w:hAnsi="GHEA Grapalat" w:cs="Arial"/>
          <w:sz w:val="20"/>
        </w:rPr>
        <w:t>օրը</w:t>
      </w:r>
      <w:proofErr w:type="spellEnd"/>
      <w:r w:rsidR="00781688" w:rsidRPr="00F566BF">
        <w:rPr>
          <w:rFonts w:ascii="GHEA Grapalat" w:hAnsi="GHEA Grapalat" w:cs="Arial"/>
          <w:sz w:val="20"/>
          <w:lang w:val="af-ZA"/>
        </w:rPr>
        <w:t xml:space="preserve"> </w:t>
      </w:r>
      <w:proofErr w:type="spellStart"/>
      <w:r w:rsidRPr="00F566BF">
        <w:rPr>
          <w:rFonts w:ascii="GHEA Grapalat" w:hAnsi="GHEA Grapalat" w:cs="Sylfaen"/>
          <w:sz w:val="20"/>
        </w:rPr>
        <w:t>հրապարակվում</w:t>
      </w:r>
      <w:proofErr w:type="spellEnd"/>
      <w:r w:rsidRPr="00F566BF">
        <w:rPr>
          <w:rFonts w:ascii="GHEA Grapalat" w:hAnsi="GHEA Grapalat" w:cs="Arial"/>
          <w:sz w:val="20"/>
          <w:lang w:val="af-ZA"/>
        </w:rPr>
        <w:t xml:space="preserve"> </w:t>
      </w:r>
      <w:r w:rsidRPr="00F566BF">
        <w:rPr>
          <w:rFonts w:ascii="GHEA Grapalat" w:hAnsi="GHEA Grapalat" w:cs="Sylfaen"/>
          <w:sz w:val="20"/>
        </w:rPr>
        <w:t>է</w:t>
      </w:r>
      <w:r w:rsidRPr="00F566BF">
        <w:rPr>
          <w:rFonts w:ascii="GHEA Grapalat" w:hAnsi="GHEA Grapalat" w:cs="Arial"/>
          <w:sz w:val="20"/>
          <w:lang w:val="af-ZA"/>
        </w:rPr>
        <w:t xml:space="preserve"> </w:t>
      </w:r>
      <w:proofErr w:type="spellStart"/>
      <w:r w:rsidR="00781688" w:rsidRPr="00F566BF">
        <w:rPr>
          <w:rFonts w:ascii="GHEA Grapalat" w:hAnsi="GHEA Grapalat" w:cs="Arial"/>
          <w:sz w:val="20"/>
        </w:rPr>
        <w:t>համակարգում</w:t>
      </w:r>
      <w:proofErr w:type="spellEnd"/>
      <w:r w:rsidR="00781688" w:rsidRPr="00F566BF">
        <w:rPr>
          <w:rFonts w:ascii="GHEA Grapalat" w:hAnsi="GHEA Grapalat" w:cs="Arial"/>
          <w:sz w:val="20"/>
          <w:lang w:val="af-ZA"/>
        </w:rPr>
        <w:t xml:space="preserve"> </w:t>
      </w:r>
      <w:r w:rsidR="00781688" w:rsidRPr="00F566BF">
        <w:rPr>
          <w:rFonts w:ascii="GHEA Grapalat" w:hAnsi="GHEA Grapalat" w:cs="Arial"/>
          <w:sz w:val="20"/>
        </w:rPr>
        <w:t>և</w:t>
      </w:r>
      <w:r w:rsidR="00781688" w:rsidRPr="00F566BF">
        <w:rPr>
          <w:rFonts w:ascii="GHEA Grapalat" w:hAnsi="GHEA Grapalat" w:cs="Arial"/>
          <w:sz w:val="20"/>
          <w:lang w:val="af-ZA"/>
        </w:rPr>
        <w:t xml:space="preserve"> </w:t>
      </w:r>
      <w:r w:rsidR="00757A3F" w:rsidRPr="00F566BF">
        <w:rPr>
          <w:rFonts w:ascii="GHEA Grapalat" w:hAnsi="GHEA Grapalat" w:cs="Sylfaen"/>
          <w:sz w:val="20"/>
          <w:lang w:val="af-ZA"/>
        </w:rPr>
        <w:t xml:space="preserve">www.procurement.am </w:t>
      </w:r>
      <w:r w:rsidR="00757A3F" w:rsidRPr="00F566BF">
        <w:rPr>
          <w:rFonts w:ascii="GHEA Grapalat" w:hAnsi="GHEA Grapalat" w:cs="Sylfaen"/>
          <w:sz w:val="20"/>
          <w:lang w:val="ru-RU"/>
        </w:rPr>
        <w:t>հասցեով</w:t>
      </w:r>
      <w:r w:rsidR="00757A3F" w:rsidRPr="00F566BF">
        <w:rPr>
          <w:rFonts w:ascii="GHEA Grapalat" w:hAnsi="GHEA Grapalat" w:cs="Sylfaen"/>
          <w:sz w:val="20"/>
          <w:lang w:val="af-ZA"/>
        </w:rPr>
        <w:t xml:space="preserve"> </w:t>
      </w:r>
      <w:proofErr w:type="spellStart"/>
      <w:r w:rsidR="00757A3F" w:rsidRPr="00F566BF">
        <w:rPr>
          <w:rFonts w:ascii="GHEA Grapalat" w:hAnsi="GHEA Grapalat" w:cs="Sylfaen"/>
          <w:sz w:val="20"/>
        </w:rPr>
        <w:t>գործող</w:t>
      </w:r>
      <w:proofErr w:type="spellEnd"/>
      <w:r w:rsidR="00757A3F" w:rsidRPr="00F566BF">
        <w:rPr>
          <w:rFonts w:ascii="GHEA Grapalat" w:hAnsi="GHEA Grapalat" w:cs="Sylfaen"/>
          <w:sz w:val="20"/>
          <w:lang w:val="af-ZA"/>
        </w:rPr>
        <w:t xml:space="preserve"> </w:t>
      </w:r>
      <w:r w:rsidR="00757A3F" w:rsidRPr="00F566BF">
        <w:rPr>
          <w:rFonts w:ascii="GHEA Grapalat" w:hAnsi="GHEA Grapalat" w:cs="Sylfaen"/>
          <w:sz w:val="20"/>
          <w:lang w:val="ru-RU"/>
        </w:rPr>
        <w:t>տեղեկագր</w:t>
      </w:r>
      <w:r w:rsidR="009A73D5" w:rsidRPr="00F566BF">
        <w:rPr>
          <w:rFonts w:ascii="GHEA Grapalat" w:hAnsi="GHEA Grapalat" w:cs="Sylfaen"/>
          <w:sz w:val="20"/>
        </w:rPr>
        <w:t>ի</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այսուհետ</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տեղեկագիր</w:t>
      </w:r>
      <w:r w:rsidR="009A73D5" w:rsidRPr="00F566BF">
        <w:rPr>
          <w:rFonts w:ascii="GHEA Grapalat" w:hAnsi="GHEA Grapalat" w:cs="Sylfaen"/>
          <w:sz w:val="20"/>
          <w:lang w:val="af-ZA"/>
        </w:rPr>
        <w:t xml:space="preserve">) </w:t>
      </w:r>
      <w:r w:rsidR="001C76F7" w:rsidRPr="00F566BF">
        <w:rPr>
          <w:rFonts w:ascii="GHEA Grapalat" w:hAnsi="GHEA Grapalat"/>
          <w:lang w:val="af-ZA"/>
        </w:rPr>
        <w:t>«</w:t>
      </w:r>
      <w:proofErr w:type="spellStart"/>
      <w:r w:rsidR="00051B7F" w:rsidRPr="00F566BF">
        <w:rPr>
          <w:rFonts w:ascii="GHEA Grapalat" w:hAnsi="GHEA Grapalat" w:cs="Sylfaen"/>
          <w:sz w:val="20"/>
        </w:rPr>
        <w:t>Գնումների</w:t>
      </w:r>
      <w:proofErr w:type="spellEnd"/>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հայտարարություններ</w:t>
      </w:r>
      <w:proofErr w:type="spellEnd"/>
      <w:r w:rsidR="001C76F7" w:rsidRPr="00F566BF">
        <w:rPr>
          <w:rFonts w:ascii="GHEA Grapalat" w:hAnsi="GHEA Grapalat"/>
          <w:lang w:val="af-ZA"/>
        </w:rPr>
        <w:t>»</w:t>
      </w:r>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բաժնի</w:t>
      </w:r>
      <w:proofErr w:type="spellEnd"/>
      <w:r w:rsidR="00051B7F" w:rsidRPr="00F566BF">
        <w:rPr>
          <w:rFonts w:ascii="GHEA Grapalat" w:hAnsi="GHEA Grapalat" w:cs="Sylfaen"/>
          <w:sz w:val="20"/>
          <w:lang w:val="af-ZA"/>
        </w:rPr>
        <w:t xml:space="preserve"> </w:t>
      </w:r>
      <w:r w:rsidR="001C76F7" w:rsidRPr="00F566BF">
        <w:rPr>
          <w:rFonts w:ascii="GHEA Grapalat" w:hAnsi="GHEA Grapalat"/>
          <w:lang w:val="af-ZA"/>
        </w:rPr>
        <w:t>«</w:t>
      </w:r>
      <w:proofErr w:type="spellStart"/>
      <w:r w:rsidR="00051B7F" w:rsidRPr="00F566BF">
        <w:rPr>
          <w:rFonts w:ascii="GHEA Grapalat" w:hAnsi="GHEA Grapalat" w:cs="Sylfaen"/>
          <w:sz w:val="20"/>
        </w:rPr>
        <w:t>Հրավերների</w:t>
      </w:r>
      <w:proofErr w:type="spellEnd"/>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պարզաբանումների</w:t>
      </w:r>
      <w:proofErr w:type="spellEnd"/>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վերաբերյալ</w:t>
      </w:r>
      <w:proofErr w:type="spellEnd"/>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հայտարարություններ</w:t>
      </w:r>
      <w:proofErr w:type="spellEnd"/>
      <w:r w:rsidR="001C76F7" w:rsidRPr="00F566BF">
        <w:rPr>
          <w:rFonts w:ascii="GHEA Grapalat" w:hAnsi="GHEA Grapalat"/>
          <w:lang w:val="af-ZA"/>
        </w:rPr>
        <w:t>»</w:t>
      </w:r>
      <w:r w:rsidR="00051B7F" w:rsidRPr="00F566BF">
        <w:rPr>
          <w:rFonts w:ascii="GHEA Grapalat" w:hAnsi="GHEA Grapalat" w:cs="Sylfaen"/>
          <w:sz w:val="20"/>
          <w:lang w:val="af-ZA"/>
        </w:rPr>
        <w:t xml:space="preserve"> </w:t>
      </w:r>
      <w:proofErr w:type="spellStart"/>
      <w:r w:rsidR="00051B7F" w:rsidRPr="00F566BF">
        <w:rPr>
          <w:rFonts w:ascii="GHEA Grapalat" w:hAnsi="GHEA Grapalat" w:cs="Sylfaen"/>
          <w:sz w:val="20"/>
        </w:rPr>
        <w:t>ենթաբա</w:t>
      </w:r>
      <w:r w:rsidR="009A73D5" w:rsidRPr="00F566BF">
        <w:rPr>
          <w:rFonts w:ascii="GHEA Grapalat" w:hAnsi="GHEA Grapalat" w:cs="Sylfaen"/>
          <w:sz w:val="20"/>
        </w:rPr>
        <w:t>բաժնում</w:t>
      </w:r>
      <w:proofErr w:type="spellEnd"/>
      <w:r w:rsidR="00781688" w:rsidRPr="00F566BF">
        <w:rPr>
          <w:rFonts w:ascii="GHEA Grapalat" w:hAnsi="GHEA Grapalat" w:cs="Sylfaen"/>
          <w:sz w:val="20"/>
          <w:lang w:val="af-ZA"/>
        </w:rPr>
        <w:t>`</w:t>
      </w:r>
      <w:r w:rsidR="009A73D5" w:rsidRPr="00F566BF">
        <w:rPr>
          <w:rFonts w:ascii="GHEA Grapalat" w:hAnsi="GHEA Grapalat" w:cs="Sylfaen"/>
          <w:sz w:val="20"/>
          <w:lang w:val="af-ZA"/>
        </w:rPr>
        <w:t xml:space="preserve"> </w:t>
      </w:r>
      <w:proofErr w:type="spellStart"/>
      <w:r w:rsidRPr="00F566BF">
        <w:rPr>
          <w:rFonts w:ascii="GHEA Grapalat" w:hAnsi="GHEA Grapalat" w:cs="Sylfaen"/>
          <w:sz w:val="20"/>
        </w:rPr>
        <w:t>առանց</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նշելու</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հարցումը</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կատարած</w:t>
      </w:r>
      <w:proofErr w:type="spellEnd"/>
      <w:r w:rsidRPr="00F566BF">
        <w:rPr>
          <w:rFonts w:ascii="GHEA Grapalat" w:hAnsi="GHEA Grapalat" w:cs="Arial"/>
          <w:sz w:val="20"/>
          <w:lang w:val="af-ZA"/>
        </w:rPr>
        <w:t xml:space="preserve"> </w:t>
      </w:r>
      <w:proofErr w:type="spellStart"/>
      <w:r w:rsidR="00051B7F" w:rsidRPr="00F566BF">
        <w:rPr>
          <w:rFonts w:ascii="GHEA Grapalat" w:hAnsi="GHEA Grapalat" w:cs="Arial"/>
          <w:sz w:val="20"/>
        </w:rPr>
        <w:t>մ</w:t>
      </w:r>
      <w:r w:rsidRPr="00F566BF">
        <w:rPr>
          <w:rFonts w:ascii="GHEA Grapalat" w:hAnsi="GHEA Grapalat" w:cs="Sylfaen"/>
          <w:sz w:val="20"/>
        </w:rPr>
        <w:t>ասնակցի</w:t>
      </w:r>
      <w:proofErr w:type="spellEnd"/>
      <w:r w:rsidRPr="00F566BF">
        <w:rPr>
          <w:rFonts w:ascii="GHEA Grapalat" w:hAnsi="GHEA Grapalat" w:cs="Arial"/>
          <w:sz w:val="20"/>
          <w:lang w:val="af-ZA"/>
        </w:rPr>
        <w:t xml:space="preserve"> </w:t>
      </w:r>
      <w:proofErr w:type="spellStart"/>
      <w:r w:rsidRPr="00F566BF">
        <w:rPr>
          <w:rFonts w:ascii="GHEA Grapalat" w:hAnsi="GHEA Grapalat" w:cs="Sylfaen"/>
          <w:sz w:val="20"/>
        </w:rPr>
        <w:t>տվյալները</w:t>
      </w:r>
      <w:proofErr w:type="spellEnd"/>
      <w:r w:rsidR="004D5671" w:rsidRPr="00F566BF">
        <w:rPr>
          <w:rFonts w:ascii="GHEA Grapalat" w:hAnsi="GHEA Grapalat" w:cs="Tahoma"/>
          <w:sz w:val="20"/>
        </w:rPr>
        <w:t>։</w:t>
      </w:r>
      <w:r w:rsidR="00A93710" w:rsidRPr="00F566BF">
        <w:rPr>
          <w:rFonts w:ascii="GHEA Grapalat" w:hAnsi="GHEA Grapalat" w:cs="Tahoma"/>
          <w:sz w:val="20"/>
          <w:lang w:val="af-ZA"/>
        </w:rPr>
        <w:t xml:space="preserve"> </w:t>
      </w:r>
    </w:p>
    <w:p w14:paraId="675D848F" w14:textId="77777777" w:rsidR="00096865" w:rsidRPr="00F566BF" w:rsidRDefault="00096865" w:rsidP="00EF3662">
      <w:pPr>
        <w:autoSpaceDE w:val="0"/>
        <w:autoSpaceDN w:val="0"/>
        <w:adjustRightInd w:val="0"/>
        <w:ind w:firstLine="567"/>
        <w:jc w:val="both"/>
        <w:rPr>
          <w:rFonts w:ascii="GHEA Grapalat" w:hAnsi="GHEA Grapalat" w:cs="Arial Unicode"/>
          <w:sz w:val="20"/>
          <w:lang w:val="af-ZA"/>
        </w:rPr>
      </w:pPr>
      <w:r w:rsidRPr="00F566BF">
        <w:rPr>
          <w:rFonts w:ascii="GHEA Grapalat" w:hAnsi="GHEA Grapalat" w:cs="Arial Unicode"/>
          <w:sz w:val="20"/>
          <w:lang w:val="af-ZA"/>
        </w:rPr>
        <w:t xml:space="preserve">3.3 </w:t>
      </w:r>
      <w:r w:rsidRPr="00F566BF">
        <w:rPr>
          <w:rFonts w:ascii="GHEA Grapalat" w:hAnsi="GHEA Grapalat" w:cs="Sylfaen"/>
          <w:sz w:val="20"/>
          <w:lang w:val="ru-RU"/>
        </w:rPr>
        <w:t>Պարզաբանում</w:t>
      </w:r>
      <w:r w:rsidRPr="00F566BF">
        <w:rPr>
          <w:rFonts w:ascii="GHEA Grapalat" w:hAnsi="GHEA Grapalat" w:cs="Arial Unicode"/>
          <w:sz w:val="20"/>
          <w:lang w:val="af-ZA"/>
        </w:rPr>
        <w:t xml:space="preserve"> </w:t>
      </w:r>
      <w:r w:rsidRPr="00F566BF">
        <w:rPr>
          <w:rFonts w:ascii="GHEA Grapalat" w:hAnsi="GHEA Grapalat" w:cs="Sylfaen"/>
          <w:sz w:val="20"/>
          <w:lang w:val="ru-RU"/>
        </w:rPr>
        <w:t>չի</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տրամադրվում</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սույն</w:t>
      </w:r>
      <w:r w:rsidRPr="00F566BF">
        <w:rPr>
          <w:rFonts w:ascii="GHEA Grapalat" w:hAnsi="GHEA Grapalat" w:cs="Arial Unicode"/>
          <w:sz w:val="20"/>
          <w:lang w:val="af-ZA"/>
        </w:rPr>
        <w:t xml:space="preserve"> </w:t>
      </w:r>
      <w:proofErr w:type="spellStart"/>
      <w:r w:rsidRPr="00F566BF">
        <w:rPr>
          <w:rFonts w:ascii="GHEA Grapalat" w:hAnsi="GHEA Grapalat" w:cs="Sylfaen"/>
          <w:sz w:val="20"/>
        </w:rPr>
        <w:t>բաժն</w:t>
      </w:r>
      <w:proofErr w:type="spellEnd"/>
      <w:r w:rsidRPr="00F566BF">
        <w:rPr>
          <w:rFonts w:ascii="GHEA Grapalat" w:hAnsi="GHEA Grapalat" w:cs="Sylfaen"/>
          <w:sz w:val="20"/>
          <w:lang w:val="ru-RU"/>
        </w:rPr>
        <w:t>ով</w:t>
      </w:r>
      <w:r w:rsidRPr="00F566BF">
        <w:rPr>
          <w:rFonts w:ascii="GHEA Grapalat" w:hAnsi="GHEA Grapalat" w:cs="Arial Unicode"/>
          <w:sz w:val="20"/>
          <w:lang w:val="af-ZA"/>
        </w:rPr>
        <w:t xml:space="preserve"> </w:t>
      </w:r>
      <w:r w:rsidRPr="00F566BF">
        <w:rPr>
          <w:rFonts w:ascii="GHEA Grapalat" w:hAnsi="GHEA Grapalat" w:cs="Sylfaen"/>
          <w:sz w:val="20"/>
          <w:lang w:val="ru-RU"/>
        </w:rPr>
        <w:t>սահմանված</w:t>
      </w:r>
      <w:r w:rsidRPr="00F566BF">
        <w:rPr>
          <w:rFonts w:ascii="GHEA Grapalat" w:hAnsi="GHEA Grapalat" w:cs="Arial Unicode"/>
          <w:sz w:val="20"/>
          <w:lang w:val="af-ZA"/>
        </w:rPr>
        <w:t xml:space="preserve"> </w:t>
      </w:r>
      <w:r w:rsidRPr="00F566BF">
        <w:rPr>
          <w:rFonts w:ascii="GHEA Grapalat" w:hAnsi="GHEA Grapalat" w:cs="Sylfaen"/>
          <w:sz w:val="20"/>
          <w:lang w:val="ru-RU"/>
        </w:rPr>
        <w:t>ժամկետի</w:t>
      </w:r>
      <w:r w:rsidRPr="00F566BF">
        <w:rPr>
          <w:rFonts w:ascii="GHEA Grapalat" w:hAnsi="GHEA Grapalat" w:cs="Arial Unicode"/>
          <w:sz w:val="20"/>
          <w:lang w:val="af-ZA"/>
        </w:rPr>
        <w:t xml:space="preserve"> </w:t>
      </w:r>
      <w:r w:rsidRPr="00F566BF">
        <w:rPr>
          <w:rFonts w:ascii="GHEA Grapalat" w:hAnsi="GHEA Grapalat" w:cs="Sylfaen"/>
          <w:sz w:val="20"/>
          <w:lang w:val="ru-RU"/>
        </w:rPr>
        <w:t>խախտմամբ</w:t>
      </w:r>
      <w:r w:rsidRPr="00F566BF">
        <w:rPr>
          <w:rFonts w:ascii="GHEA Grapalat" w:hAnsi="GHEA Grapalat" w:cs="Arial Unicode"/>
          <w:sz w:val="20"/>
          <w:lang w:val="af-ZA"/>
        </w:rPr>
        <w:t xml:space="preserve">, </w:t>
      </w:r>
      <w:r w:rsidRPr="00F566BF">
        <w:rPr>
          <w:rFonts w:ascii="GHEA Grapalat" w:hAnsi="GHEA Grapalat" w:cs="Sylfaen"/>
          <w:sz w:val="20"/>
          <w:lang w:val="ru-RU"/>
        </w:rPr>
        <w:t>ինչպես</w:t>
      </w:r>
      <w:r w:rsidRPr="00F566BF">
        <w:rPr>
          <w:rFonts w:ascii="GHEA Grapalat" w:hAnsi="GHEA Grapalat" w:cs="Arial Unicode"/>
          <w:sz w:val="20"/>
          <w:lang w:val="af-ZA"/>
        </w:rPr>
        <w:t xml:space="preserve"> </w:t>
      </w:r>
      <w:r w:rsidRPr="00F566BF">
        <w:rPr>
          <w:rFonts w:ascii="GHEA Grapalat" w:hAnsi="GHEA Grapalat" w:cs="Sylfaen"/>
          <w:sz w:val="20"/>
          <w:lang w:val="ru-RU"/>
        </w:rPr>
        <w:t>նաև</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դուրս</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proofErr w:type="spellStart"/>
      <w:r w:rsidR="009A73D5" w:rsidRPr="00F566BF">
        <w:rPr>
          <w:rFonts w:ascii="GHEA Grapalat" w:hAnsi="GHEA Grapalat" w:cs="Arial Unicode"/>
          <w:sz w:val="20"/>
        </w:rPr>
        <w:t>սույն</w:t>
      </w:r>
      <w:proofErr w:type="spellEnd"/>
      <w:r w:rsidR="009A73D5" w:rsidRPr="00F566BF">
        <w:rPr>
          <w:rFonts w:ascii="GHEA Grapalat" w:hAnsi="GHEA Grapalat" w:cs="Arial Unicode"/>
          <w:sz w:val="20"/>
          <w:lang w:val="af-ZA"/>
        </w:rPr>
        <w:t xml:space="preserve"> </w:t>
      </w:r>
      <w:r w:rsidRPr="00F566BF">
        <w:rPr>
          <w:rFonts w:ascii="GHEA Grapalat" w:hAnsi="GHEA Grapalat" w:cs="Sylfaen"/>
          <w:sz w:val="20"/>
          <w:lang w:val="ru-RU"/>
        </w:rPr>
        <w:t>հրավերի</w:t>
      </w:r>
      <w:r w:rsidRPr="00F566BF">
        <w:rPr>
          <w:rFonts w:ascii="GHEA Grapalat" w:hAnsi="GHEA Grapalat" w:cs="Arial Unicode"/>
          <w:sz w:val="20"/>
          <w:lang w:val="af-ZA"/>
        </w:rPr>
        <w:t xml:space="preserve"> </w:t>
      </w:r>
      <w:r w:rsidRPr="00F566BF">
        <w:rPr>
          <w:rFonts w:ascii="GHEA Grapalat" w:hAnsi="GHEA Grapalat" w:cs="Sylfaen"/>
          <w:sz w:val="20"/>
          <w:lang w:val="ru-RU"/>
        </w:rPr>
        <w:t>բովանդակության</w:t>
      </w:r>
      <w:r w:rsidRPr="00F566BF">
        <w:rPr>
          <w:rFonts w:ascii="GHEA Grapalat" w:hAnsi="GHEA Grapalat" w:cs="Arial Unicode"/>
          <w:sz w:val="20"/>
          <w:lang w:val="af-ZA"/>
        </w:rPr>
        <w:t xml:space="preserve"> </w:t>
      </w:r>
      <w:r w:rsidRPr="00F566BF">
        <w:rPr>
          <w:rFonts w:ascii="GHEA Grapalat" w:hAnsi="GHEA Grapalat" w:cs="Sylfaen"/>
          <w:sz w:val="20"/>
          <w:lang w:val="ru-RU"/>
        </w:rPr>
        <w:t>շրջանակից</w:t>
      </w:r>
      <w:r w:rsidR="002A5E43" w:rsidRPr="002D4DC4">
        <w:rPr>
          <w:rFonts w:ascii="GHEA Grapalat" w:hAnsi="GHEA Grapalat" w:cs="Sylfaen"/>
          <w:sz w:val="20"/>
          <w:lang w:val="af-ZA"/>
        </w:rPr>
        <w:t>:</w:t>
      </w:r>
      <w:r w:rsidRPr="00F566BF">
        <w:rPr>
          <w:rFonts w:ascii="GHEA Grapalat" w:hAnsi="GHEA Grapalat" w:cs="Arial Unicode"/>
          <w:sz w:val="20"/>
          <w:lang w:val="af-ZA"/>
        </w:rPr>
        <w:t xml:space="preserve"> </w:t>
      </w:r>
      <w:proofErr w:type="spellStart"/>
      <w:r w:rsidR="00A4729F" w:rsidRPr="00F566BF">
        <w:rPr>
          <w:rFonts w:ascii="GHEA Grapalat" w:hAnsi="GHEA Grapalat"/>
          <w:sz w:val="20"/>
          <w:szCs w:val="20"/>
        </w:rPr>
        <w:t>Ընդ</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որում</w:t>
      </w:r>
      <w:proofErr w:type="spellEnd"/>
      <w:r w:rsidR="00A4729F" w:rsidRPr="00F566BF">
        <w:rPr>
          <w:rFonts w:ascii="GHEA Grapalat" w:hAnsi="GHEA Grapalat"/>
          <w:sz w:val="20"/>
          <w:szCs w:val="20"/>
          <w:lang w:val="af-ZA"/>
        </w:rPr>
        <w:t xml:space="preserve">, </w:t>
      </w:r>
      <w:proofErr w:type="spellStart"/>
      <w:r w:rsidR="00051B7F" w:rsidRPr="00F566BF">
        <w:rPr>
          <w:rFonts w:ascii="GHEA Grapalat" w:hAnsi="GHEA Grapalat"/>
          <w:sz w:val="20"/>
          <w:szCs w:val="20"/>
        </w:rPr>
        <w:t>մ</w:t>
      </w:r>
      <w:r w:rsidR="00A4729F" w:rsidRPr="00F566BF">
        <w:rPr>
          <w:rFonts w:ascii="GHEA Grapalat" w:hAnsi="GHEA Grapalat"/>
          <w:sz w:val="20"/>
          <w:szCs w:val="20"/>
        </w:rPr>
        <w:t>ասնակիցը</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գրավոր</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ծանուցվում</w:t>
      </w:r>
      <w:proofErr w:type="spellEnd"/>
      <w:r w:rsidR="00A4729F" w:rsidRPr="00F566BF">
        <w:rPr>
          <w:rFonts w:ascii="GHEA Grapalat" w:hAnsi="GHEA Grapalat"/>
          <w:sz w:val="20"/>
          <w:szCs w:val="20"/>
          <w:lang w:val="af-ZA"/>
        </w:rPr>
        <w:t xml:space="preserve"> </w:t>
      </w:r>
      <w:r w:rsidR="00A4729F" w:rsidRPr="00F566BF">
        <w:rPr>
          <w:rFonts w:ascii="GHEA Grapalat" w:hAnsi="GHEA Grapalat"/>
          <w:sz w:val="20"/>
          <w:szCs w:val="20"/>
        </w:rPr>
        <w:t>է</w:t>
      </w:r>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պարզաբանում</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չտրամադրելու</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հիմքերի</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sz w:val="20"/>
          <w:szCs w:val="20"/>
        </w:rPr>
        <w:t>մասին</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հարցումը</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ստանալու</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օրվան</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հաջորդող</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երկու</w:t>
      </w:r>
      <w:proofErr w:type="spellEnd"/>
      <w:r w:rsidR="00A4729F" w:rsidRPr="00F566BF">
        <w:rPr>
          <w:rFonts w:ascii="GHEA Grapalat" w:hAnsi="GHEA Grapalat" w:cs="Sylfaen"/>
          <w:sz w:val="20"/>
          <w:szCs w:val="20"/>
          <w:lang w:val="af-ZA"/>
        </w:rPr>
        <w:t xml:space="preserve"> </w:t>
      </w:r>
      <w:proofErr w:type="spellStart"/>
      <w:r w:rsidR="00A4729F" w:rsidRPr="00F566BF">
        <w:rPr>
          <w:rFonts w:ascii="GHEA Grapalat" w:hAnsi="GHEA Grapalat" w:cs="Sylfaen"/>
          <w:sz w:val="20"/>
          <w:szCs w:val="20"/>
        </w:rPr>
        <w:t>օրացուցային</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օրվա</w:t>
      </w:r>
      <w:proofErr w:type="spellEnd"/>
      <w:r w:rsidR="00A4729F" w:rsidRPr="00F566BF">
        <w:rPr>
          <w:rFonts w:ascii="GHEA Grapalat" w:hAnsi="GHEA Grapalat"/>
          <w:sz w:val="20"/>
          <w:szCs w:val="20"/>
          <w:lang w:val="af-ZA"/>
        </w:rPr>
        <w:t xml:space="preserve"> </w:t>
      </w:r>
      <w:proofErr w:type="spellStart"/>
      <w:r w:rsidR="00A4729F" w:rsidRPr="00F566BF">
        <w:rPr>
          <w:rFonts w:ascii="GHEA Grapalat" w:hAnsi="GHEA Grapalat" w:cs="Sylfaen"/>
          <w:sz w:val="20"/>
          <w:szCs w:val="20"/>
        </w:rPr>
        <w:t>ընթացքում</w:t>
      </w:r>
      <w:proofErr w:type="spellEnd"/>
      <w:r w:rsidR="00A4729F" w:rsidRPr="00F566BF">
        <w:rPr>
          <w:rFonts w:ascii="GHEA Grapalat" w:hAnsi="GHEA Grapalat"/>
          <w:sz w:val="20"/>
          <w:szCs w:val="20"/>
          <w:lang w:val="af-ZA"/>
        </w:rPr>
        <w:t>:</w:t>
      </w:r>
    </w:p>
    <w:p w14:paraId="09B34D1A" w14:textId="77777777" w:rsidR="00096865" w:rsidRPr="00F566BF" w:rsidRDefault="00096865"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Arial Unicode"/>
          <w:sz w:val="20"/>
          <w:lang w:val="af-ZA"/>
        </w:rPr>
        <w:t xml:space="preserve">3.4 </w:t>
      </w:r>
      <w:r w:rsidRPr="00F566BF">
        <w:rPr>
          <w:rFonts w:ascii="GHEA Grapalat" w:hAnsi="GHEA Grapalat" w:cs="Sylfaen"/>
          <w:sz w:val="20"/>
          <w:lang w:val="ru-RU"/>
        </w:rPr>
        <w:t>Հայտերի</w:t>
      </w:r>
      <w:r w:rsidRPr="00F566BF">
        <w:rPr>
          <w:rFonts w:ascii="GHEA Grapalat" w:hAnsi="GHEA Grapalat" w:cs="Arial Unicode"/>
          <w:sz w:val="20"/>
          <w:lang w:val="af-ZA"/>
        </w:rPr>
        <w:t xml:space="preserve"> </w:t>
      </w:r>
      <w:r w:rsidRPr="00F566BF">
        <w:rPr>
          <w:rFonts w:ascii="GHEA Grapalat" w:hAnsi="GHEA Grapalat" w:cs="Sylfaen"/>
          <w:sz w:val="20"/>
          <w:lang w:val="ru-RU"/>
        </w:rPr>
        <w:t>ներկայացման</w:t>
      </w:r>
      <w:r w:rsidRPr="00F566BF">
        <w:rPr>
          <w:rFonts w:ascii="GHEA Grapalat" w:hAnsi="GHEA Grapalat" w:cs="Arial Unicode"/>
          <w:sz w:val="20"/>
          <w:lang w:val="af-ZA"/>
        </w:rPr>
        <w:t xml:space="preserve"> </w:t>
      </w:r>
      <w:r w:rsidRPr="00F566BF">
        <w:rPr>
          <w:rFonts w:ascii="GHEA Grapalat" w:hAnsi="GHEA Grapalat" w:cs="Sylfaen"/>
          <w:sz w:val="20"/>
          <w:lang w:val="ru-RU"/>
        </w:rPr>
        <w:t>վերջնաժամկետը</w:t>
      </w:r>
      <w:r w:rsidRPr="00F566BF">
        <w:rPr>
          <w:rFonts w:ascii="GHEA Grapalat" w:hAnsi="GHEA Grapalat" w:cs="Arial Unicode"/>
          <w:sz w:val="20"/>
          <w:lang w:val="af-ZA"/>
        </w:rPr>
        <w:t xml:space="preserve"> </w:t>
      </w:r>
      <w:r w:rsidRPr="00F566BF">
        <w:rPr>
          <w:rFonts w:ascii="GHEA Grapalat" w:hAnsi="GHEA Grapalat" w:cs="Sylfaen"/>
          <w:sz w:val="20"/>
          <w:lang w:val="ru-RU"/>
        </w:rPr>
        <w:t>լրանալուց</w:t>
      </w:r>
      <w:r w:rsidRPr="00F566BF">
        <w:rPr>
          <w:rFonts w:ascii="GHEA Grapalat" w:hAnsi="GHEA Grapalat" w:cs="Arial Unicode"/>
          <w:sz w:val="20"/>
          <w:lang w:val="af-ZA"/>
        </w:rPr>
        <w:t xml:space="preserve"> </w:t>
      </w:r>
      <w:r w:rsidRPr="00F566BF">
        <w:rPr>
          <w:rFonts w:ascii="GHEA Grapalat" w:hAnsi="GHEA Grapalat" w:cs="Sylfaen"/>
          <w:sz w:val="20"/>
          <w:lang w:val="ru-RU"/>
        </w:rPr>
        <w:t>առնվազն</w:t>
      </w:r>
      <w:r w:rsidRPr="00F566BF">
        <w:rPr>
          <w:rFonts w:ascii="GHEA Grapalat" w:hAnsi="GHEA Grapalat" w:cs="Arial Unicode"/>
          <w:sz w:val="20"/>
          <w:lang w:val="af-ZA"/>
        </w:rPr>
        <w:t xml:space="preserve"> </w:t>
      </w:r>
      <w:r w:rsidRPr="00F566BF">
        <w:rPr>
          <w:rFonts w:ascii="GHEA Grapalat" w:hAnsi="GHEA Grapalat" w:cs="Sylfaen"/>
          <w:sz w:val="20"/>
          <w:lang w:val="ru-RU"/>
        </w:rPr>
        <w:t>հինգ</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w:t>
      </w:r>
      <w:r w:rsidRPr="00F566BF">
        <w:rPr>
          <w:rFonts w:ascii="GHEA Grapalat" w:hAnsi="GHEA Grapalat" w:cs="Arial Unicode"/>
          <w:sz w:val="20"/>
          <w:lang w:val="af-ZA"/>
        </w:rPr>
        <w:t xml:space="preserve"> </w:t>
      </w:r>
      <w:r w:rsidRPr="00F566BF">
        <w:rPr>
          <w:rFonts w:ascii="GHEA Grapalat" w:hAnsi="GHEA Grapalat" w:cs="Sylfaen"/>
          <w:sz w:val="20"/>
          <w:lang w:val="ru-RU"/>
        </w:rPr>
        <w:t>առաջ</w:t>
      </w:r>
      <w:r w:rsidRPr="00F566BF">
        <w:rPr>
          <w:rFonts w:ascii="GHEA Grapalat" w:hAnsi="GHEA Grapalat" w:cs="Arial Unicode"/>
          <w:sz w:val="20"/>
          <w:lang w:val="af-ZA"/>
        </w:rPr>
        <w:t xml:space="preserve"> </w:t>
      </w:r>
      <w:r w:rsidRPr="00F566BF">
        <w:rPr>
          <w:rFonts w:ascii="GHEA Grapalat" w:hAnsi="GHEA Grapalat" w:cs="Sylfaen"/>
          <w:sz w:val="20"/>
          <w:lang w:val="ru-RU"/>
        </w:rPr>
        <w:t>հրավերում</w:t>
      </w:r>
      <w:r w:rsidRPr="00F566BF">
        <w:rPr>
          <w:rFonts w:ascii="GHEA Grapalat" w:hAnsi="GHEA Grapalat" w:cs="Arial Unicode"/>
          <w:sz w:val="20"/>
          <w:lang w:val="af-ZA"/>
        </w:rPr>
        <w:t xml:space="preserve"> </w:t>
      </w:r>
      <w:r w:rsidRPr="00F566BF">
        <w:rPr>
          <w:rFonts w:ascii="GHEA Grapalat" w:hAnsi="GHEA Grapalat" w:cs="Sylfaen"/>
          <w:sz w:val="20"/>
          <w:lang w:val="ru-RU"/>
        </w:rPr>
        <w:t>կարող</w:t>
      </w:r>
      <w:r w:rsidRPr="00F566BF">
        <w:rPr>
          <w:rFonts w:ascii="GHEA Grapalat" w:hAnsi="GHEA Grapalat" w:cs="Arial Unicode"/>
          <w:sz w:val="20"/>
          <w:lang w:val="af-ZA"/>
        </w:rPr>
        <w:t xml:space="preserve"> </w:t>
      </w:r>
      <w:r w:rsidRPr="00F566BF">
        <w:rPr>
          <w:rFonts w:ascii="GHEA Grapalat" w:hAnsi="GHEA Grapalat" w:cs="Sylfaen"/>
          <w:sz w:val="20"/>
          <w:lang w:val="ru-RU"/>
        </w:rPr>
        <w:t>են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փոփոխություններ</w:t>
      </w:r>
      <w:r w:rsidR="004D5671" w:rsidRPr="00F566BF">
        <w:rPr>
          <w:rFonts w:ascii="GHEA Grapalat" w:hAnsi="GHEA Grapalat" w:cs="Tahoma"/>
          <w:sz w:val="20"/>
        </w:rPr>
        <w:t>։</w:t>
      </w:r>
      <w:r w:rsidRPr="00F566BF">
        <w:rPr>
          <w:rFonts w:ascii="GHEA Grapalat" w:hAnsi="GHEA Grapalat" w:cs="Arial Unicode"/>
          <w:sz w:val="20"/>
          <w:lang w:val="af-ZA"/>
        </w:rPr>
        <w:t xml:space="preserve"> </w:t>
      </w:r>
      <w:r w:rsidRPr="00F566BF">
        <w:rPr>
          <w:rFonts w:ascii="GHEA Grapalat" w:hAnsi="GHEA Grapalat" w:cs="Sylfaen"/>
          <w:sz w:val="20"/>
        </w:rPr>
        <w:t>Փ</w:t>
      </w:r>
      <w:r w:rsidRPr="00F566BF">
        <w:rPr>
          <w:rFonts w:ascii="GHEA Grapalat" w:hAnsi="GHEA Grapalat" w:cs="Sylfaen"/>
          <w:sz w:val="20"/>
          <w:lang w:val="ru-RU"/>
        </w:rPr>
        <w:t>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օրվան</w:t>
      </w:r>
      <w:r w:rsidRPr="00F566BF">
        <w:rPr>
          <w:rFonts w:ascii="GHEA Grapalat" w:hAnsi="GHEA Grapalat" w:cs="Arial Unicode"/>
          <w:sz w:val="20"/>
          <w:lang w:val="af-ZA"/>
        </w:rPr>
        <w:t xml:space="preserve"> </w:t>
      </w:r>
      <w:r w:rsidRPr="00F566BF">
        <w:rPr>
          <w:rFonts w:ascii="GHEA Grapalat" w:hAnsi="GHEA Grapalat" w:cs="Sylfaen"/>
          <w:sz w:val="20"/>
          <w:lang w:val="ru-RU"/>
        </w:rPr>
        <w:t>հաջորդող</w:t>
      </w:r>
      <w:r w:rsidRPr="00F566BF">
        <w:rPr>
          <w:rFonts w:ascii="GHEA Grapalat" w:hAnsi="GHEA Grapalat" w:cs="Arial Unicode"/>
          <w:sz w:val="20"/>
          <w:lang w:val="af-ZA"/>
        </w:rPr>
        <w:t xml:space="preserve"> </w:t>
      </w:r>
      <w:r w:rsidRPr="00F566BF">
        <w:rPr>
          <w:rFonts w:ascii="GHEA Grapalat" w:hAnsi="GHEA Grapalat" w:cs="Sylfaen"/>
          <w:sz w:val="20"/>
          <w:lang w:val="ru-RU"/>
        </w:rPr>
        <w:t>երեք</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օրվա</w:t>
      </w:r>
      <w:r w:rsidRPr="00F566BF">
        <w:rPr>
          <w:rFonts w:ascii="GHEA Grapalat" w:hAnsi="GHEA Grapalat" w:cs="Arial Unicode"/>
          <w:sz w:val="20"/>
          <w:lang w:val="af-ZA"/>
        </w:rPr>
        <w:t xml:space="preserve"> </w:t>
      </w:r>
      <w:r w:rsidRPr="00F566BF">
        <w:rPr>
          <w:rFonts w:ascii="GHEA Grapalat" w:hAnsi="GHEA Grapalat" w:cs="Sylfaen"/>
          <w:sz w:val="20"/>
          <w:lang w:val="ru-RU"/>
        </w:rPr>
        <w:t>ընթացքում</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և</w:t>
      </w:r>
      <w:r w:rsidRPr="00F566BF">
        <w:rPr>
          <w:rFonts w:ascii="GHEA Grapalat" w:hAnsi="GHEA Grapalat" w:cs="Arial Unicode"/>
          <w:sz w:val="20"/>
          <w:lang w:val="af-ZA"/>
        </w:rPr>
        <w:t xml:space="preserve"> </w:t>
      </w:r>
      <w:r w:rsidRPr="00F566BF">
        <w:rPr>
          <w:rFonts w:ascii="GHEA Grapalat" w:hAnsi="GHEA Grapalat" w:cs="Sylfaen"/>
          <w:sz w:val="20"/>
          <w:lang w:val="ru-RU"/>
        </w:rPr>
        <w:t>դրանք</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պայմանների</w:t>
      </w:r>
      <w:r w:rsidRPr="00F566BF">
        <w:rPr>
          <w:rFonts w:ascii="GHEA Grapalat" w:hAnsi="GHEA Grapalat" w:cs="Arial Unicode"/>
          <w:sz w:val="20"/>
          <w:lang w:val="af-ZA"/>
        </w:rPr>
        <w:t xml:space="preserve"> </w:t>
      </w:r>
      <w:r w:rsidRPr="00F566BF">
        <w:rPr>
          <w:rFonts w:ascii="GHEA Grapalat" w:hAnsi="GHEA Grapalat" w:cs="Sylfaen"/>
          <w:sz w:val="20"/>
          <w:lang w:val="ru-RU"/>
        </w:rPr>
        <w:t>մասին</w:t>
      </w:r>
      <w:r w:rsidRPr="00F566BF">
        <w:rPr>
          <w:rFonts w:ascii="GHEA Grapalat" w:hAnsi="GHEA Grapalat" w:cs="Arial Unicode"/>
          <w:sz w:val="20"/>
          <w:lang w:val="af-ZA"/>
        </w:rPr>
        <w:t xml:space="preserve"> </w:t>
      </w:r>
      <w:r w:rsidRPr="00F566BF">
        <w:rPr>
          <w:rFonts w:ascii="GHEA Grapalat" w:hAnsi="GHEA Grapalat" w:cs="Sylfaen"/>
          <w:sz w:val="20"/>
          <w:lang w:val="ru-RU"/>
        </w:rPr>
        <w:t>հայտարարություն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հրապարակվում</w:t>
      </w:r>
      <w:r w:rsidRPr="00F566BF">
        <w:rPr>
          <w:rFonts w:ascii="GHEA Grapalat" w:hAnsi="GHEA Grapalat" w:cs="Arial Unicode"/>
          <w:sz w:val="20"/>
          <w:lang w:val="af-ZA"/>
        </w:rPr>
        <w:t xml:space="preserve"> </w:t>
      </w:r>
      <w:proofErr w:type="spellStart"/>
      <w:r w:rsidR="00781688" w:rsidRPr="00F566BF">
        <w:rPr>
          <w:rFonts w:ascii="GHEA Grapalat" w:hAnsi="GHEA Grapalat" w:cs="Arial Unicode"/>
          <w:sz w:val="20"/>
        </w:rPr>
        <w:t>համակարգում</w:t>
      </w:r>
      <w:proofErr w:type="spellEnd"/>
      <w:r w:rsidR="00781688" w:rsidRPr="00F566BF">
        <w:rPr>
          <w:rFonts w:ascii="GHEA Grapalat" w:hAnsi="GHEA Grapalat" w:cs="Arial Unicode"/>
          <w:sz w:val="20"/>
          <w:lang w:val="af-ZA"/>
        </w:rPr>
        <w:t xml:space="preserve"> </w:t>
      </w:r>
      <w:r w:rsidR="00781688" w:rsidRPr="00F566BF">
        <w:rPr>
          <w:rFonts w:ascii="GHEA Grapalat" w:hAnsi="GHEA Grapalat" w:cs="Arial Unicode"/>
          <w:sz w:val="20"/>
        </w:rPr>
        <w:t>և</w:t>
      </w:r>
      <w:r w:rsidR="00781688" w:rsidRPr="00F566BF">
        <w:rPr>
          <w:rFonts w:ascii="GHEA Grapalat" w:hAnsi="GHEA Grapalat" w:cs="Arial Unicode"/>
          <w:sz w:val="20"/>
          <w:lang w:val="af-ZA"/>
        </w:rPr>
        <w:t xml:space="preserve"> </w:t>
      </w:r>
      <w:r w:rsidRPr="00F566BF">
        <w:rPr>
          <w:rFonts w:ascii="GHEA Grapalat" w:hAnsi="GHEA Grapalat" w:cs="Sylfaen"/>
          <w:sz w:val="20"/>
          <w:lang w:val="ru-RU"/>
        </w:rPr>
        <w:t>տեղեկագրում</w:t>
      </w:r>
      <w:r w:rsidR="004D5671" w:rsidRPr="00F566BF">
        <w:rPr>
          <w:rFonts w:ascii="GHEA Grapalat" w:hAnsi="GHEA Grapalat" w:cs="Tahoma"/>
          <w:sz w:val="20"/>
        </w:rPr>
        <w:t>։</w:t>
      </w:r>
      <w:r w:rsidRPr="00F566BF">
        <w:rPr>
          <w:rFonts w:ascii="GHEA Grapalat" w:hAnsi="GHEA Grapalat" w:cs="Arial Unicode"/>
          <w:sz w:val="20"/>
          <w:lang w:val="af-ZA"/>
        </w:rPr>
        <w:t xml:space="preserve"> </w:t>
      </w:r>
    </w:p>
    <w:p w14:paraId="3EA1882E" w14:textId="77777777" w:rsidR="00581DC3" w:rsidRPr="00F566BF" w:rsidRDefault="005754F7"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D4DC4">
        <w:rPr>
          <w:rFonts w:ascii="GHEA Grapalat" w:hAnsi="GHEA Grapalat" w:cs="Sylfaen"/>
          <w:sz w:val="20"/>
          <w:lang w:val="hy-AM"/>
        </w:rPr>
        <w:t>ս</w:t>
      </w:r>
      <w:r w:rsidRPr="00F566BF">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D4DC4">
        <w:rPr>
          <w:rFonts w:ascii="GHEA Grapalat" w:hAnsi="GHEA Grapalat" w:cs="Sylfaen"/>
          <w:sz w:val="20"/>
          <w:lang w:val="hy-AM"/>
        </w:rPr>
        <w:t xml:space="preserve"> </w:t>
      </w:r>
    </w:p>
    <w:p w14:paraId="55F22D38" w14:textId="32D7704C" w:rsidR="00096865" w:rsidRPr="00F566BF" w:rsidRDefault="00096865"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Arial Unicode"/>
          <w:sz w:val="20"/>
          <w:lang w:val="hy-AM"/>
        </w:rPr>
        <w:t>3.</w:t>
      </w:r>
      <w:r w:rsidR="00BF74AB" w:rsidRPr="00F566BF">
        <w:rPr>
          <w:rFonts w:ascii="GHEA Grapalat" w:hAnsi="GHEA Grapalat" w:cs="Arial Unicode"/>
          <w:sz w:val="20"/>
          <w:lang w:val="hy-AM"/>
        </w:rPr>
        <w:t xml:space="preserve">6 </w:t>
      </w:r>
      <w:r w:rsidRPr="00F566BF">
        <w:rPr>
          <w:rFonts w:ascii="GHEA Grapalat" w:hAnsi="GHEA Grapalat" w:cs="Sylfaen"/>
          <w:sz w:val="20"/>
          <w:lang w:val="hy-AM"/>
        </w:rPr>
        <w:t>Հրավերում</w:t>
      </w:r>
      <w:r w:rsidRPr="00F566BF">
        <w:rPr>
          <w:rFonts w:ascii="GHEA Grapalat" w:hAnsi="GHEA Grapalat" w:cs="Arial Unicode"/>
          <w:sz w:val="20"/>
          <w:lang w:val="hy-AM"/>
        </w:rPr>
        <w:t xml:space="preserve"> </w:t>
      </w:r>
      <w:r w:rsidRPr="00F566BF">
        <w:rPr>
          <w:rFonts w:ascii="GHEA Grapalat" w:hAnsi="GHEA Grapalat" w:cs="Sylfaen"/>
          <w:sz w:val="20"/>
          <w:lang w:val="hy-AM"/>
        </w:rPr>
        <w:t>փոփոխություններ</w:t>
      </w:r>
      <w:r w:rsidRPr="00F566BF">
        <w:rPr>
          <w:rFonts w:ascii="GHEA Grapalat" w:hAnsi="GHEA Grapalat" w:cs="Arial Unicode"/>
          <w:sz w:val="20"/>
          <w:lang w:val="hy-AM"/>
        </w:rPr>
        <w:t xml:space="preserve"> </w:t>
      </w:r>
      <w:r w:rsidRPr="00F566BF">
        <w:rPr>
          <w:rFonts w:ascii="GHEA Grapalat" w:hAnsi="GHEA Grapalat" w:cs="Sylfaen"/>
          <w:sz w:val="20"/>
          <w:lang w:val="hy-AM"/>
        </w:rPr>
        <w:t>կատարվելու</w:t>
      </w:r>
      <w:r w:rsidRPr="00F566BF">
        <w:rPr>
          <w:rFonts w:ascii="GHEA Grapalat" w:hAnsi="GHEA Grapalat" w:cs="Arial Unicode"/>
          <w:sz w:val="20"/>
          <w:lang w:val="hy-AM"/>
        </w:rPr>
        <w:t xml:space="preserve"> </w:t>
      </w:r>
      <w:r w:rsidRPr="00F566BF">
        <w:rPr>
          <w:rFonts w:ascii="GHEA Grapalat" w:hAnsi="GHEA Grapalat" w:cs="Sylfaen"/>
          <w:sz w:val="20"/>
          <w:lang w:val="hy-AM"/>
        </w:rPr>
        <w:t>դեպքում</w:t>
      </w:r>
      <w:r w:rsidRPr="00F566BF">
        <w:rPr>
          <w:rFonts w:ascii="GHEA Grapalat" w:hAnsi="GHEA Grapalat" w:cs="Arial Unicode"/>
          <w:sz w:val="20"/>
          <w:lang w:val="hy-AM"/>
        </w:rPr>
        <w:t xml:space="preserve"> </w:t>
      </w:r>
      <w:r w:rsidRPr="00F566BF">
        <w:rPr>
          <w:rFonts w:ascii="GHEA Grapalat" w:hAnsi="GHEA Grapalat" w:cs="Sylfaen"/>
          <w:sz w:val="20"/>
          <w:lang w:val="hy-AM"/>
        </w:rPr>
        <w:t>հայտերը</w:t>
      </w:r>
      <w:r w:rsidRPr="00F566BF">
        <w:rPr>
          <w:rFonts w:ascii="GHEA Grapalat" w:hAnsi="GHEA Grapalat" w:cs="Arial Unicode"/>
          <w:sz w:val="20"/>
          <w:lang w:val="hy-AM"/>
        </w:rPr>
        <w:t xml:space="preserve"> </w:t>
      </w:r>
      <w:r w:rsidRPr="00F566BF">
        <w:rPr>
          <w:rFonts w:ascii="GHEA Grapalat" w:hAnsi="GHEA Grapalat" w:cs="Sylfaen"/>
          <w:sz w:val="20"/>
          <w:lang w:val="hy-AM"/>
        </w:rPr>
        <w:t>ներկայացնելու</w:t>
      </w:r>
      <w:r w:rsidRPr="00F566BF">
        <w:rPr>
          <w:rFonts w:ascii="GHEA Grapalat" w:hAnsi="GHEA Grapalat" w:cs="Arial Unicode"/>
          <w:sz w:val="20"/>
          <w:lang w:val="hy-AM"/>
        </w:rPr>
        <w:t xml:space="preserve"> </w:t>
      </w:r>
      <w:r w:rsidRPr="00F566BF">
        <w:rPr>
          <w:rFonts w:ascii="GHEA Grapalat" w:hAnsi="GHEA Grapalat" w:cs="Sylfaen"/>
          <w:sz w:val="20"/>
          <w:lang w:val="hy-AM"/>
        </w:rPr>
        <w:t>վերջնաժամկետը</w:t>
      </w:r>
      <w:r w:rsidRPr="00F566BF">
        <w:rPr>
          <w:rFonts w:ascii="GHEA Grapalat" w:hAnsi="GHEA Grapalat" w:cs="Arial Unicode"/>
          <w:sz w:val="20"/>
          <w:lang w:val="hy-AM"/>
        </w:rPr>
        <w:t xml:space="preserve"> </w:t>
      </w:r>
      <w:r w:rsidRPr="00F566BF">
        <w:rPr>
          <w:rFonts w:ascii="GHEA Grapalat" w:hAnsi="GHEA Grapalat" w:cs="Sylfaen"/>
          <w:sz w:val="20"/>
          <w:lang w:val="hy-AM"/>
        </w:rPr>
        <w:t>հաշվվում</w:t>
      </w:r>
      <w:r w:rsidRPr="00F566BF">
        <w:rPr>
          <w:rFonts w:ascii="GHEA Grapalat" w:hAnsi="GHEA Grapalat" w:cs="Arial Unicode"/>
          <w:sz w:val="20"/>
          <w:lang w:val="hy-AM"/>
        </w:rPr>
        <w:t xml:space="preserve"> </w:t>
      </w:r>
      <w:r w:rsidRPr="00F566BF">
        <w:rPr>
          <w:rFonts w:ascii="GHEA Grapalat" w:hAnsi="GHEA Grapalat" w:cs="Sylfaen"/>
          <w:sz w:val="20"/>
          <w:lang w:val="hy-AM"/>
        </w:rPr>
        <w:t>է</w:t>
      </w:r>
      <w:r w:rsidRPr="00F566BF">
        <w:rPr>
          <w:rFonts w:ascii="GHEA Grapalat" w:hAnsi="GHEA Grapalat" w:cs="Arial Unicode"/>
          <w:sz w:val="20"/>
          <w:lang w:val="hy-AM"/>
        </w:rPr>
        <w:t xml:space="preserve"> </w:t>
      </w:r>
      <w:r w:rsidRPr="00F566BF">
        <w:rPr>
          <w:rFonts w:ascii="GHEA Grapalat" w:hAnsi="GHEA Grapalat" w:cs="Sylfaen"/>
          <w:sz w:val="20"/>
          <w:lang w:val="hy-AM"/>
        </w:rPr>
        <w:t>այդ</w:t>
      </w:r>
      <w:r w:rsidRPr="00F566BF">
        <w:rPr>
          <w:rFonts w:ascii="GHEA Grapalat" w:hAnsi="GHEA Grapalat" w:cs="Arial Unicode"/>
          <w:sz w:val="20"/>
          <w:lang w:val="hy-AM"/>
        </w:rPr>
        <w:t xml:space="preserve"> </w:t>
      </w:r>
      <w:r w:rsidRPr="00F566BF">
        <w:rPr>
          <w:rFonts w:ascii="GHEA Grapalat" w:hAnsi="GHEA Grapalat" w:cs="Sylfaen"/>
          <w:sz w:val="20"/>
          <w:lang w:val="hy-AM"/>
        </w:rPr>
        <w:t>փոփոխությունների</w:t>
      </w:r>
      <w:r w:rsidRPr="00F566BF">
        <w:rPr>
          <w:rFonts w:ascii="GHEA Grapalat" w:hAnsi="GHEA Grapalat" w:cs="Arial Unicode"/>
          <w:sz w:val="20"/>
          <w:lang w:val="hy-AM"/>
        </w:rPr>
        <w:t xml:space="preserve"> </w:t>
      </w:r>
      <w:r w:rsidRPr="00F566BF">
        <w:rPr>
          <w:rFonts w:ascii="GHEA Grapalat" w:hAnsi="GHEA Grapalat" w:cs="Sylfaen"/>
          <w:sz w:val="20"/>
          <w:lang w:val="hy-AM"/>
        </w:rPr>
        <w:t>մասին</w:t>
      </w:r>
      <w:r w:rsidRPr="00F566BF">
        <w:rPr>
          <w:rFonts w:ascii="GHEA Grapalat" w:hAnsi="GHEA Grapalat" w:cs="Arial Unicode"/>
          <w:sz w:val="20"/>
          <w:lang w:val="hy-AM"/>
        </w:rPr>
        <w:t xml:space="preserve"> </w:t>
      </w:r>
      <w:r w:rsidR="00781688" w:rsidRPr="00F566BF">
        <w:rPr>
          <w:rFonts w:ascii="GHEA Grapalat" w:hAnsi="GHEA Grapalat" w:cs="Arial Unicode"/>
          <w:sz w:val="20"/>
          <w:lang w:val="hy-AM"/>
        </w:rPr>
        <w:t xml:space="preserve">համակարգում և </w:t>
      </w:r>
      <w:r w:rsidRPr="00F566BF">
        <w:rPr>
          <w:rFonts w:ascii="GHEA Grapalat" w:hAnsi="GHEA Grapalat" w:cs="Sylfaen"/>
          <w:sz w:val="20"/>
          <w:lang w:val="hy-AM"/>
        </w:rPr>
        <w:t>տեղեկագրում</w:t>
      </w:r>
      <w:r w:rsidRPr="00F566BF">
        <w:rPr>
          <w:rFonts w:ascii="GHEA Grapalat" w:hAnsi="GHEA Grapalat" w:cs="Arial"/>
          <w:sz w:val="20"/>
          <w:lang w:val="hy-AM"/>
        </w:rPr>
        <w:t xml:space="preserve"> </w:t>
      </w:r>
      <w:r w:rsidRPr="00F566BF">
        <w:rPr>
          <w:rFonts w:ascii="GHEA Grapalat" w:hAnsi="GHEA Grapalat" w:cs="Sylfaen"/>
          <w:sz w:val="20"/>
          <w:lang w:val="hy-AM"/>
        </w:rPr>
        <w:t>հայտարարության</w:t>
      </w:r>
      <w:r w:rsidRPr="00F566BF">
        <w:rPr>
          <w:rFonts w:ascii="GHEA Grapalat" w:hAnsi="GHEA Grapalat" w:cs="Arial Unicode"/>
          <w:sz w:val="20"/>
          <w:lang w:val="hy-AM"/>
        </w:rPr>
        <w:t xml:space="preserve"> </w:t>
      </w:r>
      <w:r w:rsidRPr="00F566BF">
        <w:rPr>
          <w:rFonts w:ascii="GHEA Grapalat" w:hAnsi="GHEA Grapalat" w:cs="Sylfaen"/>
          <w:sz w:val="20"/>
          <w:lang w:val="hy-AM"/>
        </w:rPr>
        <w:t>հրապարակման</w:t>
      </w:r>
      <w:r w:rsidRPr="00F566BF">
        <w:rPr>
          <w:rFonts w:ascii="GHEA Grapalat" w:hAnsi="GHEA Grapalat" w:cs="Arial Unicode"/>
          <w:sz w:val="20"/>
          <w:lang w:val="hy-AM"/>
        </w:rPr>
        <w:t xml:space="preserve"> </w:t>
      </w:r>
      <w:r w:rsidRPr="00F566BF">
        <w:rPr>
          <w:rFonts w:ascii="GHEA Grapalat" w:hAnsi="GHEA Grapalat" w:cs="Sylfaen"/>
          <w:sz w:val="20"/>
          <w:lang w:val="hy-AM"/>
        </w:rPr>
        <w:t>օրվանից</w:t>
      </w:r>
      <w:r w:rsidR="004D5671" w:rsidRPr="00F566BF">
        <w:rPr>
          <w:rFonts w:ascii="GHEA Grapalat" w:hAnsi="GHEA Grapalat" w:cs="Tahoma"/>
          <w:sz w:val="20"/>
          <w:lang w:val="hy-AM"/>
        </w:rPr>
        <w:t>։</w:t>
      </w:r>
      <w:r w:rsidRPr="00F566BF">
        <w:rPr>
          <w:rFonts w:ascii="GHEA Grapalat" w:hAnsi="GHEA Grapalat" w:cs="Arial Unicode"/>
          <w:sz w:val="20"/>
          <w:lang w:val="hy-AM"/>
        </w:rPr>
        <w:t xml:space="preserve"> </w:t>
      </w:r>
    </w:p>
    <w:p w14:paraId="46BD9562" w14:textId="77777777" w:rsidR="0092445C"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77777777" w:rsidR="00486B5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F566BF">
        <w:rPr>
          <w:rFonts w:ascii="GHEA Grapalat" w:hAnsi="GHEA Grapalat" w:cs="Sylfaen"/>
        </w:rPr>
        <w:t>կարող</w:t>
      </w:r>
      <w:r w:rsidRPr="00F566BF">
        <w:rPr>
          <w:rFonts w:ascii="GHEA Grapalat" w:hAnsi="GHEA Grapalat"/>
          <w:lang w:val="hy-AM"/>
        </w:rPr>
        <w:t xml:space="preserve"> </w:t>
      </w:r>
      <w:r w:rsidR="000946A3" w:rsidRPr="00F566BF">
        <w:rPr>
          <w:rFonts w:ascii="GHEA Grapalat" w:hAnsi="GHEA Grapalat" w:cs="Sylfaen"/>
        </w:rPr>
        <w:t>է</w:t>
      </w:r>
      <w:r w:rsidR="000946A3" w:rsidRPr="00F566BF">
        <w:rPr>
          <w:rFonts w:ascii="GHEA Grapalat" w:hAnsi="GHEA Grapalat"/>
          <w:lang w:val="hy-AM"/>
        </w:rPr>
        <w:t xml:space="preserve"> </w:t>
      </w:r>
      <w:r w:rsidRPr="00F566BF">
        <w:rPr>
          <w:rFonts w:ascii="GHEA Grapalat" w:hAnsi="GHEA Grapalat" w:cs="Sylfaen"/>
        </w:rPr>
        <w:t>հայտ</w:t>
      </w:r>
      <w:r w:rsidRPr="00F566BF">
        <w:rPr>
          <w:rFonts w:ascii="GHEA Grapalat" w:hAnsi="GHEA Grapalat"/>
          <w:lang w:val="hy-AM"/>
        </w:rPr>
        <w:t xml:space="preserve"> </w:t>
      </w:r>
      <w:r w:rsidRPr="00F566BF">
        <w:rPr>
          <w:rFonts w:ascii="GHEA Grapalat" w:hAnsi="GHEA Grapalat" w:cs="Sylfaen"/>
        </w:rPr>
        <w:t>ներկայացնել</w:t>
      </w:r>
      <w:r w:rsidRPr="00F566BF">
        <w:rPr>
          <w:rFonts w:ascii="GHEA Grapalat" w:hAnsi="GHEA Grapalat"/>
          <w:lang w:val="hy-AM"/>
        </w:rPr>
        <w:t xml:space="preserve"> </w:t>
      </w:r>
      <w:r w:rsidRPr="00F566BF">
        <w:rPr>
          <w:rFonts w:ascii="GHEA Grapalat" w:hAnsi="GHEA Grapalat" w:cs="Sylfaen"/>
        </w:rPr>
        <w:t>ինչպես</w:t>
      </w:r>
      <w:r w:rsidRPr="00F566BF">
        <w:rPr>
          <w:rFonts w:ascii="GHEA Grapalat" w:hAnsi="GHEA Grapalat"/>
          <w:lang w:val="hy-AM"/>
        </w:rPr>
        <w:t xml:space="preserve"> </w:t>
      </w:r>
      <w:r w:rsidRPr="00F566BF">
        <w:rPr>
          <w:rFonts w:ascii="GHEA Grapalat" w:hAnsi="GHEA Grapalat" w:cs="Sylfaen"/>
        </w:rPr>
        <w:t>յուրաքանչյուր</w:t>
      </w:r>
      <w:r w:rsidRPr="00F566BF">
        <w:rPr>
          <w:rFonts w:ascii="GHEA Grapalat" w:hAnsi="GHEA Grapalat"/>
          <w:lang w:val="hy-AM"/>
        </w:rPr>
        <w:t xml:space="preserve"> </w:t>
      </w:r>
      <w:r w:rsidRPr="00F566BF">
        <w:rPr>
          <w:rFonts w:ascii="GHEA Grapalat" w:hAnsi="GHEA Grapalat" w:cs="Sylfaen"/>
        </w:rPr>
        <w:t>չափաբաժնի</w:t>
      </w:r>
      <w:r w:rsidRPr="00F566BF">
        <w:rPr>
          <w:rFonts w:ascii="GHEA Grapalat" w:hAnsi="GHEA Grapalat"/>
          <w:lang w:val="hy-AM"/>
        </w:rPr>
        <w:t xml:space="preserve">, </w:t>
      </w:r>
      <w:r w:rsidRPr="00F566BF">
        <w:rPr>
          <w:rFonts w:ascii="GHEA Grapalat" w:hAnsi="GHEA Grapalat" w:cs="Sylfaen"/>
        </w:rPr>
        <w:t>այնպես</w:t>
      </w:r>
      <w:r w:rsidRPr="00F566BF">
        <w:rPr>
          <w:rFonts w:ascii="GHEA Grapalat" w:hAnsi="GHEA Grapalat"/>
          <w:lang w:val="hy-AM"/>
        </w:rPr>
        <w:t xml:space="preserve"> </w:t>
      </w:r>
      <w:r w:rsidRPr="00F566BF">
        <w:rPr>
          <w:rFonts w:ascii="GHEA Grapalat" w:hAnsi="GHEA Grapalat" w:cs="Sylfaen"/>
        </w:rPr>
        <w:t>էլ</w:t>
      </w:r>
      <w:r w:rsidRPr="00F566BF">
        <w:rPr>
          <w:rFonts w:ascii="GHEA Grapalat" w:hAnsi="GHEA Grapalat"/>
          <w:lang w:val="hy-AM"/>
        </w:rPr>
        <w:t xml:space="preserve"> </w:t>
      </w:r>
      <w:r w:rsidRPr="00F566BF">
        <w:rPr>
          <w:rFonts w:ascii="GHEA Grapalat" w:hAnsi="GHEA Grapalat" w:cs="Sylfaen"/>
        </w:rPr>
        <w:t>մի</w:t>
      </w:r>
      <w:r w:rsidRPr="00F566BF">
        <w:rPr>
          <w:rFonts w:ascii="GHEA Grapalat" w:hAnsi="GHEA Grapalat"/>
          <w:lang w:val="hy-AM"/>
        </w:rPr>
        <w:t xml:space="preserve"> </w:t>
      </w:r>
      <w:r w:rsidRPr="00F566BF">
        <w:rPr>
          <w:rFonts w:ascii="GHEA Grapalat" w:hAnsi="GHEA Grapalat" w:cs="Sylfaen"/>
        </w:rPr>
        <w:t>քանի</w:t>
      </w:r>
      <w:r w:rsidRPr="00F566BF">
        <w:rPr>
          <w:rFonts w:ascii="GHEA Grapalat" w:hAnsi="GHEA Grapalat"/>
          <w:lang w:val="hy-AM"/>
        </w:rPr>
        <w:t xml:space="preserve"> </w:t>
      </w:r>
      <w:r w:rsidRPr="00F566BF">
        <w:rPr>
          <w:rFonts w:ascii="GHEA Grapalat" w:hAnsi="GHEA Grapalat" w:cs="Sylfaen"/>
        </w:rPr>
        <w:t>կամ</w:t>
      </w:r>
      <w:r w:rsidRPr="00F566BF">
        <w:rPr>
          <w:rFonts w:ascii="GHEA Grapalat" w:hAnsi="GHEA Grapalat"/>
          <w:lang w:val="hy-AM"/>
        </w:rPr>
        <w:t xml:space="preserve"> </w:t>
      </w:r>
      <w:r w:rsidRPr="00F566BF">
        <w:rPr>
          <w:rFonts w:ascii="GHEA Grapalat" w:hAnsi="GHEA Grapalat" w:cs="Sylfaen"/>
        </w:rPr>
        <w:t>բոլոր</w:t>
      </w:r>
      <w:r w:rsidRPr="002D4DC4">
        <w:rPr>
          <w:rFonts w:ascii="GHEA Grapalat" w:hAnsi="GHEA Grapalat"/>
          <w:lang w:val="hy-AM"/>
        </w:rPr>
        <w:t xml:space="preserve"> </w:t>
      </w:r>
      <w:r w:rsidRPr="00F566BF">
        <w:rPr>
          <w:rFonts w:ascii="GHEA Grapalat" w:hAnsi="GHEA Grapalat" w:cs="Sylfaen"/>
        </w:rPr>
        <w:t>չափաբաժինների</w:t>
      </w:r>
      <w:r w:rsidRPr="00F566BF">
        <w:rPr>
          <w:rFonts w:ascii="GHEA Grapalat" w:hAnsi="GHEA Grapalat"/>
          <w:lang w:val="hy-AM"/>
        </w:rPr>
        <w:t xml:space="preserve"> </w:t>
      </w:r>
      <w:r w:rsidR="00F9052C" w:rsidRPr="00F566BF">
        <w:rPr>
          <w:rFonts w:ascii="GHEA Grapalat" w:hAnsi="GHEA Grapalat" w:cs="Sylfaen"/>
        </w:rPr>
        <w:t>համար</w:t>
      </w:r>
      <w:r w:rsidR="00F9052C">
        <w:rPr>
          <w:rFonts w:ascii="GHEA Grapalat" w:hAnsi="GHEA Grapalat" w:cs="Sylfaen"/>
          <w:vertAlign w:val="superscript"/>
        </w:rPr>
        <w:t>7</w:t>
      </w:r>
      <w:r w:rsidR="00AE224E" w:rsidRPr="00F566BF">
        <w:rPr>
          <w:rStyle w:val="FootnoteReference"/>
          <w:rFonts w:ascii="GHEA Grapalat" w:hAnsi="GHEA Grapalat" w:cs="Sylfaen"/>
          <w:color w:val="FFFFFF"/>
        </w:rPr>
        <w:footnoteReference w:id="1"/>
      </w:r>
      <w:r w:rsidR="004D5671" w:rsidRPr="00F566BF">
        <w:rPr>
          <w:rFonts w:ascii="GHEA Grapalat" w:hAnsi="GHEA Grapalat" w:cs="Sylfaen"/>
          <w:szCs w:val="24"/>
          <w:lang w:val="hy-AM"/>
        </w:rPr>
        <w:t>։</w:t>
      </w:r>
      <w:r w:rsidRPr="00F566B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այտը ներկայացվում </w:t>
      </w:r>
      <w:r w:rsidRPr="00F566BF">
        <w:rPr>
          <w:rFonts w:ascii="GHEA Grapalat" w:hAnsi="GHEA Grapalat" w:cs="Sylfaen"/>
          <w:szCs w:val="24"/>
          <w:lang w:val="hy-AM"/>
        </w:rPr>
        <w:t xml:space="preserve">է </w:t>
      </w:r>
      <w:r w:rsidR="00096865" w:rsidRPr="00F566BF">
        <w:rPr>
          <w:rFonts w:ascii="GHEA Grapalat" w:hAnsi="GHEA Grapalat" w:cs="Sylfaen"/>
          <w:szCs w:val="24"/>
          <w:lang w:val="hy-AM"/>
        </w:rPr>
        <w:t>մինչև դրա համար սույն հրավերով սահմանված ժամկետի ավարտը</w:t>
      </w:r>
      <w:r w:rsidR="004D5671" w:rsidRPr="00F566BF">
        <w:rPr>
          <w:rFonts w:ascii="GHEA Grapalat" w:hAnsi="GHEA Grapalat" w:cs="Sylfaen"/>
          <w:szCs w:val="24"/>
          <w:lang w:val="hy-AM"/>
        </w:rPr>
        <w:t>։</w:t>
      </w:r>
    </w:p>
    <w:p w14:paraId="17F24869"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10D1D47E" w14:textId="705A8C4C" w:rsidR="003C3BFB" w:rsidRPr="00F566BF" w:rsidRDefault="003C3BFB" w:rsidP="003C3BFB">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Pr>
          <w:rFonts w:ascii="GHEA Grapalat" w:hAnsi="GHEA Grapalat" w:cs="Sylfaen"/>
          <w:szCs w:val="24"/>
          <w:lang w:val="hy-AM"/>
        </w:rPr>
        <w:t xml:space="preserve">մինչև </w:t>
      </w:r>
      <w:r w:rsidR="006817BA">
        <w:rPr>
          <w:rFonts w:ascii="GHEA Grapalat" w:hAnsi="GHEA Grapalat" w:cs="Sylfaen"/>
          <w:b/>
          <w:szCs w:val="24"/>
          <w:lang w:val="hy-AM"/>
        </w:rPr>
        <w:t xml:space="preserve">2025 թվականի </w:t>
      </w:r>
      <w:r w:rsidR="00DD2944">
        <w:rPr>
          <w:rFonts w:ascii="GHEA Grapalat" w:hAnsi="GHEA Grapalat"/>
          <w:b/>
          <w:i/>
          <w:lang w:val="hy-AM"/>
        </w:rPr>
        <w:t>սեպտեմբերի</w:t>
      </w:r>
      <w:r w:rsidR="00DD2944">
        <w:rPr>
          <w:rFonts w:ascii="GHEA Grapalat" w:hAnsi="GHEA Grapalat"/>
          <w:b/>
          <w:lang w:val="hy-AM"/>
        </w:rPr>
        <w:t xml:space="preserve"> 1</w:t>
      </w:r>
      <w:r w:rsidR="00DD2944">
        <w:rPr>
          <w:rFonts w:ascii="GHEA Grapalat" w:hAnsi="GHEA Grapalat"/>
          <w:b/>
          <w:i/>
          <w:lang w:val="hy-AM"/>
        </w:rPr>
        <w:t>2</w:t>
      </w:r>
      <w:r w:rsidR="00DD2944" w:rsidRPr="00E26010">
        <w:rPr>
          <w:rFonts w:ascii="GHEA Grapalat" w:hAnsi="GHEA Grapalat"/>
          <w:b/>
          <w:lang w:val="hy-AM"/>
        </w:rPr>
        <w:t>-ը</w:t>
      </w:r>
      <w:r w:rsidR="00DD2944" w:rsidRPr="00E26010">
        <w:rPr>
          <w:rFonts w:ascii="GHEA Grapalat" w:hAnsi="GHEA Grapalat"/>
          <w:b/>
        </w:rPr>
        <w:t xml:space="preserve">, </w:t>
      </w:r>
      <w:r w:rsidR="00DD2944" w:rsidRPr="00DD2944">
        <w:rPr>
          <w:rFonts w:ascii="GHEA Grapalat" w:hAnsi="GHEA Grapalat" w:cs="Sylfaen"/>
          <w:b/>
          <w:lang w:val="hy-AM"/>
        </w:rPr>
        <w:t>ժամը</w:t>
      </w:r>
      <w:r w:rsidR="00DD2944" w:rsidRPr="00C94903">
        <w:rPr>
          <w:rFonts w:ascii="GHEA Grapalat" w:hAnsi="GHEA Grapalat"/>
          <w:b/>
        </w:rPr>
        <w:t xml:space="preserve"> </w:t>
      </w:r>
      <w:r w:rsidR="00DD2944">
        <w:rPr>
          <w:rFonts w:ascii="GHEA Grapalat" w:hAnsi="GHEA Grapalat"/>
          <w:b/>
        </w:rPr>
        <w:t>1</w:t>
      </w:r>
      <w:r w:rsidR="00DD2944">
        <w:rPr>
          <w:rFonts w:ascii="GHEA Grapalat" w:hAnsi="GHEA Grapalat"/>
          <w:b/>
          <w:i/>
        </w:rPr>
        <w:t>4</w:t>
      </w:r>
      <w:r w:rsidR="00DD2944">
        <w:rPr>
          <w:rFonts w:ascii="GHEA Grapalat" w:hAnsi="GHEA Grapalat"/>
          <w:b/>
        </w:rPr>
        <w:t>:00</w:t>
      </w:r>
      <w:r w:rsidRPr="00064790">
        <w:rPr>
          <w:rFonts w:ascii="GHEA Grapalat" w:hAnsi="GHEA Grapalat" w:cs="Sylfaen"/>
          <w:b/>
          <w:szCs w:val="24"/>
          <w:lang w:val="hy-AM"/>
        </w:rPr>
        <w:t>-ը</w:t>
      </w:r>
      <w:r>
        <w:rPr>
          <w:rFonts w:ascii="GHEA Grapalat" w:hAnsi="GHEA Grapalat" w:cs="Sylfaen"/>
          <w:szCs w:val="24"/>
          <w:lang w:val="hy-AM"/>
        </w:rPr>
        <w:t xml:space="preserve">։ </w:t>
      </w:r>
      <w:r w:rsidRPr="00671AFC">
        <w:rPr>
          <w:rFonts w:ascii="GHEA Grapalat" w:hAnsi="GHEA Grapalat" w:cs="Sylfaen"/>
          <w:szCs w:val="24"/>
          <w:lang w:val="hy-AM"/>
        </w:rPr>
        <w:t>Հայտերը ներկայացնելու</w:t>
      </w:r>
      <w:r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5A97F486" w14:textId="77777777" w:rsidR="009446F1" w:rsidRPr="00F566BF" w:rsidRDefault="009446F1" w:rsidP="009446F1">
      <w:pPr>
        <w:pStyle w:val="BodyTextIndent2"/>
        <w:spacing w:line="240" w:lineRule="auto"/>
        <w:ind w:firstLine="567"/>
        <w:rPr>
          <w:rFonts w:ascii="GHEA Grapalat" w:hAnsi="GHEA Grapalat" w:cs="Sylfaen"/>
          <w:szCs w:val="24"/>
          <w:lang w:val="hy-AM"/>
        </w:rPr>
      </w:pPr>
      <w:bookmarkStart w:id="6"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128C906C" w14:textId="77777777" w:rsidR="009446F1" w:rsidRPr="00F71502" w:rsidRDefault="009446F1" w:rsidP="009446F1">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ա) հավաստում սույն հրավերով սահմանված մասնակ</w:t>
      </w:r>
      <w:r w:rsidRPr="00F71502">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358D4D9C" w14:textId="77777777" w:rsidR="009446F1" w:rsidRPr="00224D9D" w:rsidRDefault="009446F1" w:rsidP="009446F1">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Pr="000E2576">
        <w:rPr>
          <w:rFonts w:ascii="GHEA Grapalat" w:hAnsi="GHEA Grapalat" w:cs="Sylfaen"/>
          <w:sz w:val="20"/>
          <w:lang w:val="hy-AM"/>
        </w:rPr>
        <w:t>.</w:t>
      </w:r>
      <w:r w:rsidRPr="00777D3C">
        <w:rPr>
          <w:rFonts w:ascii="GHEA Grapalat" w:hAnsi="GHEA Grapalat" w:cs="Sylfaen"/>
          <w:sz w:val="20"/>
          <w:lang w:val="hy-AM"/>
        </w:rPr>
        <w:t xml:space="preserve"> </w:t>
      </w:r>
    </w:p>
    <w:p w14:paraId="08E7335D" w14:textId="77777777" w:rsidR="009446F1" w:rsidRPr="00F566BF" w:rsidRDefault="009446F1" w:rsidP="009446F1">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Pr="007E7500">
        <w:rPr>
          <w:rFonts w:ascii="GHEA Grapalat" w:hAnsi="GHEA Grapalat" w:cs="Sylfaen"/>
          <w:szCs w:val="24"/>
          <w:lang w:val="hy-AM"/>
        </w:rPr>
        <w:t xml:space="preserve"> </w:t>
      </w:r>
      <w:r>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8AA3A86" w14:textId="77777777" w:rsidR="009446F1" w:rsidRPr="00821851" w:rsidRDefault="009446F1" w:rsidP="009446F1">
      <w:pPr>
        <w:pStyle w:val="BodyTextIndent2"/>
        <w:spacing w:line="240" w:lineRule="auto"/>
        <w:ind w:firstLine="567"/>
        <w:rPr>
          <w:rFonts w:ascii="GHEA Grapalat" w:hAnsi="GHEA Grapalat" w:cs="Sylfaen"/>
          <w:szCs w:val="24"/>
          <w:lang w:val="hy-AM"/>
        </w:rPr>
      </w:pPr>
      <w:bookmarkStart w:id="7" w:name="_Hlk9261892"/>
      <w:bookmarkEnd w:id="6"/>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593E1F3" w14:textId="77777777" w:rsidR="009446F1" w:rsidRPr="00E74DFB" w:rsidRDefault="009446F1" w:rsidP="009446F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650D3A">
        <w:rPr>
          <w:rFonts w:ascii="GHEA Grapalat" w:hAnsi="GHEA Grapalat"/>
          <w:sz w:val="20"/>
          <w:lang w:val="hy-AM"/>
        </w:rPr>
        <w:t xml:space="preserve">Ընդ որում </w:t>
      </w:r>
      <w:r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Pr>
          <w:rFonts w:ascii="GHEA Grapalat" w:hAnsi="GHEA Grapalat" w:cs="Sylfaen"/>
          <w:sz w:val="20"/>
          <w:lang w:val="hy-AM"/>
        </w:rPr>
        <w:t>։</w:t>
      </w:r>
      <w:r>
        <w:rPr>
          <w:rStyle w:val="FootnoteReference"/>
          <w:rFonts w:ascii="GHEA Grapalat" w:hAnsi="GHEA Grapalat" w:cs="Sylfaen"/>
          <w:sz w:val="20"/>
          <w:lang w:val="hy-AM"/>
        </w:rPr>
        <w:footnoteReference w:id="2"/>
      </w:r>
    </w:p>
    <w:p w14:paraId="354FF4C1" w14:textId="77777777" w:rsidR="009446F1" w:rsidRPr="002D4DC4" w:rsidRDefault="009446F1" w:rsidP="009446F1">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7"/>
      <w:r w:rsidRPr="00F566BF">
        <w:rPr>
          <w:rFonts w:ascii="GHEA Grapalat" w:hAnsi="GHEA Grapalat" w:cs="Sylfaen"/>
          <w:sz w:val="20"/>
          <w:szCs w:val="24"/>
          <w:lang w:val="hy-AM" w:eastAsia="en-US"/>
        </w:rPr>
        <w:t>2) իր կողմից հաստատված գնային առաջարկ</w:t>
      </w:r>
      <w:r w:rsidRPr="002D4DC4">
        <w:rPr>
          <w:rFonts w:ascii="GHEA Grapalat" w:hAnsi="GHEA Grapalat" w:cs="Sylfaen"/>
          <w:sz w:val="20"/>
          <w:szCs w:val="24"/>
          <w:lang w:val="hy-AM" w:eastAsia="en-US"/>
        </w:rPr>
        <w:t>.</w:t>
      </w:r>
    </w:p>
    <w:p w14:paraId="576D62E8" w14:textId="4FEFCCC7" w:rsidR="009446F1" w:rsidRPr="00F566BF" w:rsidRDefault="009446F1" w:rsidP="009446F1">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Pr="002D4DC4">
        <w:rPr>
          <w:rFonts w:ascii="GHEA Grapalat" w:hAnsi="GHEA Grapalat" w:cs="Sylfaen"/>
          <w:sz w:val="20"/>
          <w:lang w:val="hy-AM"/>
        </w:rPr>
        <w:t>3</w:t>
      </w:r>
      <w:r w:rsidRPr="00F566BF">
        <w:rPr>
          <w:rFonts w:ascii="GHEA Grapalat" w:hAnsi="GHEA Grapalat" w:cs="Sylfaen"/>
          <w:sz w:val="20"/>
          <w:lang w:val="hy-AM"/>
        </w:rPr>
        <w:t xml:space="preserve">) </w:t>
      </w:r>
    </w:p>
    <w:p w14:paraId="1A785379" w14:textId="77777777" w:rsidR="009446F1" w:rsidRPr="00F566BF" w:rsidRDefault="009446F1" w:rsidP="009446F1">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Pr="00F566BF">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1526FFBC" w14:textId="77777777" w:rsidR="009446F1" w:rsidRPr="00F566BF" w:rsidRDefault="009446F1" w:rsidP="009446F1">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Pr="00F566BF">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142D7A4F" w14:textId="77777777" w:rsidR="009446F1" w:rsidRPr="00F566BF" w:rsidRDefault="009446F1" w:rsidP="009446F1">
      <w:pPr>
        <w:pStyle w:val="norm"/>
        <w:spacing w:line="240" w:lineRule="auto"/>
        <w:rPr>
          <w:rFonts w:ascii="GHEA Grapalat" w:hAnsi="GHEA Grapalat" w:cs="Sylfaen"/>
          <w:sz w:val="20"/>
          <w:szCs w:val="24"/>
          <w:lang w:val="hy-AM" w:eastAsia="en-US"/>
        </w:rPr>
      </w:pPr>
      <w:bookmarkStart w:id="8"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2FB9E637" w14:textId="77777777" w:rsidR="009446F1" w:rsidRPr="00F566BF" w:rsidRDefault="009446F1" w:rsidP="009446F1">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9C1AAB2" w14:textId="77777777" w:rsidR="009446F1" w:rsidRDefault="009446F1" w:rsidP="009446F1">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65BE128E" w14:textId="77777777" w:rsidR="009446F1" w:rsidRDefault="009446F1" w:rsidP="009446F1">
      <w:pPr>
        <w:jc w:val="center"/>
        <w:rPr>
          <w:rFonts w:ascii="GHEA Grapalat" w:hAnsi="GHEA Grapalat"/>
          <w:b/>
          <w:sz w:val="20"/>
          <w:lang w:val="hy-AM"/>
        </w:rPr>
      </w:pPr>
    </w:p>
    <w:p w14:paraId="57FE3E3A" w14:textId="77777777" w:rsidR="007135CD" w:rsidRPr="009446F1" w:rsidRDefault="007135CD" w:rsidP="00EF3662">
      <w:pPr>
        <w:jc w:val="center"/>
        <w:rPr>
          <w:rFonts w:ascii="GHEA Grapalat" w:hAnsi="GHEA Grapalat"/>
          <w:b/>
          <w:sz w:val="20"/>
          <w:lang w:val="hy-AM"/>
        </w:rPr>
      </w:pPr>
    </w:p>
    <w:p w14:paraId="4FA62238" w14:textId="77777777" w:rsidR="007135CD" w:rsidRDefault="007135CD" w:rsidP="00EF3662">
      <w:pPr>
        <w:jc w:val="center"/>
        <w:rPr>
          <w:rFonts w:ascii="GHEA Grapalat" w:hAnsi="GHEA Grapalat"/>
          <w:b/>
          <w:sz w:val="20"/>
          <w:lang w:val="es-ES"/>
        </w:rPr>
      </w:pPr>
    </w:p>
    <w:p w14:paraId="337B8E71" w14:textId="77777777" w:rsidR="007135CD" w:rsidRDefault="007135CD" w:rsidP="00EF3662">
      <w:pPr>
        <w:jc w:val="center"/>
        <w:rPr>
          <w:rFonts w:ascii="GHEA Grapalat" w:hAnsi="GHEA Grapalat"/>
          <w:b/>
          <w:sz w:val="20"/>
          <w:lang w:val="es-ES"/>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317976F" w14:textId="77777777" w:rsidR="009446F1" w:rsidRPr="00F566BF" w:rsidRDefault="009446F1" w:rsidP="009446F1">
      <w:pPr>
        <w:ind w:firstLine="567"/>
        <w:jc w:val="center"/>
        <w:rPr>
          <w:rFonts w:ascii="GHEA Grapalat" w:hAnsi="GHEA Grapalat"/>
          <w:b/>
          <w:sz w:val="20"/>
          <w:lang w:val="af-ZA"/>
        </w:rPr>
      </w:pPr>
      <w:r w:rsidRPr="00F566BF">
        <w:rPr>
          <w:rFonts w:ascii="GHEA Grapalat" w:hAnsi="GHEA Grapalat"/>
          <w:b/>
          <w:sz w:val="20"/>
          <w:lang w:val="af-ZA"/>
        </w:rPr>
        <w:t xml:space="preserve">7. </w:t>
      </w:r>
      <w:r w:rsidRPr="00F566BF">
        <w:rPr>
          <w:rFonts w:ascii="GHEA Grapalat" w:hAnsi="GHEA Grapalat" w:cs="Sylfaen"/>
          <w:b/>
          <w:sz w:val="20"/>
          <w:lang w:val="es-ES"/>
        </w:rPr>
        <w:t>ՀԱՅՏԻ</w:t>
      </w:r>
      <w:r w:rsidRPr="00F566BF">
        <w:rPr>
          <w:rFonts w:ascii="GHEA Grapalat" w:hAnsi="GHEA Grapalat" w:cs="Times Armenian"/>
          <w:b/>
          <w:sz w:val="20"/>
          <w:lang w:val="af-ZA"/>
        </w:rPr>
        <w:t xml:space="preserve"> </w:t>
      </w:r>
      <w:r w:rsidRPr="00F566BF">
        <w:rPr>
          <w:rFonts w:ascii="GHEA Grapalat" w:hAnsi="GHEA Grapalat" w:cs="Sylfaen"/>
          <w:b/>
          <w:sz w:val="20"/>
          <w:lang w:val="es-ES"/>
        </w:rPr>
        <w:t>ԱՊԱՀՈՎՈՒՄԸ</w:t>
      </w:r>
      <w:r w:rsidRPr="00F566BF">
        <w:rPr>
          <w:rFonts w:ascii="GHEA Grapalat" w:hAnsi="GHEA Grapalat" w:cs="Times Armenian"/>
          <w:b/>
          <w:color w:val="FFFFFF"/>
          <w:sz w:val="20"/>
          <w:lang w:val="af-ZA"/>
        </w:rPr>
        <w:t xml:space="preserve"> </w:t>
      </w: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77777777" w:rsidR="00096865" w:rsidRDefault="00096865" w:rsidP="00EF3662">
      <w:pPr>
        <w:ind w:firstLine="567"/>
        <w:jc w:val="both"/>
        <w:rPr>
          <w:rFonts w:ascii="GHEA Grapalat" w:hAnsi="GHEA Grapalat" w:cs="Sylfaen"/>
          <w:sz w:val="20"/>
          <w:lang w:val="af-ZA"/>
        </w:rPr>
      </w:pPr>
    </w:p>
    <w:p w14:paraId="3CFC4D5C" w14:textId="77777777" w:rsidR="009446F1" w:rsidRDefault="009446F1" w:rsidP="00EF3662">
      <w:pPr>
        <w:ind w:firstLine="567"/>
        <w:jc w:val="both"/>
        <w:rPr>
          <w:rFonts w:ascii="GHEA Grapalat" w:hAnsi="GHEA Grapalat" w:cs="Sylfaen"/>
          <w:sz w:val="20"/>
          <w:lang w:val="af-ZA"/>
        </w:rPr>
      </w:pPr>
    </w:p>
    <w:p w14:paraId="007D6F50" w14:textId="77777777" w:rsidR="009446F1" w:rsidRDefault="009446F1" w:rsidP="00EF3662">
      <w:pPr>
        <w:ind w:firstLine="567"/>
        <w:jc w:val="both"/>
        <w:rPr>
          <w:rFonts w:ascii="GHEA Grapalat" w:hAnsi="GHEA Grapalat" w:cs="Sylfaen"/>
          <w:sz w:val="20"/>
          <w:lang w:val="af-ZA"/>
        </w:rPr>
      </w:pPr>
    </w:p>
    <w:p w14:paraId="6D4F23CB" w14:textId="77777777" w:rsidR="009446F1" w:rsidRDefault="009446F1" w:rsidP="00EF3662">
      <w:pPr>
        <w:ind w:firstLine="567"/>
        <w:jc w:val="both"/>
        <w:rPr>
          <w:rFonts w:ascii="GHEA Grapalat" w:hAnsi="GHEA Grapalat" w:cs="Sylfaen"/>
          <w:sz w:val="20"/>
          <w:lang w:val="af-ZA"/>
        </w:rPr>
      </w:pPr>
    </w:p>
    <w:p w14:paraId="45ECF764" w14:textId="77777777" w:rsidR="009446F1" w:rsidRDefault="009446F1" w:rsidP="00EF3662">
      <w:pPr>
        <w:ind w:firstLine="567"/>
        <w:jc w:val="both"/>
        <w:rPr>
          <w:rFonts w:ascii="GHEA Grapalat" w:hAnsi="GHEA Grapalat" w:cs="Sylfaen"/>
          <w:sz w:val="20"/>
          <w:lang w:val="af-ZA"/>
        </w:rPr>
      </w:pPr>
    </w:p>
    <w:p w14:paraId="37B357ED" w14:textId="77777777" w:rsidR="009446F1" w:rsidRDefault="009446F1" w:rsidP="00EF3662">
      <w:pPr>
        <w:ind w:firstLine="567"/>
        <w:jc w:val="both"/>
        <w:rPr>
          <w:rFonts w:ascii="GHEA Grapalat" w:hAnsi="GHEA Grapalat" w:cs="Sylfaen"/>
          <w:sz w:val="20"/>
          <w:lang w:val="af-ZA"/>
        </w:rPr>
      </w:pPr>
    </w:p>
    <w:p w14:paraId="31BB2D7A" w14:textId="77777777" w:rsidR="009446F1" w:rsidRDefault="009446F1" w:rsidP="00EF3662">
      <w:pPr>
        <w:ind w:firstLine="567"/>
        <w:jc w:val="both"/>
        <w:rPr>
          <w:rFonts w:ascii="GHEA Grapalat" w:hAnsi="GHEA Grapalat" w:cs="Sylfaen"/>
          <w:sz w:val="20"/>
          <w:lang w:val="af-ZA"/>
        </w:rPr>
      </w:pPr>
    </w:p>
    <w:p w14:paraId="63E86234" w14:textId="77777777" w:rsidR="009446F1" w:rsidRPr="00F566BF" w:rsidRDefault="009446F1"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12FAA53F" w:rsidR="00096865" w:rsidRPr="00F566BF" w:rsidRDefault="00FD2748" w:rsidP="00A46006">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1C46A5" w:rsidRPr="004B15DA">
        <w:rPr>
          <w:rFonts w:ascii="GHEA Grapalat" w:hAnsi="GHEA Grapalat" w:cs="Sylfaen"/>
          <w:lang w:val="hy-AM"/>
        </w:rPr>
        <w:t>Հայտերի</w:t>
      </w:r>
      <w:r w:rsidR="001C46A5" w:rsidRPr="00F566BF">
        <w:rPr>
          <w:rFonts w:ascii="GHEA Grapalat" w:hAnsi="GHEA Grapalat" w:cs="Sylfaen"/>
        </w:rPr>
        <w:t xml:space="preserve"> </w:t>
      </w:r>
      <w:r w:rsidR="001C46A5" w:rsidRPr="004B15DA">
        <w:rPr>
          <w:rFonts w:ascii="GHEA Grapalat" w:hAnsi="GHEA Grapalat" w:cs="Sylfaen"/>
          <w:lang w:val="hy-AM"/>
        </w:rPr>
        <w:t>բացումը</w:t>
      </w:r>
      <w:r w:rsidR="001C46A5" w:rsidRPr="00F566BF">
        <w:rPr>
          <w:rFonts w:ascii="GHEA Grapalat" w:hAnsi="GHEA Grapalat" w:cs="Sylfaen"/>
        </w:rPr>
        <w:t xml:space="preserve"> </w:t>
      </w:r>
      <w:r w:rsidR="001C46A5" w:rsidRPr="004B15DA">
        <w:rPr>
          <w:rFonts w:ascii="GHEA Grapalat" w:hAnsi="GHEA Grapalat" w:cs="Sylfaen"/>
          <w:lang w:val="hy-AM"/>
        </w:rPr>
        <w:t>կկատարվի</w:t>
      </w:r>
      <w:r w:rsidR="001C46A5" w:rsidRPr="00F566BF">
        <w:rPr>
          <w:rFonts w:ascii="GHEA Grapalat" w:hAnsi="GHEA Grapalat" w:cs="Sylfaen"/>
        </w:rPr>
        <w:t xml:space="preserve"> </w:t>
      </w:r>
      <w:r w:rsidR="001C46A5" w:rsidRPr="004B15DA">
        <w:rPr>
          <w:rFonts w:ascii="GHEA Grapalat" w:hAnsi="GHEA Grapalat" w:cs="Sylfaen"/>
          <w:szCs w:val="24"/>
          <w:lang w:val="hy-AM"/>
        </w:rPr>
        <w:t>համակարգի</w:t>
      </w:r>
      <w:r w:rsidR="001C46A5" w:rsidRPr="00F566BF">
        <w:rPr>
          <w:rFonts w:ascii="GHEA Grapalat" w:hAnsi="GHEA Grapalat" w:cs="Sylfaen"/>
          <w:szCs w:val="24"/>
        </w:rPr>
        <w:t xml:space="preserve"> </w:t>
      </w:r>
      <w:r w:rsidR="001C46A5" w:rsidRPr="004B15DA">
        <w:rPr>
          <w:rFonts w:ascii="GHEA Grapalat" w:hAnsi="GHEA Grapalat" w:cs="Sylfaen"/>
          <w:szCs w:val="24"/>
          <w:lang w:val="hy-AM"/>
        </w:rPr>
        <w:t>միջոցով</w:t>
      </w:r>
      <w:r w:rsidR="001C46A5" w:rsidRPr="00064790">
        <w:rPr>
          <w:rFonts w:ascii="GHEA Grapalat" w:hAnsi="GHEA Grapalat" w:cs="Sylfaen"/>
          <w:szCs w:val="24"/>
        </w:rPr>
        <w:t xml:space="preserve">`  </w:t>
      </w:r>
      <w:r w:rsidR="006817BA">
        <w:rPr>
          <w:rFonts w:ascii="GHEA Grapalat" w:hAnsi="GHEA Grapalat" w:cs="Sylfaen"/>
          <w:b/>
          <w:szCs w:val="24"/>
          <w:lang w:val="hy-AM"/>
        </w:rPr>
        <w:t xml:space="preserve">2025 թվականի </w:t>
      </w:r>
      <w:r w:rsidR="00DD2944">
        <w:rPr>
          <w:rFonts w:ascii="GHEA Grapalat" w:hAnsi="GHEA Grapalat"/>
          <w:b/>
          <w:i/>
          <w:lang w:val="hy-AM"/>
        </w:rPr>
        <w:t>սեպտեմբերի</w:t>
      </w:r>
      <w:r w:rsidR="00DD2944">
        <w:rPr>
          <w:rFonts w:ascii="GHEA Grapalat" w:hAnsi="GHEA Grapalat"/>
          <w:b/>
          <w:lang w:val="hy-AM"/>
        </w:rPr>
        <w:t xml:space="preserve"> 1</w:t>
      </w:r>
      <w:r w:rsidR="00DD2944">
        <w:rPr>
          <w:rFonts w:ascii="GHEA Grapalat" w:hAnsi="GHEA Grapalat"/>
          <w:b/>
          <w:i/>
          <w:lang w:val="hy-AM"/>
        </w:rPr>
        <w:t>2</w:t>
      </w:r>
      <w:r w:rsidR="00DD2944" w:rsidRPr="00E26010">
        <w:rPr>
          <w:rFonts w:ascii="GHEA Grapalat" w:hAnsi="GHEA Grapalat"/>
          <w:b/>
          <w:lang w:val="hy-AM"/>
        </w:rPr>
        <w:t>-ը</w:t>
      </w:r>
      <w:r w:rsidR="00DD2944" w:rsidRPr="00E26010">
        <w:rPr>
          <w:rFonts w:ascii="GHEA Grapalat" w:hAnsi="GHEA Grapalat"/>
          <w:b/>
        </w:rPr>
        <w:t xml:space="preserve">, </w:t>
      </w:r>
      <w:proofErr w:type="spellStart"/>
      <w:r w:rsidR="00DD2944" w:rsidRPr="00E26010">
        <w:rPr>
          <w:rFonts w:ascii="GHEA Grapalat" w:hAnsi="GHEA Grapalat" w:cs="Sylfaen"/>
          <w:b/>
          <w:lang w:val="en-US"/>
        </w:rPr>
        <w:t>ժամը</w:t>
      </w:r>
      <w:proofErr w:type="spellEnd"/>
      <w:r w:rsidR="00DD2944" w:rsidRPr="00C94903">
        <w:rPr>
          <w:rFonts w:ascii="GHEA Grapalat" w:hAnsi="GHEA Grapalat"/>
          <w:b/>
        </w:rPr>
        <w:t xml:space="preserve"> </w:t>
      </w:r>
      <w:r w:rsidR="00DD2944">
        <w:rPr>
          <w:rFonts w:ascii="GHEA Grapalat" w:hAnsi="GHEA Grapalat"/>
          <w:b/>
        </w:rPr>
        <w:t>1</w:t>
      </w:r>
      <w:r w:rsidR="00DD2944">
        <w:rPr>
          <w:rFonts w:ascii="GHEA Grapalat" w:hAnsi="GHEA Grapalat"/>
          <w:b/>
          <w:i/>
        </w:rPr>
        <w:t>4</w:t>
      </w:r>
      <w:r w:rsidR="00DD2944">
        <w:rPr>
          <w:rFonts w:ascii="GHEA Grapalat" w:hAnsi="GHEA Grapalat"/>
          <w:b/>
        </w:rPr>
        <w:t>:00</w:t>
      </w:r>
      <w:r w:rsidR="001C46A5" w:rsidRPr="00064790">
        <w:rPr>
          <w:rFonts w:ascii="GHEA Grapalat" w:hAnsi="GHEA Grapalat" w:cs="Sylfaen"/>
          <w:b/>
          <w:szCs w:val="24"/>
          <w:lang w:val="hy-AM"/>
        </w:rPr>
        <w:t>-</w:t>
      </w:r>
      <w:r w:rsidR="001C46A5" w:rsidRPr="004B15DA">
        <w:rPr>
          <w:rFonts w:ascii="GHEA Grapalat" w:hAnsi="GHEA Grapalat" w:cs="Sylfaen"/>
          <w:b/>
          <w:szCs w:val="24"/>
          <w:lang w:val="hy-AM"/>
        </w:rPr>
        <w:t>ին։</w:t>
      </w:r>
      <w:r w:rsidR="001C46A5" w:rsidRPr="00F566BF">
        <w:rPr>
          <w:rFonts w:ascii="GHEA Grapalat" w:hAnsi="GHEA Grapalat" w:cs="Sylfaen"/>
          <w:szCs w:val="24"/>
        </w:rPr>
        <w:t xml:space="preserve"> </w:t>
      </w:r>
    </w:p>
    <w:p w14:paraId="7F3FEA34" w14:textId="77777777" w:rsidR="00A46006" w:rsidRPr="00F566BF" w:rsidRDefault="00A46006" w:rsidP="00A46006">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5208D03D" w14:textId="77777777" w:rsidR="00A46006" w:rsidRPr="00F566BF" w:rsidRDefault="00A46006" w:rsidP="00A46006">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37299E09" w14:textId="77777777" w:rsidR="00A46006" w:rsidRPr="00F566BF" w:rsidRDefault="00A46006" w:rsidP="00A46006">
      <w:pPr>
        <w:ind w:firstLine="567"/>
        <w:jc w:val="both"/>
        <w:rPr>
          <w:rFonts w:ascii="GHEA Grapalat" w:hAnsi="GHEA Grapalat" w:cs="Sylfaen"/>
          <w:sz w:val="20"/>
          <w:lang w:val="af-ZA"/>
        </w:rPr>
      </w:pPr>
      <w:r w:rsidRPr="00F566BF">
        <w:rPr>
          <w:rFonts w:ascii="GHEA Grapalat" w:hAnsi="GHEA Grapalat" w:cs="Sylfaen"/>
          <w:sz w:val="20"/>
          <w:lang w:val="af-ZA"/>
        </w:rPr>
        <w:t xml:space="preserve">8.2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կարգով</w:t>
      </w:r>
      <w:proofErr w:type="spellEnd"/>
      <w:r w:rsidRPr="00F566BF">
        <w:rPr>
          <w:rFonts w:ascii="GHEA Grapalat" w:hAnsi="GHEA Grapalat" w:cs="Sylfaen"/>
          <w:sz w:val="20"/>
          <w:lang w:val="af-ZA"/>
        </w:rPr>
        <w:t xml:space="preserve">: </w:t>
      </w:r>
    </w:p>
    <w:p w14:paraId="52A08BFF" w14:textId="77777777" w:rsidR="00A46006" w:rsidRPr="00F566BF" w:rsidRDefault="00A46006" w:rsidP="00A46006">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իրականացվում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օրվանից</w:t>
      </w:r>
      <w:proofErr w:type="spellEnd"/>
      <w:r w:rsidRPr="00F566BF">
        <w:rPr>
          <w:rFonts w:ascii="GHEA Grapalat" w:hAnsi="GHEA Grapalat" w:cs="Sylfaen"/>
          <w:sz w:val="20"/>
          <w:lang w:val="af-ZA"/>
        </w:rPr>
        <w:t xml:space="preserve"> </w:t>
      </w:r>
      <w:proofErr w:type="spellStart"/>
      <w:proofErr w:type="gramStart"/>
      <w:r w:rsidRPr="00F566BF">
        <w:rPr>
          <w:rFonts w:ascii="GHEA Grapalat" w:hAnsi="GHEA Grapalat" w:cs="Sylfaen"/>
          <w:sz w:val="20"/>
        </w:rPr>
        <w:t>հաշված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տաս</w:t>
      </w:r>
      <w:proofErr w:type="spellEnd"/>
      <w:r>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Pr="00F566BF">
        <w:rPr>
          <w:rFonts w:ascii="GHEA Grapalat" w:hAnsi="GHEA Grapalat" w:cs="Sylfaen"/>
          <w:sz w:val="20"/>
        </w:rPr>
        <w:t>աշխատանքային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ընթացքում</w:t>
      </w:r>
      <w:proofErr w:type="spellEnd"/>
      <w:r w:rsidRPr="00F566BF">
        <w:rPr>
          <w:rFonts w:ascii="GHEA Grapalat" w:hAnsi="GHEA Grapalat" w:cs="Sylfaen"/>
          <w:sz w:val="20"/>
          <w:lang w:val="af-ZA"/>
        </w:rPr>
        <w:t xml:space="preserve">: </w:t>
      </w:r>
    </w:p>
    <w:p w14:paraId="74278F79" w14:textId="77777777" w:rsidR="00A46006" w:rsidRPr="00F566BF" w:rsidRDefault="00A46006" w:rsidP="00A46006">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Ընդ</w:t>
      </w:r>
      <w:proofErr w:type="spellEnd"/>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F566BF">
        <w:rPr>
          <w:rFonts w:ascii="GHEA Grapalat" w:hAnsi="GHEA Grapalat" w:cs="Sylfaen"/>
          <w:sz w:val="20"/>
        </w:rPr>
        <w:t>որոնցում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բացակայում</w:t>
      </w:r>
      <w:proofErr w:type="spellEnd"/>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proofErr w:type="spellStart"/>
      <w:r w:rsidRPr="00F566BF">
        <w:rPr>
          <w:rFonts w:ascii="GHEA Grapalat" w:hAnsi="GHEA Grapalat" w:cs="Sylfaen"/>
          <w:sz w:val="20"/>
        </w:rPr>
        <w:t>գնային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առաջարկները</w:t>
      </w:r>
      <w:proofErr w:type="spellEnd"/>
      <w:r w:rsidRPr="0043390C">
        <w:rPr>
          <w:rFonts w:ascii="GHEA Grapalat" w:hAnsi="GHEA Grapalat" w:cs="Sylfaen"/>
          <w:sz w:val="20"/>
          <w:lang w:val="hy-AM"/>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af-ZA"/>
        </w:rPr>
        <w:t xml:space="preserve"> դրանք </w:t>
      </w:r>
      <w:proofErr w:type="spellStart"/>
      <w:r w:rsidRPr="00F566BF">
        <w:rPr>
          <w:rFonts w:ascii="GHEA Grapalat" w:hAnsi="GHEA Grapalat" w:cs="Sylfaen"/>
          <w:sz w:val="20"/>
        </w:rPr>
        <w:t>ներկայացված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անհամապատասխան</w:t>
      </w:r>
      <w:proofErr w:type="spellEnd"/>
      <w:r w:rsidRPr="00F566BF">
        <w:rPr>
          <w:rFonts w:ascii="GHEA Grapalat" w:hAnsi="GHEA Grapalat" w:cs="Sylfaen"/>
          <w:sz w:val="20"/>
          <w:lang w:val="hy-AM"/>
        </w:rPr>
        <w:t xml:space="preserve">, </w:t>
      </w:r>
      <w:proofErr w:type="gramStart"/>
      <w:r w:rsidRPr="00F566BF">
        <w:rPr>
          <w:rFonts w:ascii="GHEA Grapalat" w:hAnsi="GHEA Grapalat" w:cs="Sylfaen"/>
          <w:sz w:val="20"/>
          <w:lang w:val="hy-AM"/>
        </w:rPr>
        <w:t>բացառությամբ  սույն</w:t>
      </w:r>
      <w:proofErr w:type="gramEnd"/>
      <w:r w:rsidRPr="00F566BF">
        <w:rPr>
          <w:rFonts w:ascii="GHEA Grapalat" w:hAnsi="GHEA Grapalat" w:cs="Sylfaen"/>
          <w:sz w:val="20"/>
          <w:lang w:val="hy-AM"/>
        </w:rPr>
        <w:t xml:space="preserve"> հրավերի 1-ին մասի 8.9 կետով սահմանված դեպքի: </w:t>
      </w:r>
    </w:p>
    <w:p w14:paraId="2CB80CFE" w14:textId="77777777" w:rsidR="00A46006" w:rsidRPr="00F566BF" w:rsidRDefault="00A46006" w:rsidP="00A46006">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 xml:space="preserve">8.3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այդպիսին չճանաչված </w:t>
      </w:r>
      <w:proofErr w:type="spellStart"/>
      <w:r w:rsidRPr="00F566BF">
        <w:rPr>
          <w:rFonts w:ascii="GHEA Grapalat" w:hAnsi="GHEA Grapalat" w:cs="Sylfaen"/>
          <w:sz w:val="20"/>
          <w:szCs w:val="24"/>
          <w:lang w:eastAsia="en-US"/>
        </w:rPr>
        <w:t>մասնակիցների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որոշման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նախագահն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ավտոմատ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եղանակով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ստեղծում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հայտերի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գնահատման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մասին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արձանագրություն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հաստատվում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անդամների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կողմից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նշում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կատարելու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w:t>
      </w:r>
    </w:p>
    <w:p w14:paraId="2BD745D0" w14:textId="77777777" w:rsidR="00A46006" w:rsidRPr="00F566BF" w:rsidRDefault="00A46006" w:rsidP="00A4600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F566BF">
        <w:rPr>
          <w:rFonts w:ascii="GHEA Grapalat" w:hAnsi="GHEA Grapalat" w:cs="Sylfaen"/>
          <w:szCs w:val="24"/>
          <w:lang w:val="ru-RU"/>
        </w:rPr>
        <w:t>նվազագույն</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ասնակցին</w:t>
      </w:r>
      <w:r w:rsidRPr="00F566BF">
        <w:rPr>
          <w:rFonts w:ascii="GHEA Grapalat" w:hAnsi="GHEA Grapalat" w:cs="Sylfaen"/>
          <w:szCs w:val="24"/>
        </w:rPr>
        <w:t xml:space="preserve"> </w:t>
      </w:r>
      <w:r w:rsidRPr="00F566BF">
        <w:rPr>
          <w:rFonts w:ascii="GHEA Grapalat" w:hAnsi="GHEA Grapalat" w:cs="Sylfaen"/>
          <w:szCs w:val="24"/>
          <w:lang w:val="ru-RU"/>
        </w:rPr>
        <w:t>նախապատվություն</w:t>
      </w:r>
      <w:r w:rsidRPr="00F566BF">
        <w:rPr>
          <w:rFonts w:ascii="GHEA Grapalat" w:hAnsi="GHEA Grapalat" w:cs="Sylfaen"/>
          <w:szCs w:val="24"/>
        </w:rPr>
        <w:t xml:space="preserve"> </w:t>
      </w:r>
      <w:r w:rsidRPr="00F566BF">
        <w:rPr>
          <w:rFonts w:ascii="GHEA Grapalat" w:hAnsi="GHEA Grapalat" w:cs="Sylfaen"/>
          <w:szCs w:val="24"/>
          <w:lang w:val="ru-RU"/>
        </w:rPr>
        <w:t>տալու</w:t>
      </w:r>
      <w:r w:rsidRPr="00F566BF">
        <w:rPr>
          <w:rFonts w:ascii="GHEA Grapalat" w:hAnsi="GHEA Grapalat" w:cs="Sylfaen"/>
          <w:szCs w:val="24"/>
        </w:rPr>
        <w:t xml:space="preserve"> </w:t>
      </w:r>
      <w:r w:rsidRPr="00F566BF">
        <w:rPr>
          <w:rFonts w:ascii="GHEA Grapalat" w:hAnsi="GHEA Grapalat" w:cs="Sylfaen"/>
          <w:szCs w:val="24"/>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proofErr w:type="spellStart"/>
      <w:r w:rsidRPr="00F566BF">
        <w:rPr>
          <w:rFonts w:ascii="GHEA Grapalat" w:hAnsi="GHEA Grapalat" w:cs="Sylfaen"/>
          <w:lang w:val="en-US"/>
        </w:rPr>
        <w:t>հիմք</w:t>
      </w:r>
      <w:proofErr w:type="spellEnd"/>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proofErr w:type="spellStart"/>
      <w:r w:rsidRPr="00F566BF">
        <w:rPr>
          <w:rFonts w:ascii="GHEA Grapalat" w:hAnsi="GHEA Grapalat" w:cs="Sylfaen"/>
          <w:lang w:val="en-US"/>
        </w:rPr>
        <w:t>ընդունում</w:t>
      </w:r>
      <w:proofErr w:type="spellEnd"/>
      <w:r w:rsidRPr="00F566BF">
        <w:rPr>
          <w:rFonts w:ascii="GHEA Grapalat" w:hAnsi="GHEA Grapalat" w:cs="Sylfaen"/>
        </w:rPr>
        <w:t xml:space="preserve"> հ</w:t>
      </w:r>
      <w:proofErr w:type="spellStart"/>
      <w:r w:rsidRPr="00F566BF">
        <w:rPr>
          <w:rFonts w:ascii="GHEA Grapalat" w:hAnsi="GHEA Grapalat" w:cs="Sylfaen"/>
          <w:lang w:val="en-US"/>
        </w:rPr>
        <w:t>ամակարգում</w:t>
      </w:r>
      <w:proofErr w:type="spellEnd"/>
      <w:r w:rsidRPr="00F566BF">
        <w:rPr>
          <w:rFonts w:ascii="GHEA Grapalat" w:hAnsi="GHEA Grapalat" w:cs="Sylfaen"/>
        </w:rPr>
        <w:t xml:space="preserve"> </w:t>
      </w:r>
      <w:proofErr w:type="spellStart"/>
      <w:r w:rsidRPr="00F566BF">
        <w:rPr>
          <w:rFonts w:ascii="GHEA Grapalat" w:hAnsi="GHEA Grapalat" w:cs="Sylfaen"/>
          <w:lang w:val="en-US"/>
        </w:rPr>
        <w:t>կցված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մասնակցի</w:t>
      </w:r>
      <w:proofErr w:type="spellEnd"/>
      <w:r w:rsidRPr="00F566BF">
        <w:rPr>
          <w:rFonts w:ascii="GHEA Grapalat" w:hAnsi="GHEA Grapalat" w:cs="Sylfaen"/>
        </w:rPr>
        <w:t xml:space="preserve"> </w:t>
      </w:r>
      <w:proofErr w:type="spellStart"/>
      <w:r w:rsidRPr="00F566BF">
        <w:rPr>
          <w:rFonts w:ascii="GHEA Grapalat" w:hAnsi="GHEA Grapalat" w:cs="Sylfaen"/>
          <w:lang w:val="en-US"/>
        </w:rPr>
        <w:t>կողմից</w:t>
      </w:r>
      <w:proofErr w:type="spellEnd"/>
      <w:r w:rsidRPr="00F566BF">
        <w:rPr>
          <w:rFonts w:ascii="GHEA Grapalat" w:hAnsi="GHEA Grapalat" w:cs="Sylfaen"/>
        </w:rPr>
        <w:t xml:space="preserve"> </w:t>
      </w:r>
      <w:proofErr w:type="spellStart"/>
      <w:r w:rsidRPr="00F566BF">
        <w:rPr>
          <w:rFonts w:ascii="GHEA Grapalat" w:hAnsi="GHEA Grapalat" w:cs="Sylfaen"/>
          <w:lang w:val="en-US"/>
        </w:rPr>
        <w:t>հաստատված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գնային</w:t>
      </w:r>
      <w:proofErr w:type="spellEnd"/>
      <w:r w:rsidRPr="00F566BF">
        <w:rPr>
          <w:rFonts w:ascii="GHEA Grapalat" w:hAnsi="GHEA Grapalat" w:cs="Sylfaen"/>
        </w:rPr>
        <w:t xml:space="preserve"> </w:t>
      </w:r>
      <w:proofErr w:type="spellStart"/>
      <w:r w:rsidRPr="00F566BF">
        <w:rPr>
          <w:rFonts w:ascii="GHEA Grapalat" w:hAnsi="GHEA Grapalat" w:cs="Sylfaen"/>
          <w:lang w:val="en-US"/>
        </w:rPr>
        <w:t>առաջարկը</w:t>
      </w:r>
      <w:proofErr w:type="spellEnd"/>
      <w:r w:rsidRPr="00F566BF">
        <w:rPr>
          <w:rFonts w:ascii="GHEA Grapalat" w:hAnsi="GHEA Grapalat" w:cs="Sylfaen"/>
          <w:lang w:val="hy-AM"/>
        </w:rPr>
        <w:t>:</w:t>
      </w:r>
    </w:p>
    <w:p w14:paraId="4C02C2A4" w14:textId="77777777" w:rsidR="008E5852" w:rsidRDefault="00A46006" w:rsidP="008E585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sidR="008E5852" w:rsidRPr="00E41E1F">
        <w:rPr>
          <w:rFonts w:ascii="GHEA Grapalat" w:hAnsi="GHEA Grapalat" w:cs="Sylfaen"/>
          <w:b/>
          <w:i w:val="0"/>
          <w:lang w:val="ru-RU"/>
        </w:rPr>
        <w:t>ՀՀ</w:t>
      </w:r>
      <w:r w:rsidR="008E5852" w:rsidRPr="00E41E1F">
        <w:rPr>
          <w:rFonts w:ascii="GHEA Grapalat" w:hAnsi="GHEA Grapalat" w:cs="Sylfaen"/>
          <w:b/>
          <w:i w:val="0"/>
          <w:lang w:val="af-ZA"/>
        </w:rPr>
        <w:t xml:space="preserve"> </w:t>
      </w:r>
      <w:r w:rsidR="008E5852" w:rsidRPr="00E41E1F">
        <w:rPr>
          <w:rFonts w:ascii="GHEA Grapalat" w:hAnsi="GHEA Grapalat" w:cs="Sylfaen"/>
          <w:b/>
          <w:i w:val="0"/>
          <w:lang w:val="ru-RU"/>
        </w:rPr>
        <w:t>կենտրոնական</w:t>
      </w:r>
      <w:r w:rsidR="008E5852" w:rsidRPr="00E41E1F">
        <w:rPr>
          <w:rFonts w:ascii="GHEA Grapalat" w:hAnsi="GHEA Grapalat" w:cs="Sylfaen"/>
          <w:b/>
          <w:i w:val="0"/>
          <w:lang w:val="af-ZA"/>
        </w:rPr>
        <w:t xml:space="preserve"> </w:t>
      </w:r>
      <w:r w:rsidR="008E5852" w:rsidRPr="00E41E1F">
        <w:rPr>
          <w:rFonts w:ascii="GHEA Grapalat" w:hAnsi="GHEA Grapalat" w:cs="Sylfaen"/>
          <w:b/>
          <w:i w:val="0"/>
          <w:lang w:val="ru-RU"/>
        </w:rPr>
        <w:t>բանկի</w:t>
      </w:r>
      <w:r w:rsidR="008E5852" w:rsidRPr="00E41E1F">
        <w:rPr>
          <w:rFonts w:ascii="GHEA Grapalat" w:hAnsi="GHEA Grapalat" w:cs="Sylfaen"/>
          <w:b/>
          <w:i w:val="0"/>
          <w:lang w:val="af-ZA"/>
        </w:rPr>
        <w:t xml:space="preserve"> </w:t>
      </w:r>
      <w:r w:rsidR="008E5852" w:rsidRPr="00E41E1F">
        <w:rPr>
          <w:rFonts w:ascii="GHEA Grapalat" w:hAnsi="GHEA Grapalat" w:cs="Sylfaen"/>
          <w:b/>
          <w:i w:val="0"/>
          <w:lang w:val="ru-RU"/>
        </w:rPr>
        <w:t>կողմից</w:t>
      </w:r>
      <w:r w:rsidR="008E5852" w:rsidRPr="00E41E1F">
        <w:rPr>
          <w:rFonts w:ascii="GHEA Grapalat" w:hAnsi="GHEA Grapalat" w:cs="Sylfaen"/>
          <w:b/>
          <w:i w:val="0"/>
          <w:lang w:val="af-ZA"/>
        </w:rPr>
        <w:t xml:space="preserve"> </w:t>
      </w:r>
      <w:r w:rsidR="008E5852" w:rsidRPr="00E41E1F">
        <w:rPr>
          <w:rFonts w:ascii="GHEA Grapalat" w:hAnsi="GHEA Grapalat" w:cs="Sylfaen"/>
          <w:b/>
          <w:i w:val="0"/>
          <w:lang w:val="ru-RU"/>
        </w:rPr>
        <w:t>սահմանված</w:t>
      </w:r>
      <w:r w:rsidR="008E5852" w:rsidRPr="00E41E1F">
        <w:rPr>
          <w:rFonts w:ascii="GHEA Grapalat" w:hAnsi="GHEA Grapalat" w:cs="Sylfaen"/>
          <w:b/>
          <w:i w:val="0"/>
          <w:lang w:val="af-ZA"/>
        </w:rPr>
        <w:t xml:space="preserve">՝ հայտերի </w:t>
      </w:r>
      <w:r w:rsidR="008E5852" w:rsidRPr="00E41E1F">
        <w:rPr>
          <w:rFonts w:ascii="GHEA Grapalat" w:hAnsi="GHEA Grapalat" w:cs="Sylfaen"/>
          <w:b/>
          <w:i w:val="0"/>
          <w:lang w:val="ru-RU"/>
        </w:rPr>
        <w:t>բացման</w:t>
      </w:r>
      <w:r w:rsidR="008E5852" w:rsidRPr="00E41E1F">
        <w:rPr>
          <w:rFonts w:ascii="GHEA Grapalat" w:hAnsi="GHEA Grapalat" w:cs="Sylfaen"/>
          <w:b/>
          <w:i w:val="0"/>
          <w:lang w:val="af-ZA"/>
        </w:rPr>
        <w:t xml:space="preserve"> </w:t>
      </w:r>
      <w:r w:rsidR="008E5852" w:rsidRPr="00E41E1F">
        <w:rPr>
          <w:rFonts w:ascii="GHEA Grapalat" w:hAnsi="GHEA Grapalat" w:cs="Sylfaen"/>
          <w:b/>
          <w:i w:val="0"/>
          <w:lang w:val="ru-RU"/>
        </w:rPr>
        <w:t>օրվա</w:t>
      </w:r>
      <w:r w:rsidR="008E5852" w:rsidRPr="00E41E1F">
        <w:rPr>
          <w:rFonts w:ascii="GHEA Grapalat" w:hAnsi="GHEA Grapalat" w:cs="Sylfaen"/>
          <w:b/>
          <w:i w:val="0"/>
          <w:lang w:val="af-ZA"/>
        </w:rPr>
        <w:t xml:space="preserve"> </w:t>
      </w:r>
      <w:r w:rsidR="008E5852" w:rsidRPr="00E41E1F">
        <w:rPr>
          <w:rFonts w:ascii="GHEA Grapalat" w:hAnsi="GHEA Grapalat" w:cs="Sylfaen"/>
          <w:b/>
          <w:i w:val="0"/>
          <w:lang w:val="ru-RU"/>
        </w:rPr>
        <w:t>փոխարժեքով</w:t>
      </w:r>
      <w:r w:rsidR="008E5852" w:rsidRPr="00E41E1F">
        <w:rPr>
          <w:rFonts w:ascii="GHEA Grapalat" w:hAnsi="GHEA Grapalat" w:cs="Sylfaen"/>
          <w:i w:val="0"/>
          <w:lang w:val="ru-RU"/>
        </w:rPr>
        <w:t>։</w:t>
      </w:r>
      <w:r w:rsidR="008E5852" w:rsidRPr="00E41E1F">
        <w:rPr>
          <w:rFonts w:ascii="GHEA Grapalat" w:hAnsi="GHEA Grapalat" w:cs="Sylfaen"/>
          <w:i w:val="0"/>
          <w:lang w:val="af-ZA"/>
        </w:rPr>
        <w:t xml:space="preserve"> </w:t>
      </w:r>
      <w:r w:rsidR="008E5852" w:rsidRPr="00E41E1F">
        <w:rPr>
          <w:rFonts w:ascii="GHEA Grapalat" w:hAnsi="GHEA Grapalat" w:cs="Sylfaen"/>
          <w:i w:val="0"/>
          <w:szCs w:val="24"/>
          <w:lang w:val="af-ZA"/>
        </w:rPr>
        <w:t xml:space="preserve"> </w:t>
      </w:r>
    </w:p>
    <w:p w14:paraId="58275B14" w14:textId="7D5F4C65" w:rsidR="00A46006" w:rsidRPr="008E5852" w:rsidRDefault="00A46006" w:rsidP="008E5852">
      <w:pPr>
        <w:pStyle w:val="BodyTextIndent"/>
        <w:spacing w:line="240" w:lineRule="auto"/>
        <w:ind w:firstLine="567"/>
        <w:rPr>
          <w:rFonts w:ascii="GHEA Grapalat" w:hAnsi="GHEA Grapalat" w:cs="Sylfaen"/>
          <w:i w:val="0"/>
          <w:szCs w:val="24"/>
          <w:lang w:val="hy-AM"/>
        </w:rPr>
      </w:pPr>
      <w:r w:rsidRPr="008E5852">
        <w:rPr>
          <w:rFonts w:ascii="GHEA Grapalat" w:hAnsi="GHEA Grapalat" w:cs="Sylfaen"/>
          <w:i w:val="0"/>
          <w:szCs w:val="24"/>
          <w:lang w:val="hy-AM"/>
        </w:rPr>
        <w:t xml:space="preserve">8.6 Հանձնաժողովը հրավերի պահանջների նկատմամբ բավարար գնահատված հայտեր ներկայացրած մասնակիցներից որոշում և հայտարարում է ընտրված և այդպիսին չճանաչված մասնակիցներին: Առաջարկված նվազագույն գների հավասարության դեպքում </w:t>
      </w:r>
    </w:p>
    <w:p w14:paraId="78DE016D" w14:textId="77777777" w:rsidR="00A46006" w:rsidRPr="00F566BF" w:rsidRDefault="00A46006" w:rsidP="00A46006">
      <w:pPr>
        <w:pStyle w:val="norm"/>
        <w:spacing w:line="240" w:lineRule="auto"/>
        <w:rPr>
          <w:rFonts w:ascii="GHEA Grapalat" w:hAnsi="GHEA Grapalat" w:cs="Sylfaen"/>
          <w:sz w:val="20"/>
          <w:szCs w:val="24"/>
          <w:lang w:val="af-ZA" w:eastAsia="en-US"/>
        </w:rPr>
      </w:pPr>
      <w:r w:rsidRPr="008E5852">
        <w:rPr>
          <w:rFonts w:ascii="GHEA Grapalat" w:hAnsi="GHEA Grapalat" w:cs="Sylfaen"/>
          <w:sz w:val="20"/>
          <w:szCs w:val="24"/>
          <w:lang w:val="hy-AM" w:eastAsia="en-US"/>
        </w:rPr>
        <w:t xml:space="preserve">ա. </w:t>
      </w:r>
      <w:r w:rsidRPr="00F566BF">
        <w:rPr>
          <w:rFonts w:ascii="GHEA Grapalat" w:hAnsi="GHEA Grapalat" w:cs="Sylfaen"/>
          <w:sz w:val="20"/>
          <w:szCs w:val="24"/>
          <w:lang w:val="hy-AM" w:eastAsia="en-US"/>
        </w:rPr>
        <w:t>ընտրված</w:t>
      </w:r>
      <w:r w:rsidRPr="008E5852">
        <w:rPr>
          <w:rFonts w:ascii="GHEA Grapalat" w:hAnsi="GHEA Grapalat" w:cs="Sylfaen"/>
          <w:sz w:val="20"/>
          <w:szCs w:val="24"/>
          <w:lang w:val="hy-AM" w:eastAsia="en-US"/>
        </w:rPr>
        <w:t xml:space="preserve"> և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516221">
        <w:rPr>
          <w:rFonts w:ascii="GHEA Grapalat" w:hAnsi="GHEA Grapalat" w:cs="Sylfaen"/>
          <w:sz w:val="20"/>
          <w:szCs w:val="24"/>
          <w:lang w:val="hy-AM" w:eastAsia="en-US"/>
        </w:rPr>
        <w:t>ասնակիցներին</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որոշելու</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նպատակով</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նիստում</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F566BF">
        <w:rPr>
          <w:rFonts w:ascii="GHEA Grapalat" w:hAnsi="GHEA Grapalat" w:cs="Sylfaen"/>
          <w:sz w:val="20"/>
          <w:szCs w:val="24"/>
          <w:lang w:val="af-ZA" w:eastAsia="en-US"/>
        </w:rPr>
        <w:t>մ</w:t>
      </w:r>
      <w:r w:rsidRPr="00516221">
        <w:rPr>
          <w:rFonts w:ascii="GHEA Grapalat" w:hAnsi="GHEA Grapalat" w:cs="Sylfaen"/>
          <w:sz w:val="20"/>
          <w:szCs w:val="24"/>
          <w:lang w:val="hy-AM" w:eastAsia="en-US"/>
        </w:rPr>
        <w:t>ասնակիցների</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հետ</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վարվում</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միաժամանակյա</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բանակցություններ</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նիստին</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ներկա</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F566BF">
        <w:rPr>
          <w:rFonts w:ascii="GHEA Grapalat" w:hAnsi="GHEA Grapalat" w:cs="Sylfaen"/>
          <w:sz w:val="20"/>
          <w:szCs w:val="24"/>
          <w:lang w:val="af-ZA" w:eastAsia="en-US"/>
        </w:rPr>
        <w:t>մ</w:t>
      </w:r>
      <w:r w:rsidRPr="00516221">
        <w:rPr>
          <w:rFonts w:ascii="GHEA Grapalat" w:hAnsi="GHEA Grapalat" w:cs="Sylfaen"/>
          <w:sz w:val="20"/>
          <w:szCs w:val="24"/>
          <w:lang w:val="hy-AM" w:eastAsia="en-US"/>
        </w:rPr>
        <w:t>ասնակիցները</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համապատասխան</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լիազորություն</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ունեցող</w:t>
      </w:r>
      <w:r w:rsidRPr="00F566BF">
        <w:rPr>
          <w:rFonts w:ascii="GHEA Grapalat" w:hAnsi="GHEA Grapalat" w:cs="Sylfaen"/>
          <w:sz w:val="20"/>
          <w:szCs w:val="24"/>
          <w:lang w:val="af-ZA" w:eastAsia="en-US"/>
        </w:rPr>
        <w:t xml:space="preserve"> </w:t>
      </w:r>
      <w:r w:rsidRPr="00516221">
        <w:rPr>
          <w:rFonts w:ascii="GHEA Grapalat" w:hAnsi="GHEA Grapalat" w:cs="Sylfaen"/>
          <w:sz w:val="20"/>
          <w:szCs w:val="24"/>
          <w:lang w:val="hy-AM" w:eastAsia="en-US"/>
        </w:rPr>
        <w:t>ներկայացուցիչները</w:t>
      </w:r>
      <w:r w:rsidRPr="00F566BF">
        <w:rPr>
          <w:rFonts w:ascii="GHEA Grapalat" w:hAnsi="GHEA Grapalat" w:cs="Sylfaen"/>
          <w:sz w:val="20"/>
          <w:szCs w:val="24"/>
          <w:lang w:val="af-ZA" w:eastAsia="en-US"/>
        </w:rPr>
        <w:t>),</w:t>
      </w:r>
    </w:p>
    <w:p w14:paraId="77E9B9C4" w14:textId="77777777" w:rsidR="00A46006" w:rsidRPr="00F566BF" w:rsidRDefault="00A46006" w:rsidP="00A46006">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5C88881E" w14:textId="77777777" w:rsidR="00A46006" w:rsidRPr="00F566BF" w:rsidRDefault="00A46006" w:rsidP="00A46006">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7CDAC0BC" w14:textId="77777777" w:rsidR="00A46006" w:rsidRPr="00F71502" w:rsidRDefault="00A46006" w:rsidP="00A46006">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6F20E454" w14:textId="77777777" w:rsidR="00A46006" w:rsidRPr="00D94074" w:rsidRDefault="00A46006" w:rsidP="00A46006">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Pr="00F71502">
        <w:rPr>
          <w:rFonts w:ascii="GHEA Grapalat" w:hAnsi="GHEA Grapalat" w:cs="Sylfaen"/>
          <w:sz w:val="20"/>
          <w:lang w:val="hy-AM"/>
        </w:rPr>
        <w:t xml:space="preserve">ե. բանակցությունների համար սահմանված վերջնաժամկետը լրանալու պահին, ըստ դրան ներկա մասնակիցների ներկայացրած գներիորոշվում և հայտարարվում են ընտրված և այդպիսին չճանաչված մասնակիցները: Եթե բանակցությունների արդյունքում մասնակիցների ներկայացրած գները մնում են </w:t>
      </w:r>
      <w:r w:rsidRPr="00F71502">
        <w:rPr>
          <w:rFonts w:ascii="GHEA Grapalat" w:hAnsi="GHEA Grapalat" w:cs="Sylfaen"/>
          <w:sz w:val="20"/>
          <w:lang w:val="hy-AM"/>
        </w:rPr>
        <w:lastRenderedPageBreak/>
        <w:t>հավասար</w:t>
      </w:r>
      <w:r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5BE46A6B" w14:textId="77777777" w:rsidR="00A46006" w:rsidRPr="00D94074" w:rsidRDefault="00A46006" w:rsidP="00A46006">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64D3671B" w14:textId="77777777" w:rsidR="00A46006" w:rsidRPr="00D94074" w:rsidRDefault="00A46006" w:rsidP="00A46006">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1D2767A7" w14:textId="77777777" w:rsidR="00A46006" w:rsidRPr="00F566BF" w:rsidRDefault="00A46006" w:rsidP="00A46006">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14E026D3" w14:textId="725A7CE8" w:rsidR="00BF60E5" w:rsidRPr="00F566BF" w:rsidRDefault="00BF60E5" w:rsidP="00BF60E5">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sidRPr="00F566BF">
        <w:rPr>
          <w:rFonts w:ascii="GHEA Grapalat" w:hAnsi="GHEA Grapalat"/>
          <w:sz w:val="20"/>
          <w:lang w:val="af-ZA" w:eastAsia="x-none"/>
        </w:rPr>
        <w:t>.</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9"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0"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0"/>
      <w:r w:rsidRPr="00F566BF">
        <w:rPr>
          <w:rFonts w:ascii="GHEA Grapalat" w:hAnsi="GHEA Grapalat" w:cs="Sylfaen"/>
          <w:sz w:val="20"/>
          <w:szCs w:val="24"/>
          <w:lang w:val="hy-AM" w:eastAsia="en-US"/>
        </w:rPr>
        <w:t>,</w:t>
      </w:r>
      <w:bookmarkEnd w:id="9"/>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763E236C" w14:textId="77777777" w:rsidR="00BF60E5" w:rsidRDefault="00BF60E5" w:rsidP="00BF60E5">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48E1DDF8" w14:textId="77777777" w:rsidR="00BF60E5" w:rsidRDefault="00BF60E5" w:rsidP="00BF60E5">
      <w:pPr>
        <w:spacing w:after="160" w:line="276" w:lineRule="auto"/>
        <w:ind w:firstLine="375"/>
        <w:contextualSpacing/>
        <w:jc w:val="both"/>
        <w:rPr>
          <w:rFonts w:ascii="GHEA Grapalat" w:hAnsi="GHEA Grapalat"/>
          <w:sz w:val="20"/>
          <w:szCs w:val="20"/>
          <w:lang w:val="es-ES"/>
        </w:rPr>
      </w:pPr>
      <w:bookmarkStart w:id="11"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1"/>
    </w:p>
    <w:p w14:paraId="5449AD17" w14:textId="77777777" w:rsidR="00A46006" w:rsidRPr="00F566BF" w:rsidRDefault="00A46006" w:rsidP="00A46006">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իսկ ընտրված մասնակից է ճանաչվում հաջորդող տեղ զբաղեցրած մասնակիցը:</w:t>
      </w:r>
    </w:p>
    <w:p w14:paraId="29823681" w14:textId="77777777" w:rsidR="00A46006" w:rsidRPr="00915006" w:rsidRDefault="00A46006" w:rsidP="00A4600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r w:rsidRPr="00F566BF">
        <w:rPr>
          <w:rFonts w:ascii="GHEA Grapalat" w:hAnsi="GHEA Grapalat" w:cs="Sylfaen"/>
          <w:szCs w:val="24"/>
          <w:lang w:val="hy-AM"/>
        </w:rPr>
        <w:t xml:space="preserve">8.12 </w:t>
      </w:r>
      <w:proofErr w:type="spellStart"/>
      <w:r w:rsidRPr="00F566BF">
        <w:rPr>
          <w:rFonts w:ascii="GHEA Grapalat" w:hAnsi="GHEA Grapalat" w:cs="Sylfaen"/>
          <w:szCs w:val="24"/>
          <w:lang w:val="es-ES"/>
        </w:rPr>
        <w:t>Հայտերը</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բացվելուց</w:t>
      </w:r>
      <w:proofErr w:type="spellEnd"/>
      <w:r w:rsidRPr="00F566BF">
        <w:rPr>
          <w:rFonts w:ascii="GHEA Grapalat" w:hAnsi="GHEA Grapalat" w:cs="Sylfaen"/>
          <w:szCs w:val="24"/>
          <w:lang w:val="es-ES"/>
        </w:rPr>
        <w:t xml:space="preserve"> և </w:t>
      </w:r>
      <w:proofErr w:type="spellStart"/>
      <w:r w:rsidRPr="00F566BF">
        <w:rPr>
          <w:rFonts w:ascii="GHEA Grapalat" w:hAnsi="GHEA Grapalat" w:cs="Sylfaen"/>
          <w:szCs w:val="24"/>
          <w:lang w:val="es-ES"/>
        </w:rPr>
        <w:t>գնահատվելուց</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հետո</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կազմվում</w:t>
      </w:r>
      <w:proofErr w:type="spellEnd"/>
      <w:r w:rsidRPr="00F566BF">
        <w:rPr>
          <w:rFonts w:ascii="GHEA Grapalat" w:hAnsi="GHEA Grapalat" w:cs="Sylfaen"/>
          <w:szCs w:val="24"/>
          <w:lang w:val="es-ES"/>
        </w:rPr>
        <w:t xml:space="preserve"> է </w:t>
      </w:r>
      <w:proofErr w:type="spellStart"/>
      <w:r w:rsidRPr="00F566BF">
        <w:rPr>
          <w:rFonts w:ascii="GHEA Grapalat" w:hAnsi="GHEA Grapalat" w:cs="Sylfaen"/>
          <w:szCs w:val="24"/>
          <w:lang w:val="es-ES"/>
        </w:rPr>
        <w:t>արձանագրություն</w:t>
      </w:r>
      <w:proofErr w:type="spellEnd"/>
      <w:r w:rsidRPr="00F566BF">
        <w:rPr>
          <w:rFonts w:ascii="GHEA Grapalat" w:hAnsi="GHEA Grapalat" w:cs="Sylfaen"/>
          <w:szCs w:val="24"/>
          <w:lang w:val="es-ES"/>
        </w:rPr>
        <w:t>`</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0371C2F7" w14:textId="77777777" w:rsidR="00A46006" w:rsidRPr="00F566BF" w:rsidRDefault="00A46006" w:rsidP="00A4600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8.13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3E5137E0" w14:textId="77777777" w:rsidR="00A46006" w:rsidRDefault="00A46006" w:rsidP="00A46006">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 xml:space="preserve">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w:t>
      </w:r>
      <w:r w:rsidRPr="00F566BF">
        <w:rPr>
          <w:rFonts w:ascii="GHEA Grapalat" w:hAnsi="GHEA Grapalat" w:cs="Sylfaen"/>
          <w:lang w:val="hy-AM"/>
        </w:rPr>
        <w:lastRenderedPageBreak/>
        <w:t>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4CD9646A" w14:textId="77777777" w:rsidR="00A46006" w:rsidRPr="0008536B" w:rsidRDefault="00A46006" w:rsidP="00A46006">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F566BF">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28C2297E" w14:textId="77777777" w:rsidR="00BF60E5" w:rsidRPr="00634ADA" w:rsidRDefault="00A46006" w:rsidP="00BF60E5">
      <w:pPr>
        <w:shd w:val="clear" w:color="auto" w:fill="FFFFFF"/>
        <w:ind w:firstLine="375"/>
        <w:jc w:val="both"/>
        <w:rPr>
          <w:rFonts w:ascii="GHEA Grapalat" w:hAnsi="GHEA Grapalat" w:cs="Sylfaen"/>
          <w:sz w:val="20"/>
          <w:lang w:val="hy-AM"/>
        </w:rPr>
      </w:pPr>
      <w:r w:rsidRPr="0008536B">
        <w:rPr>
          <w:rFonts w:ascii="GHEA Grapalat" w:hAnsi="GHEA Grapalat"/>
          <w:lang w:val="af-ZA"/>
        </w:rPr>
        <w:tab/>
      </w:r>
      <w:r w:rsidR="00BF60E5" w:rsidRPr="00634ADA">
        <w:rPr>
          <w:rFonts w:ascii="GHEA Grapalat" w:hAnsi="GHEA Grapalat" w:cs="Sylfaen"/>
          <w:sz w:val="20"/>
          <w:lang w:val="af-ZA"/>
        </w:rPr>
        <w:t xml:space="preserve">8.14 </w:t>
      </w:r>
      <w:proofErr w:type="spellStart"/>
      <w:r w:rsidR="00BF60E5" w:rsidRPr="00634ADA">
        <w:rPr>
          <w:rFonts w:ascii="GHEA Grapalat" w:hAnsi="GHEA Grapalat" w:cs="Sylfaen"/>
          <w:sz w:val="20"/>
        </w:rPr>
        <w:t>Օրենքի</w:t>
      </w:r>
      <w:proofErr w:type="spellEnd"/>
      <w:r w:rsidR="00BF60E5" w:rsidRPr="00634ADA">
        <w:rPr>
          <w:rFonts w:ascii="GHEA Grapalat" w:hAnsi="GHEA Grapalat" w:cs="Sylfaen"/>
          <w:sz w:val="20"/>
          <w:lang w:val="af-ZA"/>
        </w:rPr>
        <w:t xml:space="preserve"> 6-</w:t>
      </w:r>
      <w:proofErr w:type="spellStart"/>
      <w:r w:rsidR="00BF60E5" w:rsidRPr="00634ADA">
        <w:rPr>
          <w:rFonts w:ascii="GHEA Grapalat" w:hAnsi="GHEA Grapalat" w:cs="Sylfaen"/>
          <w:sz w:val="20"/>
        </w:rPr>
        <w:t>րդ</w:t>
      </w:r>
      <w:proofErr w:type="spellEnd"/>
      <w:r w:rsidR="00BF60E5" w:rsidRPr="00634ADA">
        <w:rPr>
          <w:rFonts w:ascii="GHEA Grapalat" w:hAnsi="GHEA Grapalat" w:cs="Sylfaen"/>
          <w:sz w:val="20"/>
          <w:lang w:val="af-ZA"/>
        </w:rPr>
        <w:t xml:space="preserve"> </w:t>
      </w:r>
      <w:proofErr w:type="spellStart"/>
      <w:r w:rsidR="00BF60E5" w:rsidRPr="00634ADA">
        <w:rPr>
          <w:rFonts w:ascii="GHEA Grapalat" w:hAnsi="GHEA Grapalat" w:cs="Sylfaen"/>
          <w:sz w:val="20"/>
        </w:rPr>
        <w:t>հոդվածի</w:t>
      </w:r>
      <w:proofErr w:type="spellEnd"/>
      <w:r w:rsidR="00BF60E5" w:rsidRPr="00634ADA">
        <w:rPr>
          <w:rFonts w:ascii="GHEA Grapalat" w:hAnsi="GHEA Grapalat" w:cs="Sylfaen"/>
          <w:sz w:val="20"/>
          <w:lang w:val="af-ZA"/>
        </w:rPr>
        <w:t xml:space="preserve"> 1-</w:t>
      </w:r>
      <w:proofErr w:type="spellStart"/>
      <w:r w:rsidR="00BF60E5" w:rsidRPr="00634ADA">
        <w:rPr>
          <w:rFonts w:ascii="GHEA Grapalat" w:hAnsi="GHEA Grapalat" w:cs="Sylfaen"/>
          <w:sz w:val="20"/>
        </w:rPr>
        <w:t>ին</w:t>
      </w:r>
      <w:proofErr w:type="spellEnd"/>
      <w:r w:rsidR="00BF60E5" w:rsidRPr="00634ADA">
        <w:rPr>
          <w:rFonts w:ascii="GHEA Grapalat" w:hAnsi="GHEA Grapalat" w:cs="Sylfaen"/>
          <w:sz w:val="20"/>
          <w:lang w:val="af-ZA"/>
        </w:rPr>
        <w:t xml:space="preserve"> </w:t>
      </w:r>
      <w:proofErr w:type="spellStart"/>
      <w:r w:rsidR="00BF60E5" w:rsidRPr="00634ADA">
        <w:rPr>
          <w:rFonts w:ascii="GHEA Grapalat" w:hAnsi="GHEA Grapalat" w:cs="Sylfaen"/>
          <w:sz w:val="20"/>
        </w:rPr>
        <w:t>մասի</w:t>
      </w:r>
      <w:proofErr w:type="spellEnd"/>
      <w:r w:rsidR="00BF60E5" w:rsidRPr="00634ADA">
        <w:rPr>
          <w:rFonts w:ascii="GHEA Grapalat" w:hAnsi="GHEA Grapalat" w:cs="Sylfaen"/>
          <w:sz w:val="20"/>
          <w:lang w:val="af-ZA"/>
        </w:rPr>
        <w:t xml:space="preserve"> 6-</w:t>
      </w:r>
      <w:proofErr w:type="spellStart"/>
      <w:r w:rsidR="00BF60E5" w:rsidRPr="00634ADA">
        <w:rPr>
          <w:rFonts w:ascii="GHEA Grapalat" w:hAnsi="GHEA Grapalat" w:cs="Sylfaen"/>
          <w:sz w:val="20"/>
        </w:rPr>
        <w:t>րդ</w:t>
      </w:r>
      <w:proofErr w:type="spellEnd"/>
      <w:r w:rsidR="00BF60E5" w:rsidRPr="00634ADA">
        <w:rPr>
          <w:rFonts w:ascii="GHEA Grapalat" w:hAnsi="GHEA Grapalat" w:cs="Sylfaen"/>
          <w:sz w:val="20"/>
          <w:lang w:val="af-ZA"/>
        </w:rPr>
        <w:t xml:space="preserve"> </w:t>
      </w:r>
      <w:proofErr w:type="spellStart"/>
      <w:r w:rsidR="00BF60E5" w:rsidRPr="00634ADA">
        <w:rPr>
          <w:rFonts w:ascii="GHEA Grapalat" w:hAnsi="GHEA Grapalat" w:cs="Sylfaen"/>
          <w:sz w:val="20"/>
        </w:rPr>
        <w:t>կետով</w:t>
      </w:r>
      <w:proofErr w:type="spellEnd"/>
      <w:r w:rsidR="00BF60E5" w:rsidRPr="00634ADA">
        <w:rPr>
          <w:rFonts w:ascii="GHEA Grapalat" w:hAnsi="GHEA Grapalat" w:cs="Sylfaen"/>
          <w:sz w:val="20"/>
          <w:lang w:val="af-ZA"/>
        </w:rPr>
        <w:t xml:space="preserve"> </w:t>
      </w:r>
      <w:proofErr w:type="spellStart"/>
      <w:r w:rsidR="00BF60E5" w:rsidRPr="00634ADA">
        <w:rPr>
          <w:rFonts w:ascii="GHEA Grapalat" w:hAnsi="GHEA Grapalat" w:cs="Sylfaen"/>
          <w:sz w:val="20"/>
        </w:rPr>
        <w:t>նախատեսված</w:t>
      </w:r>
      <w:proofErr w:type="spellEnd"/>
      <w:r w:rsidR="00BF60E5" w:rsidRPr="00634ADA">
        <w:rPr>
          <w:rFonts w:ascii="GHEA Grapalat" w:hAnsi="GHEA Grapalat" w:cs="Sylfaen"/>
          <w:sz w:val="20"/>
          <w:lang w:val="af-ZA"/>
        </w:rPr>
        <w:t xml:space="preserve"> </w:t>
      </w:r>
      <w:proofErr w:type="spellStart"/>
      <w:r w:rsidR="00BF60E5" w:rsidRPr="00634ADA">
        <w:rPr>
          <w:rFonts w:ascii="GHEA Grapalat" w:hAnsi="GHEA Grapalat" w:cs="Sylfaen"/>
          <w:sz w:val="20"/>
        </w:rPr>
        <w:t>հիմքերն</w:t>
      </w:r>
      <w:proofErr w:type="spellEnd"/>
      <w:r w:rsidR="00BF60E5" w:rsidRPr="00634ADA">
        <w:rPr>
          <w:rFonts w:ascii="GHEA Grapalat" w:hAnsi="GHEA Grapalat" w:cs="Sylfaen"/>
          <w:sz w:val="20"/>
          <w:lang w:val="af-ZA"/>
        </w:rPr>
        <w:t xml:space="preserve"> </w:t>
      </w:r>
      <w:r w:rsidR="00BF60E5" w:rsidRPr="00634ADA">
        <w:rPr>
          <w:rFonts w:ascii="GHEA Grapalat" w:hAnsi="GHEA Grapalat" w:cs="Sylfaen"/>
          <w:sz w:val="20"/>
        </w:rPr>
        <w:t>ի</w:t>
      </w:r>
      <w:r w:rsidR="00BF60E5" w:rsidRPr="00634ADA">
        <w:rPr>
          <w:rFonts w:ascii="GHEA Grapalat" w:hAnsi="GHEA Grapalat" w:cs="Sylfaen"/>
          <w:sz w:val="20"/>
          <w:lang w:val="af-ZA"/>
        </w:rPr>
        <w:t xml:space="preserve"> </w:t>
      </w:r>
      <w:proofErr w:type="spellStart"/>
      <w:r w:rsidR="00BF60E5" w:rsidRPr="00634ADA">
        <w:rPr>
          <w:rFonts w:ascii="GHEA Grapalat" w:hAnsi="GHEA Grapalat" w:cs="Sylfaen"/>
          <w:sz w:val="20"/>
        </w:rPr>
        <w:t>հայտ</w:t>
      </w:r>
      <w:proofErr w:type="spellEnd"/>
      <w:r w:rsidR="00BF60E5" w:rsidRPr="00634ADA">
        <w:rPr>
          <w:rFonts w:ascii="GHEA Grapalat" w:hAnsi="GHEA Grapalat" w:cs="Sylfaen"/>
          <w:sz w:val="20"/>
          <w:lang w:val="af-ZA"/>
        </w:rPr>
        <w:t xml:space="preserve"> </w:t>
      </w:r>
      <w:proofErr w:type="spellStart"/>
      <w:r w:rsidR="00BF60E5" w:rsidRPr="00634ADA">
        <w:rPr>
          <w:rFonts w:ascii="GHEA Grapalat" w:hAnsi="GHEA Grapalat" w:cs="Sylfaen"/>
          <w:sz w:val="20"/>
        </w:rPr>
        <w:t>գալու</w:t>
      </w:r>
      <w:proofErr w:type="spellEnd"/>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դեպքում</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պատվիրատուի</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ղեկավարի</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պատճառաբանված</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որոշման</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հիման</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վրա</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լիազորված</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մարմինը</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մասնակցին</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ներառում</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է</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գնումների</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գործընթացին</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մասնակցելու</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իրավունք</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չունեցող</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մասնակիցների</w:t>
      </w:r>
      <w:r w:rsidR="00BF60E5" w:rsidRPr="00634ADA">
        <w:rPr>
          <w:rFonts w:ascii="GHEA Grapalat" w:hAnsi="GHEA Grapalat" w:cs="Sylfaen"/>
          <w:sz w:val="20"/>
          <w:lang w:val="af-ZA"/>
        </w:rPr>
        <w:t xml:space="preserve"> </w:t>
      </w:r>
      <w:r w:rsidR="00BF60E5" w:rsidRPr="00634ADA">
        <w:rPr>
          <w:rFonts w:ascii="GHEA Grapalat" w:hAnsi="GHEA Grapalat" w:cs="Sylfaen"/>
          <w:sz w:val="20"/>
          <w:lang w:val="ru-RU"/>
        </w:rPr>
        <w:t>ցուցակում</w:t>
      </w:r>
      <w:r w:rsidR="00BF60E5" w:rsidRPr="00634ADA">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BF60E5" w:rsidRPr="00634ADA">
        <w:rPr>
          <w:rFonts w:ascii="GHEA Grapalat" w:hAnsi="GHEA Grapalat" w:cs="Sylfaen"/>
          <w:sz w:val="20"/>
        </w:rPr>
        <w:t>՝</w:t>
      </w:r>
      <w:r w:rsidR="00BF60E5" w:rsidRPr="00634ADA">
        <w:rPr>
          <w:rFonts w:ascii="GHEA Grapalat" w:hAnsi="GHEA Grapalat" w:cs="Sylfaen"/>
          <w:sz w:val="20"/>
          <w:lang w:val="af-ZA"/>
        </w:rPr>
        <w:t xml:space="preserve"> </w:t>
      </w:r>
      <w:proofErr w:type="spellStart"/>
      <w:r w:rsidR="00BF60E5" w:rsidRPr="00634ADA">
        <w:rPr>
          <w:rFonts w:ascii="GHEA Grapalat" w:hAnsi="GHEA Grapalat" w:cs="Sylfaen"/>
          <w:sz w:val="20"/>
        </w:rPr>
        <w:t>որոշումը</w:t>
      </w:r>
      <w:proofErr w:type="spellEnd"/>
      <w:r w:rsidR="00BF60E5" w:rsidRPr="00634ADA">
        <w:rPr>
          <w:rFonts w:ascii="GHEA Grapalat" w:hAnsi="GHEA Grapalat" w:cs="Sylfaen"/>
          <w:sz w:val="20"/>
          <w:lang w:val="af-ZA"/>
        </w:rPr>
        <w:t xml:space="preserve">  </w:t>
      </w:r>
      <w:proofErr w:type="spellStart"/>
      <w:r w:rsidR="00BF60E5" w:rsidRPr="00634ADA">
        <w:rPr>
          <w:rFonts w:ascii="GHEA Grapalat" w:hAnsi="GHEA Grapalat" w:cs="Sylfaen"/>
          <w:sz w:val="20"/>
        </w:rPr>
        <w:t>ստանալու</w:t>
      </w:r>
      <w:proofErr w:type="spellEnd"/>
      <w:r w:rsidR="00BF60E5" w:rsidRPr="00634ADA">
        <w:rPr>
          <w:rFonts w:ascii="GHEA Grapalat" w:hAnsi="GHEA Grapalat" w:cs="Sylfaen"/>
          <w:sz w:val="20"/>
          <w:lang w:val="af-ZA"/>
        </w:rPr>
        <w:t xml:space="preserve"> </w:t>
      </w:r>
      <w:proofErr w:type="spellStart"/>
      <w:r w:rsidR="00BF60E5" w:rsidRPr="00634ADA">
        <w:rPr>
          <w:rFonts w:ascii="GHEA Grapalat" w:hAnsi="GHEA Grapalat" w:cs="Sylfaen"/>
          <w:sz w:val="20"/>
        </w:rPr>
        <w:t>օրվան</w:t>
      </w:r>
      <w:proofErr w:type="spellEnd"/>
      <w:r w:rsidR="00BF60E5" w:rsidRPr="00634ADA">
        <w:rPr>
          <w:rFonts w:ascii="GHEA Grapalat" w:hAnsi="GHEA Grapalat" w:cs="Sylfaen"/>
          <w:sz w:val="20"/>
          <w:lang w:val="af-ZA"/>
        </w:rPr>
        <w:t xml:space="preserve"> </w:t>
      </w:r>
      <w:proofErr w:type="spellStart"/>
      <w:r w:rsidR="00BF60E5" w:rsidRPr="00634ADA">
        <w:rPr>
          <w:rFonts w:ascii="GHEA Grapalat" w:hAnsi="GHEA Grapalat" w:cs="Sylfaen"/>
          <w:sz w:val="20"/>
        </w:rPr>
        <w:t>հաջորդող</w:t>
      </w:r>
      <w:proofErr w:type="spellEnd"/>
      <w:r w:rsidR="00BF60E5" w:rsidRPr="00634ADA">
        <w:rPr>
          <w:rFonts w:ascii="GHEA Grapalat" w:hAnsi="GHEA Grapalat" w:cs="Sylfaen"/>
          <w:sz w:val="20"/>
          <w:lang w:val="af-ZA"/>
        </w:rPr>
        <w:t xml:space="preserve"> </w:t>
      </w:r>
      <w:proofErr w:type="spellStart"/>
      <w:r w:rsidR="00BF60E5" w:rsidRPr="00634ADA">
        <w:rPr>
          <w:rFonts w:ascii="GHEA Grapalat" w:hAnsi="GHEA Grapalat" w:cs="Sylfaen"/>
          <w:sz w:val="20"/>
        </w:rPr>
        <w:t>հինգ</w:t>
      </w:r>
      <w:proofErr w:type="spellEnd"/>
      <w:r w:rsidR="00BF60E5" w:rsidRPr="00634ADA">
        <w:rPr>
          <w:rFonts w:ascii="GHEA Grapalat" w:hAnsi="GHEA Grapalat" w:cs="Sylfaen"/>
          <w:sz w:val="20"/>
          <w:lang w:val="af-ZA"/>
        </w:rPr>
        <w:t xml:space="preserve"> </w:t>
      </w:r>
      <w:proofErr w:type="spellStart"/>
      <w:r w:rsidR="00BF60E5" w:rsidRPr="00634ADA">
        <w:rPr>
          <w:rFonts w:ascii="GHEA Grapalat" w:hAnsi="GHEA Grapalat" w:cs="Sylfaen"/>
          <w:sz w:val="20"/>
        </w:rPr>
        <w:t>աշխատանքային</w:t>
      </w:r>
      <w:proofErr w:type="spellEnd"/>
      <w:r w:rsidR="00BF60E5" w:rsidRPr="00634ADA">
        <w:rPr>
          <w:rFonts w:ascii="GHEA Grapalat" w:hAnsi="GHEA Grapalat" w:cs="Sylfaen"/>
          <w:sz w:val="20"/>
          <w:lang w:val="af-ZA"/>
        </w:rPr>
        <w:t xml:space="preserve"> </w:t>
      </w:r>
      <w:proofErr w:type="spellStart"/>
      <w:r w:rsidR="00BF60E5" w:rsidRPr="00634ADA">
        <w:rPr>
          <w:rFonts w:ascii="GHEA Grapalat" w:hAnsi="GHEA Grapalat" w:cs="Sylfaen"/>
          <w:sz w:val="20"/>
        </w:rPr>
        <w:t>օրվա</w:t>
      </w:r>
      <w:proofErr w:type="spellEnd"/>
      <w:r w:rsidR="00BF60E5" w:rsidRPr="00634ADA">
        <w:rPr>
          <w:rFonts w:ascii="GHEA Grapalat" w:hAnsi="GHEA Grapalat" w:cs="Sylfaen"/>
          <w:sz w:val="20"/>
          <w:lang w:val="af-ZA"/>
        </w:rPr>
        <w:t xml:space="preserve"> </w:t>
      </w:r>
      <w:proofErr w:type="spellStart"/>
      <w:r w:rsidR="00BF60E5" w:rsidRPr="00634ADA">
        <w:rPr>
          <w:rFonts w:ascii="GHEA Grapalat" w:hAnsi="GHEA Grapalat" w:cs="Sylfaen"/>
          <w:sz w:val="20"/>
        </w:rPr>
        <w:t>ընթացքում</w:t>
      </w:r>
      <w:proofErr w:type="spellEnd"/>
      <w:r w:rsidR="00BF60E5" w:rsidRPr="00634ADA">
        <w:rPr>
          <w:rFonts w:ascii="GHEA Grapalat" w:hAnsi="GHEA Grapalat" w:cs="Sylfaen"/>
          <w:sz w:val="20"/>
          <w:lang w:val="af-ZA"/>
        </w:rPr>
        <w:t>:</w:t>
      </w:r>
      <w:r w:rsidR="00BF60E5" w:rsidRPr="00634ADA">
        <w:rPr>
          <w:rFonts w:ascii="GHEA Grapalat" w:hAnsi="GHEA Grapalat" w:cs="Sylfaen"/>
          <w:sz w:val="20"/>
          <w:lang w:val="hy-AM"/>
        </w:rPr>
        <w:t xml:space="preserve"> </w:t>
      </w:r>
    </w:p>
    <w:p w14:paraId="3BBE84F7" w14:textId="77777777" w:rsidR="00BF60E5" w:rsidRPr="00634ADA" w:rsidRDefault="00BF60E5" w:rsidP="00BF60E5">
      <w:pPr>
        <w:ind w:firstLine="375"/>
        <w:jc w:val="both"/>
        <w:rPr>
          <w:rFonts w:ascii="GHEA Grapalat" w:hAnsi="GHEA Grapalat" w:cs="Sylfaen"/>
          <w:sz w:val="20"/>
          <w:lang w:val="hy-AM"/>
        </w:rPr>
      </w:pPr>
      <w:r w:rsidRPr="00634ADA">
        <w:rPr>
          <w:rFonts w:ascii="GHEA Grapalat" w:hAnsi="GHEA Grapalat" w:cs="Sylfaen"/>
          <w:sz w:val="20"/>
          <w:lang w:val="hy-AM"/>
        </w:rPr>
        <w:t>Ընդ</w:t>
      </w:r>
      <w:r w:rsidRPr="00634ADA">
        <w:rPr>
          <w:rFonts w:ascii="GHEA Grapalat" w:hAnsi="GHEA Grapalat" w:cs="Sylfaen"/>
          <w:sz w:val="20"/>
          <w:lang w:val="af-ZA"/>
        </w:rPr>
        <w:t xml:space="preserve"> </w:t>
      </w:r>
      <w:r w:rsidRPr="00634ADA">
        <w:rPr>
          <w:rFonts w:ascii="GHEA Grapalat" w:hAnsi="GHEA Grapalat" w:cs="Sylfaen"/>
          <w:sz w:val="20"/>
          <w:lang w:val="hy-AM"/>
        </w:rPr>
        <w:t>որում</w:t>
      </w:r>
      <w:r w:rsidRPr="00634ADA">
        <w:rPr>
          <w:rFonts w:ascii="GHEA Grapalat" w:hAnsi="GHEA Grapalat" w:cs="Sylfaen"/>
          <w:sz w:val="20"/>
          <w:lang w:val="af-ZA"/>
        </w:rPr>
        <w:t xml:space="preserve"> </w:t>
      </w:r>
      <w:r w:rsidRPr="00634ADA">
        <w:rPr>
          <w:rFonts w:ascii="Calibri" w:hAnsi="Calibri" w:cs="Calibri"/>
          <w:sz w:val="20"/>
          <w:lang w:val="af-ZA"/>
        </w:rPr>
        <w:t> </w:t>
      </w:r>
      <w:r w:rsidRPr="00634ADA">
        <w:rPr>
          <w:rFonts w:ascii="GHEA Grapalat" w:hAnsi="GHEA Grapalat" w:cs="Sylfaen"/>
          <w:sz w:val="20"/>
          <w:lang w:val="hy-AM"/>
        </w:rPr>
        <w:t>սույն</w:t>
      </w:r>
      <w:r w:rsidRPr="00634ADA">
        <w:rPr>
          <w:rFonts w:ascii="GHEA Grapalat" w:hAnsi="GHEA Grapalat" w:cs="Sylfaen"/>
          <w:sz w:val="20"/>
          <w:lang w:val="af-ZA"/>
        </w:rPr>
        <w:t xml:space="preserve"> </w:t>
      </w:r>
      <w:r w:rsidRPr="00634ADA">
        <w:rPr>
          <w:rFonts w:ascii="GHEA Grapalat" w:hAnsi="GHEA Grapalat" w:cs="Sylfaen"/>
          <w:sz w:val="20"/>
          <w:lang w:val="hy-AM"/>
        </w:rPr>
        <w:t>կետում</w:t>
      </w:r>
      <w:r w:rsidRPr="00634ADA">
        <w:rPr>
          <w:rFonts w:ascii="GHEA Grapalat" w:hAnsi="GHEA Grapalat" w:cs="Sylfaen"/>
          <w:sz w:val="20"/>
          <w:lang w:val="af-ZA"/>
        </w:rPr>
        <w:t xml:space="preserve"> </w:t>
      </w:r>
      <w:r w:rsidRPr="00634ADA">
        <w:rPr>
          <w:rFonts w:ascii="GHEA Grapalat" w:hAnsi="GHEA Grapalat" w:cs="Sylfaen"/>
          <w:sz w:val="20"/>
          <w:lang w:val="hy-AM"/>
        </w:rPr>
        <w:t>նշված</w:t>
      </w:r>
      <w:r w:rsidRPr="00634ADA">
        <w:rPr>
          <w:rFonts w:ascii="GHEA Grapalat" w:hAnsi="GHEA Grapalat" w:cs="Sylfaen"/>
          <w:sz w:val="20"/>
          <w:lang w:val="af-ZA"/>
        </w:rPr>
        <w:t xml:space="preserve"> </w:t>
      </w:r>
      <w:r w:rsidRPr="00634ADA">
        <w:rPr>
          <w:rFonts w:ascii="GHEA Grapalat" w:hAnsi="GHEA Grapalat" w:cs="Sylfaen"/>
          <w:sz w:val="20"/>
          <w:lang w:val="hy-AM"/>
        </w:rPr>
        <w:t>որոշումը</w:t>
      </w:r>
      <w:r w:rsidRPr="00634ADA">
        <w:rPr>
          <w:rFonts w:ascii="GHEA Grapalat" w:hAnsi="GHEA Grapalat" w:cs="Sylfaen"/>
          <w:sz w:val="20"/>
          <w:lang w:val="af-ZA"/>
        </w:rPr>
        <w:t xml:space="preserve"> </w:t>
      </w:r>
      <w:r w:rsidRPr="00634ADA">
        <w:rPr>
          <w:rFonts w:ascii="GHEA Grapalat" w:hAnsi="GHEA Grapalat" w:cs="Sylfaen"/>
          <w:sz w:val="20"/>
          <w:lang w:val="hy-AM"/>
        </w:rPr>
        <w:t>պատվիրատուի</w:t>
      </w:r>
      <w:r w:rsidRPr="00634ADA">
        <w:rPr>
          <w:rFonts w:ascii="GHEA Grapalat" w:hAnsi="GHEA Grapalat" w:cs="Sylfaen"/>
          <w:sz w:val="20"/>
          <w:lang w:val="af-ZA"/>
        </w:rPr>
        <w:t xml:space="preserve"> </w:t>
      </w:r>
      <w:r w:rsidRPr="00634ADA">
        <w:rPr>
          <w:rFonts w:ascii="GHEA Grapalat" w:hAnsi="GHEA Grapalat" w:cs="Sylfaen"/>
          <w:sz w:val="20"/>
          <w:lang w:val="hy-AM"/>
        </w:rPr>
        <w:t>ղեկավարը</w:t>
      </w:r>
      <w:r w:rsidRPr="00634ADA">
        <w:rPr>
          <w:rFonts w:ascii="GHEA Grapalat" w:hAnsi="GHEA Grapalat" w:cs="Sylfaen"/>
          <w:sz w:val="20"/>
          <w:lang w:val="af-ZA"/>
        </w:rPr>
        <w:t xml:space="preserve"> </w:t>
      </w:r>
      <w:r w:rsidRPr="00634ADA">
        <w:rPr>
          <w:rFonts w:ascii="GHEA Grapalat" w:hAnsi="GHEA Grapalat" w:cs="Sylfaen"/>
          <w:sz w:val="20"/>
          <w:lang w:val="hy-AM"/>
        </w:rPr>
        <w:t>կայացնում</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գնման</w:t>
      </w:r>
      <w:r w:rsidRPr="00634ADA">
        <w:rPr>
          <w:rFonts w:ascii="GHEA Grapalat" w:hAnsi="GHEA Grapalat" w:cs="Sylfaen"/>
          <w:sz w:val="20"/>
          <w:lang w:val="af-ZA"/>
        </w:rPr>
        <w:t xml:space="preserve"> </w:t>
      </w:r>
      <w:r w:rsidRPr="00634ADA">
        <w:rPr>
          <w:rFonts w:ascii="GHEA Grapalat" w:hAnsi="GHEA Grapalat" w:cs="Sylfaen"/>
          <w:sz w:val="20"/>
          <w:lang w:val="hy-AM"/>
        </w:rPr>
        <w:t>ընթացակարգը</w:t>
      </w:r>
      <w:r w:rsidRPr="00634ADA">
        <w:rPr>
          <w:rFonts w:ascii="GHEA Grapalat" w:hAnsi="GHEA Grapalat" w:cs="Sylfaen"/>
          <w:sz w:val="20"/>
          <w:lang w:val="af-ZA"/>
        </w:rPr>
        <w:t xml:space="preserve"> </w:t>
      </w:r>
      <w:r w:rsidRPr="00634ADA">
        <w:rPr>
          <w:rFonts w:ascii="GHEA Grapalat" w:hAnsi="GHEA Grapalat" w:cs="Sylfaen"/>
          <w:sz w:val="20"/>
          <w:lang w:val="hy-AM"/>
        </w:rPr>
        <w:t>չկայացած</w:t>
      </w:r>
      <w:r w:rsidRPr="00634ADA">
        <w:rPr>
          <w:rFonts w:ascii="GHEA Grapalat" w:hAnsi="GHEA Grapalat" w:cs="Sylfaen"/>
          <w:sz w:val="20"/>
          <w:lang w:val="af-ZA"/>
        </w:rPr>
        <w:t xml:space="preserve"> </w:t>
      </w:r>
      <w:r w:rsidRPr="00634ADA">
        <w:rPr>
          <w:rFonts w:ascii="GHEA Grapalat" w:hAnsi="GHEA Grapalat" w:cs="Sylfaen"/>
          <w:sz w:val="20"/>
          <w:lang w:val="hy-AM"/>
        </w:rPr>
        <w:t>հայտարարվելու</w:t>
      </w:r>
      <w:r w:rsidRPr="00634ADA">
        <w:rPr>
          <w:rFonts w:ascii="GHEA Grapalat" w:hAnsi="GHEA Grapalat" w:cs="Sylfaen"/>
          <w:sz w:val="20"/>
          <w:lang w:val="af-ZA"/>
        </w:rPr>
        <w:t xml:space="preserve"> </w:t>
      </w:r>
      <w:r w:rsidRPr="00634ADA">
        <w:rPr>
          <w:rFonts w:ascii="GHEA Grapalat" w:hAnsi="GHEA Grapalat" w:cs="Sylfaen"/>
          <w:sz w:val="20"/>
          <w:lang w:val="hy-AM"/>
        </w:rPr>
        <w:t>կամ</w:t>
      </w:r>
      <w:r w:rsidRPr="00634ADA">
        <w:rPr>
          <w:rFonts w:ascii="GHEA Grapalat" w:hAnsi="GHEA Grapalat" w:cs="Sylfaen"/>
          <w:sz w:val="20"/>
          <w:lang w:val="af-ZA"/>
        </w:rPr>
        <w:t xml:space="preserve"> </w:t>
      </w:r>
      <w:r w:rsidRPr="00634ADA">
        <w:rPr>
          <w:rFonts w:ascii="GHEA Grapalat" w:hAnsi="GHEA Grapalat" w:cs="Sylfaen"/>
          <w:sz w:val="20"/>
          <w:lang w:val="hy-AM"/>
        </w:rPr>
        <w:t>կնքված</w:t>
      </w:r>
      <w:r w:rsidRPr="00634ADA">
        <w:rPr>
          <w:rFonts w:ascii="GHEA Grapalat" w:hAnsi="GHEA Grapalat" w:cs="Sylfaen"/>
          <w:sz w:val="20"/>
          <w:lang w:val="af-ZA"/>
        </w:rPr>
        <w:t xml:space="preserve"> </w:t>
      </w:r>
      <w:r w:rsidRPr="00634ADA">
        <w:rPr>
          <w:rFonts w:ascii="GHEA Grapalat" w:hAnsi="GHEA Grapalat" w:cs="Sylfaen"/>
          <w:sz w:val="20"/>
          <w:lang w:val="hy-AM"/>
        </w:rPr>
        <w:t>պայմանագրի</w:t>
      </w:r>
      <w:r w:rsidRPr="00634ADA">
        <w:rPr>
          <w:rFonts w:ascii="GHEA Grapalat" w:hAnsi="GHEA Grapalat" w:cs="Sylfaen"/>
          <w:sz w:val="20"/>
          <w:lang w:val="af-ZA"/>
        </w:rPr>
        <w:t xml:space="preserve"> </w:t>
      </w:r>
      <w:r w:rsidRPr="00634ADA">
        <w:rPr>
          <w:rFonts w:ascii="GHEA Grapalat" w:hAnsi="GHEA Grapalat" w:cs="Sylfaen"/>
          <w:sz w:val="20"/>
          <w:lang w:val="hy-AM"/>
        </w:rPr>
        <w:t>վերաբերյալ</w:t>
      </w:r>
      <w:r w:rsidRPr="00634ADA">
        <w:rPr>
          <w:rFonts w:ascii="GHEA Grapalat" w:hAnsi="GHEA Grapalat" w:cs="Sylfaen"/>
          <w:sz w:val="20"/>
          <w:lang w:val="af-ZA"/>
        </w:rPr>
        <w:t xml:space="preserve"> </w:t>
      </w:r>
      <w:r w:rsidRPr="00634ADA">
        <w:rPr>
          <w:rFonts w:ascii="GHEA Grapalat" w:hAnsi="GHEA Grapalat" w:cs="Sylfaen"/>
          <w:sz w:val="20"/>
          <w:lang w:val="hy-AM"/>
        </w:rPr>
        <w:t>հայտարարությունը</w:t>
      </w:r>
      <w:r w:rsidRPr="00634ADA">
        <w:rPr>
          <w:rFonts w:ascii="GHEA Grapalat" w:hAnsi="GHEA Grapalat" w:cs="Sylfaen"/>
          <w:sz w:val="20"/>
          <w:lang w:val="af-ZA"/>
        </w:rPr>
        <w:t xml:space="preserve"> </w:t>
      </w:r>
      <w:r w:rsidRPr="00634ADA">
        <w:rPr>
          <w:rFonts w:ascii="GHEA Grapalat" w:hAnsi="GHEA Grapalat" w:cs="Sylfaen"/>
          <w:sz w:val="20"/>
          <w:lang w:val="hy-AM"/>
        </w:rPr>
        <w:t>հրապարակելու</w:t>
      </w:r>
      <w:r w:rsidRPr="00634ADA">
        <w:rPr>
          <w:rFonts w:ascii="GHEA Grapalat" w:hAnsi="GHEA Grapalat" w:cs="Sylfaen"/>
          <w:sz w:val="20"/>
          <w:lang w:val="af-ZA"/>
        </w:rPr>
        <w:t xml:space="preserve"> </w:t>
      </w:r>
      <w:r w:rsidRPr="00634ADA">
        <w:rPr>
          <w:rFonts w:ascii="GHEA Grapalat" w:hAnsi="GHEA Grapalat" w:cs="Sylfaen"/>
          <w:sz w:val="20"/>
          <w:lang w:val="hy-AM"/>
        </w:rPr>
        <w:t>կամ</w:t>
      </w:r>
      <w:r w:rsidRPr="00634ADA">
        <w:rPr>
          <w:rFonts w:ascii="GHEA Grapalat" w:hAnsi="GHEA Grapalat" w:cs="Sylfaen"/>
          <w:sz w:val="20"/>
          <w:lang w:val="af-ZA"/>
        </w:rPr>
        <w:t xml:space="preserve"> </w:t>
      </w:r>
      <w:r w:rsidRPr="00634ADA">
        <w:rPr>
          <w:rFonts w:ascii="GHEA Grapalat" w:hAnsi="GHEA Grapalat" w:cs="Sylfaen"/>
          <w:sz w:val="20"/>
          <w:lang w:val="hy-AM"/>
        </w:rPr>
        <w:t>պայմանագիրը</w:t>
      </w:r>
      <w:r w:rsidRPr="00634ADA">
        <w:rPr>
          <w:rFonts w:ascii="GHEA Grapalat" w:hAnsi="GHEA Grapalat" w:cs="Sylfaen"/>
          <w:sz w:val="20"/>
          <w:lang w:val="af-ZA"/>
        </w:rPr>
        <w:t xml:space="preserve"> </w:t>
      </w:r>
      <w:r w:rsidRPr="00634ADA">
        <w:rPr>
          <w:rFonts w:ascii="GHEA Grapalat" w:hAnsi="GHEA Grapalat" w:cs="Sylfaen"/>
          <w:sz w:val="20"/>
          <w:lang w:val="hy-AM"/>
        </w:rPr>
        <w:t>միակողմանի</w:t>
      </w:r>
      <w:r w:rsidRPr="00634ADA">
        <w:rPr>
          <w:rFonts w:ascii="GHEA Grapalat" w:hAnsi="GHEA Grapalat" w:cs="Sylfaen"/>
          <w:sz w:val="20"/>
          <w:lang w:val="af-ZA"/>
        </w:rPr>
        <w:t xml:space="preserve"> </w:t>
      </w:r>
      <w:r w:rsidRPr="00634ADA">
        <w:rPr>
          <w:rFonts w:ascii="GHEA Grapalat" w:hAnsi="GHEA Grapalat" w:cs="Sylfaen"/>
          <w:sz w:val="20"/>
          <w:lang w:val="hy-AM"/>
        </w:rPr>
        <w:t>լուծելու</w:t>
      </w:r>
      <w:r w:rsidRPr="00634ADA">
        <w:rPr>
          <w:rFonts w:ascii="GHEA Grapalat" w:hAnsi="GHEA Grapalat" w:cs="Sylfaen"/>
          <w:sz w:val="20"/>
          <w:lang w:val="af-ZA"/>
        </w:rPr>
        <w:t xml:space="preserve"> </w:t>
      </w:r>
      <w:r w:rsidRPr="00634ADA">
        <w:rPr>
          <w:rFonts w:ascii="GHEA Grapalat" w:hAnsi="GHEA Grapalat" w:cs="Sylfaen"/>
          <w:sz w:val="20"/>
          <w:lang w:val="hy-AM"/>
        </w:rPr>
        <w:t>մասին</w:t>
      </w:r>
      <w:r w:rsidRPr="00634ADA">
        <w:rPr>
          <w:rFonts w:ascii="GHEA Grapalat" w:hAnsi="GHEA Grapalat" w:cs="Sylfaen"/>
          <w:sz w:val="20"/>
          <w:lang w:val="af-ZA"/>
        </w:rPr>
        <w:t xml:space="preserve"> </w:t>
      </w:r>
      <w:r w:rsidRPr="00634ADA">
        <w:rPr>
          <w:rFonts w:ascii="GHEA Grapalat" w:hAnsi="GHEA Grapalat" w:cs="Sylfaen"/>
          <w:sz w:val="20"/>
          <w:lang w:val="hy-AM"/>
        </w:rPr>
        <w:t>հայտարարությունը</w:t>
      </w:r>
      <w:r w:rsidRPr="00634ADA">
        <w:rPr>
          <w:rFonts w:ascii="GHEA Grapalat" w:hAnsi="GHEA Grapalat" w:cs="Sylfaen"/>
          <w:sz w:val="20"/>
          <w:lang w:val="af-ZA"/>
        </w:rPr>
        <w:t xml:space="preserve"> (</w:t>
      </w:r>
      <w:r w:rsidRPr="00634ADA">
        <w:rPr>
          <w:rFonts w:ascii="GHEA Grapalat" w:hAnsi="GHEA Grapalat" w:cs="Sylfaen"/>
          <w:sz w:val="20"/>
          <w:lang w:val="hy-AM"/>
        </w:rPr>
        <w:t>ծանուցումը</w:t>
      </w:r>
      <w:r w:rsidRPr="00634ADA">
        <w:rPr>
          <w:rFonts w:ascii="GHEA Grapalat" w:hAnsi="GHEA Grapalat" w:cs="Sylfaen"/>
          <w:sz w:val="20"/>
          <w:lang w:val="af-ZA"/>
        </w:rPr>
        <w:t xml:space="preserve">) </w:t>
      </w:r>
      <w:r w:rsidRPr="00634ADA">
        <w:rPr>
          <w:rFonts w:ascii="GHEA Grapalat" w:hAnsi="GHEA Grapalat" w:cs="Sylfaen"/>
          <w:sz w:val="20"/>
          <w:lang w:val="hy-AM"/>
        </w:rPr>
        <w:t>հրապարակելու</w:t>
      </w:r>
      <w:r w:rsidRPr="00634ADA">
        <w:rPr>
          <w:rFonts w:ascii="GHEA Grapalat" w:hAnsi="GHEA Grapalat" w:cs="Sylfaen"/>
          <w:sz w:val="20"/>
          <w:lang w:val="af-ZA"/>
        </w:rPr>
        <w:t xml:space="preserve"> </w:t>
      </w:r>
      <w:r w:rsidRPr="00634ADA">
        <w:rPr>
          <w:rFonts w:ascii="GHEA Grapalat" w:hAnsi="GHEA Grapalat" w:cs="Sylfaen"/>
          <w:sz w:val="20"/>
          <w:lang w:val="hy-AM"/>
        </w:rPr>
        <w:t>օրվան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տասներորդ օրը</w:t>
      </w:r>
      <w:r w:rsidRPr="00634ADA">
        <w:rPr>
          <w:rFonts w:ascii="GHEA Grapalat" w:hAnsi="GHEA Grapalat" w:cs="Sylfaen"/>
          <w:sz w:val="20"/>
          <w:lang w:val="af-ZA"/>
        </w:rPr>
        <w:t xml:space="preserve">: </w:t>
      </w:r>
      <w:r w:rsidRPr="00634ADA">
        <w:rPr>
          <w:rFonts w:ascii="GHEA Grapalat" w:hAnsi="GHEA Grapalat" w:cs="Sylfaen"/>
          <w:sz w:val="20"/>
          <w:lang w:val="hy-AM"/>
        </w:rPr>
        <w:t>Որոշումը</w:t>
      </w:r>
      <w:r w:rsidRPr="00634ADA">
        <w:rPr>
          <w:rFonts w:ascii="GHEA Grapalat" w:hAnsi="GHEA Grapalat" w:cs="Sylfaen"/>
          <w:sz w:val="20"/>
          <w:lang w:val="af-ZA"/>
        </w:rPr>
        <w:t xml:space="preserve"> </w:t>
      </w:r>
      <w:r w:rsidRPr="00634ADA">
        <w:rPr>
          <w:rFonts w:ascii="GHEA Grapalat" w:hAnsi="GHEA Grapalat" w:cs="Sylfaen"/>
          <w:sz w:val="20"/>
          <w:lang w:val="hy-AM"/>
        </w:rPr>
        <w:t>կայացվելուն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օրը</w:t>
      </w:r>
      <w:r w:rsidRPr="00634ADA">
        <w:rPr>
          <w:rFonts w:ascii="GHEA Grapalat" w:hAnsi="GHEA Grapalat" w:cs="Sylfaen"/>
          <w:sz w:val="20"/>
          <w:lang w:val="af-ZA"/>
        </w:rPr>
        <w:t xml:space="preserve"> </w:t>
      </w:r>
      <w:r w:rsidRPr="00634ADA">
        <w:rPr>
          <w:rFonts w:ascii="GHEA Grapalat" w:hAnsi="GHEA Grapalat" w:cs="Sylfaen"/>
          <w:sz w:val="20"/>
          <w:lang w:val="hy-AM"/>
        </w:rPr>
        <w:t>այն</w:t>
      </w:r>
      <w:r w:rsidRPr="00634ADA">
        <w:rPr>
          <w:rFonts w:ascii="GHEA Grapalat" w:hAnsi="GHEA Grapalat" w:cs="Sylfaen"/>
          <w:sz w:val="20"/>
          <w:lang w:val="af-ZA"/>
        </w:rPr>
        <w:t xml:space="preserve"> գրավոր </w:t>
      </w:r>
      <w:r w:rsidRPr="00634ADA">
        <w:rPr>
          <w:rFonts w:ascii="GHEA Grapalat" w:hAnsi="GHEA Grapalat" w:cs="Sylfaen"/>
          <w:sz w:val="20"/>
          <w:lang w:val="hy-AM"/>
        </w:rPr>
        <w:t>տրամադրվում</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լիազորված</w:t>
      </w:r>
      <w:r w:rsidRPr="00634ADA">
        <w:rPr>
          <w:rFonts w:ascii="GHEA Grapalat" w:hAnsi="GHEA Grapalat" w:cs="Sylfaen"/>
          <w:sz w:val="20"/>
          <w:lang w:val="af-ZA"/>
        </w:rPr>
        <w:t xml:space="preserve"> </w:t>
      </w:r>
      <w:r w:rsidRPr="00634ADA">
        <w:rPr>
          <w:rFonts w:ascii="GHEA Grapalat" w:hAnsi="GHEA Grapalat" w:cs="Sylfaen"/>
          <w:sz w:val="20"/>
          <w:lang w:val="hy-AM"/>
        </w:rPr>
        <w:t>մարմնին</w:t>
      </w:r>
      <w:r w:rsidRPr="00634ADA">
        <w:rPr>
          <w:rFonts w:ascii="GHEA Grapalat" w:hAnsi="GHEA Grapalat" w:cs="Sylfaen"/>
          <w:sz w:val="20"/>
          <w:lang w:val="af-ZA"/>
        </w:rPr>
        <w:t xml:space="preserve"> </w:t>
      </w:r>
      <w:r w:rsidRPr="00634ADA">
        <w:rPr>
          <w:rFonts w:ascii="GHEA Grapalat" w:hAnsi="GHEA Grapalat" w:cs="Sylfaen"/>
          <w:sz w:val="20"/>
          <w:lang w:val="hy-AM"/>
        </w:rPr>
        <w:t>և</w:t>
      </w:r>
      <w:r w:rsidRPr="00634ADA">
        <w:rPr>
          <w:rFonts w:ascii="GHEA Grapalat" w:hAnsi="GHEA Grapalat" w:cs="Sylfaen"/>
          <w:sz w:val="20"/>
          <w:lang w:val="af-ZA"/>
        </w:rPr>
        <w:t xml:space="preserve"> </w:t>
      </w:r>
      <w:r w:rsidRPr="00634ADA">
        <w:rPr>
          <w:rFonts w:ascii="GHEA Grapalat" w:hAnsi="GHEA Grapalat" w:cs="Sylfaen"/>
          <w:sz w:val="20"/>
          <w:lang w:val="hy-AM"/>
        </w:rPr>
        <w:t>մասնակցին</w:t>
      </w:r>
      <w:r w:rsidRPr="00634ADA">
        <w:rPr>
          <w:rFonts w:ascii="GHEA Grapalat" w:hAnsi="GHEA Grapalat" w:cs="Sylfaen"/>
          <w:sz w:val="20"/>
          <w:lang w:val="af-ZA"/>
        </w:rPr>
        <w:t xml:space="preserve">: </w:t>
      </w:r>
      <w:r w:rsidRPr="00634ADA">
        <w:rPr>
          <w:rFonts w:ascii="GHEA Grapalat" w:hAnsi="GHEA Grapalat" w:cs="Sylfaen"/>
          <w:sz w:val="20"/>
          <w:lang w:val="hy-AM"/>
        </w:rPr>
        <w:t>Լիազորված</w:t>
      </w:r>
      <w:r w:rsidRPr="00634ADA">
        <w:rPr>
          <w:rFonts w:ascii="GHEA Grapalat" w:hAnsi="GHEA Grapalat" w:cs="Sylfaen"/>
          <w:sz w:val="20"/>
          <w:lang w:val="af-ZA"/>
        </w:rPr>
        <w:t xml:space="preserve"> </w:t>
      </w:r>
      <w:r w:rsidRPr="00634ADA">
        <w:rPr>
          <w:rFonts w:ascii="GHEA Grapalat" w:hAnsi="GHEA Grapalat" w:cs="Sylfaen"/>
          <w:sz w:val="20"/>
          <w:lang w:val="hy-AM"/>
        </w:rPr>
        <w:t>մարմինը</w:t>
      </w:r>
      <w:r w:rsidRPr="00634ADA">
        <w:rPr>
          <w:rFonts w:ascii="GHEA Grapalat" w:hAnsi="GHEA Grapalat" w:cs="Sylfaen"/>
          <w:sz w:val="20"/>
          <w:lang w:val="af-ZA"/>
        </w:rPr>
        <w:t xml:space="preserve"> </w:t>
      </w:r>
      <w:r w:rsidRPr="00634ADA">
        <w:rPr>
          <w:rFonts w:ascii="GHEA Grapalat" w:hAnsi="GHEA Grapalat" w:cs="Sylfaen"/>
          <w:sz w:val="20"/>
          <w:lang w:val="hy-AM"/>
        </w:rPr>
        <w:t>մասնակցին</w:t>
      </w:r>
      <w:r w:rsidRPr="00634ADA">
        <w:rPr>
          <w:rFonts w:ascii="GHEA Grapalat" w:hAnsi="GHEA Grapalat" w:cs="Sylfaen"/>
          <w:sz w:val="20"/>
          <w:lang w:val="af-ZA"/>
        </w:rPr>
        <w:t xml:space="preserve"> </w:t>
      </w:r>
      <w:r w:rsidRPr="00634ADA">
        <w:rPr>
          <w:rFonts w:ascii="GHEA Grapalat" w:hAnsi="GHEA Grapalat" w:cs="Sylfaen"/>
          <w:sz w:val="20"/>
          <w:lang w:val="hy-AM"/>
        </w:rPr>
        <w:t>ներառում</w:t>
      </w:r>
      <w:r w:rsidRPr="00634ADA">
        <w:rPr>
          <w:rFonts w:ascii="GHEA Grapalat" w:hAnsi="GHEA Grapalat" w:cs="Sylfaen"/>
          <w:sz w:val="20"/>
          <w:lang w:val="af-ZA"/>
        </w:rPr>
        <w:t xml:space="preserve"> </w:t>
      </w:r>
      <w:r w:rsidRPr="00634ADA">
        <w:rPr>
          <w:rFonts w:ascii="GHEA Grapalat" w:hAnsi="GHEA Grapalat" w:cs="Sylfaen"/>
          <w:sz w:val="20"/>
          <w:lang w:val="hy-AM"/>
        </w:rPr>
        <w:t>է</w:t>
      </w:r>
      <w:r w:rsidRPr="00634ADA">
        <w:rPr>
          <w:rFonts w:ascii="GHEA Grapalat" w:hAnsi="GHEA Grapalat" w:cs="Sylfaen"/>
          <w:sz w:val="20"/>
          <w:lang w:val="af-ZA"/>
        </w:rPr>
        <w:t xml:space="preserve"> </w:t>
      </w:r>
      <w:r w:rsidRPr="00634ADA">
        <w:rPr>
          <w:rFonts w:ascii="GHEA Grapalat" w:hAnsi="GHEA Grapalat" w:cs="Sylfaen"/>
          <w:sz w:val="20"/>
          <w:lang w:val="hy-AM"/>
        </w:rPr>
        <w:t>գնումների</w:t>
      </w:r>
      <w:r w:rsidRPr="00634ADA">
        <w:rPr>
          <w:rFonts w:ascii="GHEA Grapalat" w:hAnsi="GHEA Grapalat" w:cs="Sylfaen"/>
          <w:sz w:val="20"/>
          <w:lang w:val="af-ZA"/>
        </w:rPr>
        <w:t xml:space="preserve"> </w:t>
      </w:r>
      <w:r w:rsidRPr="00634ADA">
        <w:rPr>
          <w:rFonts w:ascii="GHEA Grapalat" w:hAnsi="GHEA Grapalat" w:cs="Sylfaen"/>
          <w:sz w:val="20"/>
          <w:lang w:val="hy-AM"/>
        </w:rPr>
        <w:t>գործընթացին</w:t>
      </w:r>
      <w:r w:rsidRPr="00634ADA">
        <w:rPr>
          <w:rFonts w:ascii="GHEA Grapalat" w:hAnsi="GHEA Grapalat" w:cs="Sylfaen"/>
          <w:sz w:val="20"/>
          <w:lang w:val="af-ZA"/>
        </w:rPr>
        <w:t xml:space="preserve"> </w:t>
      </w:r>
      <w:r w:rsidRPr="00634ADA">
        <w:rPr>
          <w:rFonts w:ascii="GHEA Grapalat" w:hAnsi="GHEA Grapalat" w:cs="Sylfaen"/>
          <w:sz w:val="20"/>
          <w:lang w:val="hy-AM"/>
        </w:rPr>
        <w:t>մասնակցելու</w:t>
      </w:r>
      <w:r w:rsidRPr="00634ADA">
        <w:rPr>
          <w:rFonts w:ascii="GHEA Grapalat" w:hAnsi="GHEA Grapalat" w:cs="Sylfaen"/>
          <w:sz w:val="20"/>
          <w:lang w:val="af-ZA"/>
        </w:rPr>
        <w:t xml:space="preserve"> </w:t>
      </w:r>
      <w:r w:rsidRPr="00634ADA">
        <w:rPr>
          <w:rFonts w:ascii="GHEA Grapalat" w:hAnsi="GHEA Grapalat" w:cs="Sylfaen"/>
          <w:sz w:val="20"/>
          <w:lang w:val="hy-AM"/>
        </w:rPr>
        <w:t>իրավունք</w:t>
      </w:r>
      <w:r w:rsidRPr="00634ADA">
        <w:rPr>
          <w:rFonts w:ascii="GHEA Grapalat" w:hAnsi="GHEA Grapalat" w:cs="Sylfaen"/>
          <w:sz w:val="20"/>
          <w:lang w:val="af-ZA"/>
        </w:rPr>
        <w:t xml:space="preserve"> </w:t>
      </w:r>
      <w:r w:rsidRPr="00634ADA">
        <w:rPr>
          <w:rFonts w:ascii="GHEA Grapalat" w:hAnsi="GHEA Grapalat" w:cs="Sylfaen"/>
          <w:sz w:val="20"/>
          <w:lang w:val="hy-AM"/>
        </w:rPr>
        <w:t>չունեցող</w:t>
      </w:r>
      <w:r w:rsidRPr="00634ADA">
        <w:rPr>
          <w:rFonts w:ascii="GHEA Grapalat" w:hAnsi="GHEA Grapalat" w:cs="Sylfaen"/>
          <w:sz w:val="20"/>
          <w:lang w:val="af-ZA"/>
        </w:rPr>
        <w:t xml:space="preserve"> </w:t>
      </w:r>
      <w:r w:rsidRPr="00634ADA">
        <w:rPr>
          <w:rFonts w:ascii="GHEA Grapalat" w:hAnsi="GHEA Grapalat" w:cs="Sylfaen"/>
          <w:sz w:val="20"/>
          <w:lang w:val="hy-AM"/>
        </w:rPr>
        <w:t>մասնակիցների</w:t>
      </w:r>
      <w:r w:rsidRPr="00634ADA">
        <w:rPr>
          <w:rFonts w:ascii="GHEA Grapalat" w:hAnsi="GHEA Grapalat" w:cs="Sylfaen"/>
          <w:sz w:val="20"/>
          <w:lang w:val="af-ZA"/>
        </w:rPr>
        <w:t xml:space="preserve"> </w:t>
      </w:r>
      <w:r w:rsidRPr="00634ADA">
        <w:rPr>
          <w:rFonts w:ascii="GHEA Grapalat" w:hAnsi="GHEA Grapalat" w:cs="Sylfaen"/>
          <w:sz w:val="20"/>
          <w:lang w:val="hy-AM"/>
        </w:rPr>
        <w:t>ցուցակում</w:t>
      </w:r>
      <w:r w:rsidRPr="00634ADA">
        <w:rPr>
          <w:rFonts w:ascii="GHEA Grapalat" w:hAnsi="GHEA Grapalat" w:cs="Sylfaen"/>
          <w:sz w:val="20"/>
          <w:lang w:val="af-ZA"/>
        </w:rPr>
        <w:t xml:space="preserve"> </w:t>
      </w:r>
      <w:r w:rsidRPr="00634ADA">
        <w:rPr>
          <w:rFonts w:ascii="GHEA Grapalat" w:hAnsi="GHEA Grapalat" w:cs="Sylfaen"/>
          <w:sz w:val="20"/>
          <w:lang w:val="hy-AM"/>
        </w:rPr>
        <w:t>որոշումն</w:t>
      </w:r>
      <w:r w:rsidRPr="00634ADA">
        <w:rPr>
          <w:rFonts w:ascii="GHEA Grapalat" w:hAnsi="GHEA Grapalat" w:cs="Sylfaen"/>
          <w:sz w:val="20"/>
          <w:lang w:val="af-ZA"/>
        </w:rPr>
        <w:t xml:space="preserve"> </w:t>
      </w:r>
      <w:r w:rsidRPr="00634ADA">
        <w:rPr>
          <w:rFonts w:ascii="GHEA Grapalat" w:hAnsi="GHEA Grapalat" w:cs="Sylfaen"/>
          <w:sz w:val="20"/>
          <w:lang w:val="hy-AM"/>
        </w:rPr>
        <w:t>ստանալուն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քառասուներորդ</w:t>
      </w:r>
      <w:r w:rsidRPr="00634ADA">
        <w:rPr>
          <w:rFonts w:ascii="GHEA Grapalat" w:hAnsi="GHEA Grapalat" w:cs="Sylfaen"/>
          <w:sz w:val="20"/>
          <w:lang w:val="af-ZA"/>
        </w:rPr>
        <w:t xml:space="preserve"> </w:t>
      </w:r>
      <w:r w:rsidRPr="00634ADA">
        <w:rPr>
          <w:rFonts w:ascii="GHEA Grapalat" w:hAnsi="GHEA Grapalat" w:cs="Sylfaen"/>
          <w:sz w:val="20"/>
          <w:lang w:val="hy-AM"/>
        </w:rPr>
        <w:t>օրվան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հինգերորդ</w:t>
      </w:r>
      <w:r w:rsidRPr="00634ADA">
        <w:rPr>
          <w:rFonts w:ascii="GHEA Grapalat" w:hAnsi="GHEA Grapalat" w:cs="Sylfaen"/>
          <w:sz w:val="20"/>
          <w:lang w:val="af-ZA"/>
        </w:rPr>
        <w:t xml:space="preserve"> </w:t>
      </w:r>
      <w:r w:rsidRPr="00634ADA">
        <w:rPr>
          <w:rFonts w:ascii="GHEA Grapalat" w:hAnsi="GHEA Grapalat" w:cs="Sylfaen"/>
          <w:sz w:val="20"/>
          <w:lang w:val="hy-AM"/>
        </w:rPr>
        <w:t>օրը</w:t>
      </w:r>
      <w:r w:rsidRPr="00634ADA">
        <w:rPr>
          <w:rFonts w:ascii="GHEA Grapalat" w:hAnsi="GHEA Grapalat" w:cs="Sylfaen"/>
          <w:sz w:val="20"/>
          <w:lang w:val="af-ZA"/>
        </w:rPr>
        <w:t xml:space="preserve">, </w:t>
      </w:r>
      <w:r w:rsidRPr="00634ADA">
        <w:rPr>
          <w:rFonts w:ascii="GHEA Grapalat" w:hAnsi="GHEA Grapalat" w:cs="Sylfaen"/>
          <w:sz w:val="20"/>
          <w:lang w:val="hy-AM"/>
        </w:rPr>
        <w:t>իսկ</w:t>
      </w:r>
      <w:r w:rsidRPr="00634ADA">
        <w:rPr>
          <w:rFonts w:ascii="GHEA Grapalat" w:hAnsi="GHEA Grapalat" w:cs="Sylfaen"/>
          <w:sz w:val="20"/>
          <w:lang w:val="af-ZA"/>
        </w:rPr>
        <w:t xml:space="preserve"> </w:t>
      </w:r>
      <w:r w:rsidRPr="00634ADA">
        <w:rPr>
          <w:rFonts w:ascii="GHEA Grapalat" w:hAnsi="GHEA Grapalat" w:cs="Sylfaen"/>
          <w:sz w:val="20"/>
          <w:lang w:val="hy-AM"/>
        </w:rPr>
        <w:t>որոշումն</w:t>
      </w:r>
      <w:r w:rsidRPr="00634ADA">
        <w:rPr>
          <w:rFonts w:ascii="GHEA Grapalat" w:hAnsi="GHEA Grapalat" w:cs="Sylfaen"/>
          <w:sz w:val="20"/>
          <w:lang w:val="af-ZA"/>
        </w:rPr>
        <w:t xml:space="preserve"> </w:t>
      </w:r>
      <w:r w:rsidRPr="00634ADA">
        <w:rPr>
          <w:rFonts w:ascii="GHEA Grapalat" w:hAnsi="GHEA Grapalat" w:cs="Sylfaen"/>
          <w:sz w:val="20"/>
          <w:lang w:val="hy-AM"/>
        </w:rPr>
        <w:t>ստանալուն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քառասուներորդ</w:t>
      </w:r>
      <w:r w:rsidRPr="00634ADA">
        <w:rPr>
          <w:rFonts w:ascii="GHEA Grapalat" w:hAnsi="GHEA Grapalat" w:cs="Sylfaen"/>
          <w:sz w:val="20"/>
          <w:lang w:val="af-ZA"/>
        </w:rPr>
        <w:t xml:space="preserve"> </w:t>
      </w:r>
      <w:r w:rsidRPr="00634ADA">
        <w:rPr>
          <w:rFonts w:ascii="GHEA Grapalat" w:hAnsi="GHEA Grapalat" w:cs="Sylfaen"/>
          <w:sz w:val="20"/>
          <w:lang w:val="hy-AM"/>
        </w:rPr>
        <w:t>օրվա</w:t>
      </w:r>
      <w:r w:rsidRPr="00634ADA">
        <w:rPr>
          <w:rFonts w:ascii="GHEA Grapalat" w:hAnsi="GHEA Grapalat" w:cs="Sylfaen"/>
          <w:sz w:val="20"/>
          <w:lang w:val="af-ZA"/>
        </w:rPr>
        <w:t xml:space="preserve"> </w:t>
      </w:r>
      <w:r w:rsidRPr="00634ADA">
        <w:rPr>
          <w:rFonts w:ascii="GHEA Grapalat" w:hAnsi="GHEA Grapalat" w:cs="Sylfaen"/>
          <w:sz w:val="20"/>
          <w:lang w:val="hy-AM"/>
        </w:rPr>
        <w:t>դրությամբ</w:t>
      </w:r>
      <w:r w:rsidRPr="00634ADA">
        <w:rPr>
          <w:rFonts w:ascii="GHEA Grapalat" w:hAnsi="GHEA Grapalat" w:cs="Sylfaen"/>
          <w:sz w:val="20"/>
          <w:lang w:val="af-ZA"/>
        </w:rPr>
        <w:t xml:space="preserve"> </w:t>
      </w:r>
      <w:r w:rsidRPr="00634ADA">
        <w:rPr>
          <w:rFonts w:ascii="GHEA Grapalat" w:hAnsi="GHEA Grapalat" w:cs="Sylfaen"/>
          <w:sz w:val="20"/>
          <w:lang w:val="hy-AM"/>
        </w:rPr>
        <w:t>մասնակցի</w:t>
      </w:r>
      <w:r w:rsidRPr="00634ADA">
        <w:rPr>
          <w:rFonts w:ascii="GHEA Grapalat" w:hAnsi="GHEA Grapalat" w:cs="Sylfaen"/>
          <w:sz w:val="20"/>
          <w:lang w:val="af-ZA"/>
        </w:rPr>
        <w:t xml:space="preserve"> </w:t>
      </w:r>
      <w:r w:rsidRPr="00634ADA">
        <w:rPr>
          <w:rFonts w:ascii="GHEA Grapalat" w:hAnsi="GHEA Grapalat" w:cs="Sylfaen"/>
          <w:sz w:val="20"/>
          <w:lang w:val="hy-AM"/>
        </w:rPr>
        <w:t>կողմից</w:t>
      </w:r>
      <w:r w:rsidRPr="00634ADA">
        <w:rPr>
          <w:rFonts w:ascii="GHEA Grapalat" w:hAnsi="GHEA Grapalat" w:cs="Sylfaen"/>
          <w:sz w:val="20"/>
          <w:lang w:val="af-ZA"/>
        </w:rPr>
        <w:t xml:space="preserve"> </w:t>
      </w:r>
      <w:r w:rsidRPr="00634ADA">
        <w:rPr>
          <w:rFonts w:ascii="GHEA Grapalat" w:hAnsi="GHEA Grapalat" w:cs="Sylfaen"/>
          <w:sz w:val="20"/>
          <w:lang w:val="hy-AM"/>
        </w:rPr>
        <w:t>որոշման</w:t>
      </w:r>
      <w:r w:rsidRPr="00634ADA">
        <w:rPr>
          <w:rFonts w:ascii="GHEA Grapalat" w:hAnsi="GHEA Grapalat" w:cs="Sylfaen"/>
          <w:sz w:val="20"/>
          <w:lang w:val="af-ZA"/>
        </w:rPr>
        <w:t xml:space="preserve"> </w:t>
      </w:r>
      <w:r w:rsidRPr="00634ADA">
        <w:rPr>
          <w:rFonts w:ascii="GHEA Grapalat" w:hAnsi="GHEA Grapalat" w:cs="Sylfaen"/>
          <w:sz w:val="20"/>
          <w:lang w:val="hy-AM"/>
        </w:rPr>
        <w:t>բողոքարկման</w:t>
      </w:r>
      <w:r w:rsidRPr="00634ADA">
        <w:rPr>
          <w:rFonts w:ascii="GHEA Grapalat" w:hAnsi="GHEA Grapalat" w:cs="Sylfaen"/>
          <w:sz w:val="20"/>
          <w:lang w:val="af-ZA"/>
        </w:rPr>
        <w:t xml:space="preserve"> </w:t>
      </w:r>
      <w:r w:rsidRPr="00634ADA">
        <w:rPr>
          <w:rFonts w:ascii="GHEA Grapalat" w:hAnsi="GHEA Grapalat" w:cs="Sylfaen"/>
          <w:sz w:val="20"/>
          <w:lang w:val="hy-AM"/>
        </w:rPr>
        <w:t>վերաբերյալ</w:t>
      </w:r>
      <w:r w:rsidRPr="00634ADA">
        <w:rPr>
          <w:rFonts w:ascii="GHEA Grapalat" w:hAnsi="GHEA Grapalat" w:cs="Sylfaen"/>
          <w:sz w:val="20"/>
          <w:lang w:val="af-ZA"/>
        </w:rPr>
        <w:t xml:space="preserve"> </w:t>
      </w:r>
      <w:r w:rsidRPr="00634ADA">
        <w:rPr>
          <w:rFonts w:ascii="GHEA Grapalat" w:hAnsi="GHEA Grapalat" w:cs="Sylfaen"/>
          <w:sz w:val="20"/>
          <w:lang w:val="hy-AM"/>
        </w:rPr>
        <w:t>հարուցված</w:t>
      </w:r>
      <w:r w:rsidRPr="00634ADA">
        <w:rPr>
          <w:rFonts w:ascii="GHEA Grapalat" w:hAnsi="GHEA Grapalat" w:cs="Sylfaen"/>
          <w:sz w:val="20"/>
          <w:lang w:val="af-ZA"/>
        </w:rPr>
        <w:t xml:space="preserve"> </w:t>
      </w:r>
      <w:r w:rsidRPr="00634ADA">
        <w:rPr>
          <w:rFonts w:ascii="GHEA Grapalat" w:hAnsi="GHEA Grapalat" w:cs="Sylfaen"/>
          <w:sz w:val="20"/>
          <w:lang w:val="hy-AM"/>
        </w:rPr>
        <w:t>և</w:t>
      </w:r>
      <w:r w:rsidRPr="00634ADA">
        <w:rPr>
          <w:rFonts w:ascii="GHEA Grapalat" w:hAnsi="GHEA Grapalat" w:cs="Sylfaen"/>
          <w:sz w:val="20"/>
          <w:lang w:val="af-ZA"/>
        </w:rPr>
        <w:t xml:space="preserve"> </w:t>
      </w:r>
      <w:r w:rsidRPr="00634ADA">
        <w:rPr>
          <w:rFonts w:ascii="GHEA Grapalat" w:hAnsi="GHEA Grapalat" w:cs="Sylfaen"/>
          <w:sz w:val="20"/>
          <w:lang w:val="hy-AM"/>
        </w:rPr>
        <w:t>չավարտված</w:t>
      </w:r>
      <w:r w:rsidRPr="00634ADA">
        <w:rPr>
          <w:rFonts w:ascii="GHEA Grapalat" w:hAnsi="GHEA Grapalat" w:cs="Sylfaen"/>
          <w:sz w:val="20"/>
          <w:lang w:val="af-ZA"/>
        </w:rPr>
        <w:t xml:space="preserve"> </w:t>
      </w:r>
      <w:r w:rsidRPr="00634ADA">
        <w:rPr>
          <w:rFonts w:ascii="GHEA Grapalat" w:hAnsi="GHEA Grapalat" w:cs="Sylfaen"/>
          <w:sz w:val="20"/>
          <w:lang w:val="hy-AM"/>
        </w:rPr>
        <w:t>դատական</w:t>
      </w:r>
      <w:r w:rsidRPr="00634ADA">
        <w:rPr>
          <w:rFonts w:ascii="GHEA Grapalat" w:hAnsi="GHEA Grapalat" w:cs="Sylfaen"/>
          <w:sz w:val="20"/>
          <w:lang w:val="af-ZA"/>
        </w:rPr>
        <w:t xml:space="preserve"> </w:t>
      </w:r>
      <w:r w:rsidRPr="00634ADA">
        <w:rPr>
          <w:rFonts w:ascii="GHEA Grapalat" w:hAnsi="GHEA Grapalat" w:cs="Sylfaen"/>
          <w:sz w:val="20"/>
          <w:lang w:val="hy-AM"/>
        </w:rPr>
        <w:t>գործի</w:t>
      </w:r>
      <w:r w:rsidRPr="00634ADA">
        <w:rPr>
          <w:rFonts w:ascii="GHEA Grapalat" w:hAnsi="GHEA Grapalat" w:cs="Sylfaen"/>
          <w:sz w:val="20"/>
          <w:lang w:val="af-ZA"/>
        </w:rPr>
        <w:t xml:space="preserve"> </w:t>
      </w:r>
      <w:r w:rsidRPr="00634ADA">
        <w:rPr>
          <w:rFonts w:ascii="GHEA Grapalat" w:hAnsi="GHEA Grapalat" w:cs="Sylfaen"/>
          <w:sz w:val="20"/>
          <w:lang w:val="hy-AM"/>
        </w:rPr>
        <w:t>առկայության</w:t>
      </w:r>
      <w:r w:rsidRPr="00634ADA">
        <w:rPr>
          <w:rFonts w:ascii="GHEA Grapalat" w:hAnsi="GHEA Grapalat" w:cs="Sylfaen"/>
          <w:sz w:val="20"/>
          <w:lang w:val="af-ZA"/>
        </w:rPr>
        <w:t xml:space="preserve"> </w:t>
      </w:r>
      <w:r w:rsidRPr="00634ADA">
        <w:rPr>
          <w:rFonts w:ascii="GHEA Grapalat" w:hAnsi="GHEA Grapalat" w:cs="Sylfaen"/>
          <w:sz w:val="20"/>
          <w:lang w:val="hy-AM"/>
        </w:rPr>
        <w:t>դեպքում</w:t>
      </w:r>
      <w:r w:rsidRPr="00634ADA">
        <w:rPr>
          <w:rFonts w:ascii="GHEA Grapalat" w:hAnsi="GHEA Grapalat" w:cs="Sylfaen"/>
          <w:sz w:val="20"/>
          <w:lang w:val="af-ZA"/>
        </w:rPr>
        <w:t xml:space="preserve">` </w:t>
      </w:r>
      <w:r w:rsidRPr="00634ADA">
        <w:rPr>
          <w:rFonts w:ascii="GHEA Grapalat" w:hAnsi="GHEA Grapalat" w:cs="Sylfaen"/>
          <w:sz w:val="20"/>
          <w:lang w:val="hy-AM"/>
        </w:rPr>
        <w:t>տվյալ</w:t>
      </w:r>
      <w:r w:rsidRPr="00634ADA">
        <w:rPr>
          <w:rFonts w:ascii="GHEA Grapalat" w:hAnsi="GHEA Grapalat" w:cs="Sylfaen"/>
          <w:sz w:val="20"/>
          <w:lang w:val="af-ZA"/>
        </w:rPr>
        <w:t xml:space="preserve"> </w:t>
      </w:r>
      <w:r w:rsidRPr="00634ADA">
        <w:rPr>
          <w:rFonts w:ascii="GHEA Grapalat" w:hAnsi="GHEA Grapalat" w:cs="Sylfaen"/>
          <w:sz w:val="20"/>
          <w:lang w:val="hy-AM"/>
        </w:rPr>
        <w:t>դատական</w:t>
      </w:r>
      <w:r w:rsidRPr="00634ADA">
        <w:rPr>
          <w:rFonts w:ascii="GHEA Grapalat" w:hAnsi="GHEA Grapalat" w:cs="Sylfaen"/>
          <w:sz w:val="20"/>
          <w:lang w:val="af-ZA"/>
        </w:rPr>
        <w:t xml:space="preserve"> </w:t>
      </w:r>
      <w:r w:rsidRPr="00634ADA">
        <w:rPr>
          <w:rFonts w:ascii="GHEA Grapalat" w:hAnsi="GHEA Grapalat" w:cs="Sylfaen"/>
          <w:sz w:val="20"/>
          <w:lang w:val="hy-AM"/>
        </w:rPr>
        <w:t>գործով</w:t>
      </w:r>
      <w:r w:rsidRPr="00634ADA">
        <w:rPr>
          <w:rFonts w:ascii="GHEA Grapalat" w:hAnsi="GHEA Grapalat" w:cs="Sylfaen"/>
          <w:sz w:val="20"/>
          <w:lang w:val="af-ZA"/>
        </w:rPr>
        <w:t xml:space="preserve"> </w:t>
      </w:r>
      <w:r w:rsidRPr="00634ADA">
        <w:rPr>
          <w:rFonts w:ascii="GHEA Grapalat" w:hAnsi="GHEA Grapalat" w:cs="Sylfaen"/>
          <w:sz w:val="20"/>
          <w:lang w:val="hy-AM"/>
        </w:rPr>
        <w:t>եզրափակիչ</w:t>
      </w:r>
      <w:r w:rsidRPr="00634ADA">
        <w:rPr>
          <w:rFonts w:ascii="GHEA Grapalat" w:hAnsi="GHEA Grapalat" w:cs="Sylfaen"/>
          <w:sz w:val="20"/>
          <w:lang w:val="af-ZA"/>
        </w:rPr>
        <w:t xml:space="preserve"> </w:t>
      </w:r>
      <w:r w:rsidRPr="00634ADA">
        <w:rPr>
          <w:rFonts w:ascii="GHEA Grapalat" w:hAnsi="GHEA Grapalat" w:cs="Sylfaen"/>
          <w:sz w:val="20"/>
          <w:lang w:val="hy-AM"/>
        </w:rPr>
        <w:t>դատական</w:t>
      </w:r>
      <w:r w:rsidRPr="00634ADA">
        <w:rPr>
          <w:rFonts w:ascii="GHEA Grapalat" w:hAnsi="GHEA Grapalat" w:cs="Sylfaen"/>
          <w:sz w:val="20"/>
          <w:lang w:val="af-ZA"/>
        </w:rPr>
        <w:t xml:space="preserve"> </w:t>
      </w:r>
      <w:r w:rsidRPr="00634ADA">
        <w:rPr>
          <w:rFonts w:ascii="GHEA Grapalat" w:hAnsi="GHEA Grapalat" w:cs="Sylfaen"/>
          <w:sz w:val="20"/>
          <w:lang w:val="hy-AM"/>
        </w:rPr>
        <w:t>ակտն</w:t>
      </w:r>
      <w:r w:rsidRPr="00634ADA">
        <w:rPr>
          <w:rFonts w:ascii="GHEA Grapalat" w:hAnsi="GHEA Grapalat" w:cs="Sylfaen"/>
          <w:sz w:val="20"/>
          <w:lang w:val="af-ZA"/>
        </w:rPr>
        <w:t xml:space="preserve"> </w:t>
      </w:r>
      <w:r w:rsidRPr="00634ADA">
        <w:rPr>
          <w:rFonts w:ascii="GHEA Grapalat" w:hAnsi="GHEA Grapalat" w:cs="Sylfaen"/>
          <w:sz w:val="20"/>
          <w:lang w:val="hy-AM"/>
        </w:rPr>
        <w:t>ուժի</w:t>
      </w:r>
      <w:r w:rsidRPr="00634ADA">
        <w:rPr>
          <w:rFonts w:ascii="GHEA Grapalat" w:hAnsi="GHEA Grapalat" w:cs="Sylfaen"/>
          <w:sz w:val="20"/>
          <w:lang w:val="af-ZA"/>
        </w:rPr>
        <w:t xml:space="preserve"> </w:t>
      </w:r>
      <w:r w:rsidRPr="00634ADA">
        <w:rPr>
          <w:rFonts w:ascii="GHEA Grapalat" w:hAnsi="GHEA Grapalat" w:cs="Sylfaen"/>
          <w:sz w:val="20"/>
          <w:lang w:val="hy-AM"/>
        </w:rPr>
        <w:t>մեջ</w:t>
      </w:r>
      <w:r w:rsidRPr="00634ADA">
        <w:rPr>
          <w:rFonts w:ascii="GHEA Grapalat" w:hAnsi="GHEA Grapalat" w:cs="Sylfaen"/>
          <w:sz w:val="20"/>
          <w:lang w:val="af-ZA"/>
        </w:rPr>
        <w:t xml:space="preserve"> </w:t>
      </w:r>
      <w:r w:rsidRPr="00634ADA">
        <w:rPr>
          <w:rFonts w:ascii="GHEA Grapalat" w:hAnsi="GHEA Grapalat" w:cs="Sylfaen"/>
          <w:sz w:val="20"/>
          <w:lang w:val="hy-AM"/>
        </w:rPr>
        <w:t>մտնելու</w:t>
      </w:r>
      <w:r w:rsidRPr="00634ADA">
        <w:rPr>
          <w:rFonts w:ascii="GHEA Grapalat" w:hAnsi="GHEA Grapalat" w:cs="Sylfaen"/>
          <w:sz w:val="20"/>
          <w:lang w:val="af-ZA"/>
        </w:rPr>
        <w:t xml:space="preserve"> </w:t>
      </w:r>
      <w:r w:rsidRPr="00634ADA">
        <w:rPr>
          <w:rFonts w:ascii="GHEA Grapalat" w:hAnsi="GHEA Grapalat" w:cs="Sylfaen"/>
          <w:sz w:val="20"/>
          <w:lang w:val="hy-AM"/>
        </w:rPr>
        <w:t>օրվան</w:t>
      </w:r>
      <w:r w:rsidRPr="00634ADA">
        <w:rPr>
          <w:rFonts w:ascii="GHEA Grapalat" w:hAnsi="GHEA Grapalat" w:cs="Sylfaen"/>
          <w:sz w:val="20"/>
          <w:lang w:val="af-ZA"/>
        </w:rPr>
        <w:t xml:space="preserve"> </w:t>
      </w:r>
      <w:r w:rsidRPr="00634ADA">
        <w:rPr>
          <w:rFonts w:ascii="GHEA Grapalat" w:hAnsi="GHEA Grapalat" w:cs="Sylfaen"/>
          <w:sz w:val="20"/>
          <w:lang w:val="hy-AM"/>
        </w:rPr>
        <w:t>հաջորդող</w:t>
      </w:r>
      <w:r w:rsidRPr="00634ADA">
        <w:rPr>
          <w:rFonts w:ascii="GHEA Grapalat" w:hAnsi="GHEA Grapalat" w:cs="Sylfaen"/>
          <w:sz w:val="20"/>
          <w:lang w:val="af-ZA"/>
        </w:rPr>
        <w:t xml:space="preserve"> </w:t>
      </w:r>
      <w:r w:rsidRPr="00634ADA">
        <w:rPr>
          <w:rFonts w:ascii="GHEA Grapalat" w:hAnsi="GHEA Grapalat" w:cs="Sylfaen"/>
          <w:sz w:val="20"/>
          <w:lang w:val="hy-AM"/>
        </w:rPr>
        <w:t>հինգերորդ</w:t>
      </w:r>
      <w:r w:rsidRPr="00634ADA">
        <w:rPr>
          <w:rFonts w:ascii="GHEA Grapalat" w:hAnsi="GHEA Grapalat" w:cs="Sylfaen"/>
          <w:sz w:val="20"/>
          <w:lang w:val="af-ZA"/>
        </w:rPr>
        <w:t xml:space="preserve"> </w:t>
      </w:r>
      <w:r w:rsidRPr="00634ADA">
        <w:rPr>
          <w:rFonts w:ascii="GHEA Grapalat" w:hAnsi="GHEA Grapalat" w:cs="Sylfaen"/>
          <w:sz w:val="20"/>
          <w:lang w:val="hy-AM"/>
        </w:rPr>
        <w:t>օրը</w:t>
      </w:r>
      <w:r w:rsidRPr="00634ADA">
        <w:rPr>
          <w:rFonts w:ascii="GHEA Grapalat" w:hAnsi="GHEA Grapalat" w:cs="Sylfaen"/>
          <w:sz w:val="20"/>
          <w:lang w:val="af-ZA"/>
        </w:rPr>
        <w:t xml:space="preserve">, </w:t>
      </w:r>
      <w:r w:rsidRPr="00634ADA">
        <w:rPr>
          <w:rFonts w:ascii="GHEA Grapalat" w:hAnsi="GHEA Grapalat" w:cs="Sylfaen"/>
          <w:sz w:val="20"/>
          <w:lang w:val="hy-AM"/>
        </w:rPr>
        <w:t>եթե</w:t>
      </w:r>
      <w:r w:rsidRPr="00634ADA">
        <w:rPr>
          <w:rFonts w:ascii="GHEA Grapalat" w:hAnsi="GHEA Grapalat" w:cs="Sylfaen"/>
          <w:sz w:val="20"/>
          <w:lang w:val="af-ZA"/>
        </w:rPr>
        <w:t xml:space="preserve"> </w:t>
      </w:r>
      <w:r w:rsidRPr="00634ADA">
        <w:rPr>
          <w:rFonts w:ascii="GHEA Grapalat" w:hAnsi="GHEA Grapalat" w:cs="Sylfaen"/>
          <w:sz w:val="20"/>
          <w:lang w:val="hy-AM"/>
        </w:rPr>
        <w:t>դատական</w:t>
      </w:r>
      <w:r w:rsidRPr="00634ADA">
        <w:rPr>
          <w:rFonts w:ascii="GHEA Grapalat" w:hAnsi="GHEA Grapalat" w:cs="Sylfaen"/>
          <w:sz w:val="20"/>
          <w:lang w:val="af-ZA"/>
        </w:rPr>
        <w:t xml:space="preserve"> </w:t>
      </w:r>
      <w:r w:rsidRPr="00634ADA">
        <w:rPr>
          <w:rFonts w:ascii="GHEA Grapalat" w:hAnsi="GHEA Grapalat" w:cs="Sylfaen"/>
          <w:sz w:val="20"/>
          <w:lang w:val="hy-AM"/>
        </w:rPr>
        <w:t>քննության</w:t>
      </w:r>
      <w:r w:rsidRPr="00634ADA">
        <w:rPr>
          <w:rFonts w:ascii="GHEA Grapalat" w:hAnsi="GHEA Grapalat" w:cs="Sylfaen"/>
          <w:sz w:val="20"/>
          <w:lang w:val="af-ZA"/>
        </w:rPr>
        <w:t xml:space="preserve"> </w:t>
      </w:r>
      <w:r w:rsidRPr="00634ADA">
        <w:rPr>
          <w:rFonts w:ascii="GHEA Grapalat" w:hAnsi="GHEA Grapalat" w:cs="Sylfaen"/>
          <w:sz w:val="20"/>
          <w:lang w:val="hy-AM"/>
        </w:rPr>
        <w:t>արդյունքով</w:t>
      </w:r>
      <w:r w:rsidRPr="00634ADA">
        <w:rPr>
          <w:rFonts w:ascii="GHEA Grapalat" w:hAnsi="GHEA Grapalat" w:cs="Sylfaen"/>
          <w:sz w:val="20"/>
          <w:lang w:val="af-ZA"/>
        </w:rPr>
        <w:t xml:space="preserve"> </w:t>
      </w:r>
      <w:r w:rsidRPr="00634ADA">
        <w:rPr>
          <w:rFonts w:ascii="GHEA Grapalat" w:hAnsi="GHEA Grapalat" w:cs="Sylfaen"/>
          <w:sz w:val="20"/>
          <w:lang w:val="hy-AM"/>
        </w:rPr>
        <w:t>որոշման</w:t>
      </w:r>
      <w:r w:rsidRPr="00634ADA">
        <w:rPr>
          <w:rFonts w:ascii="GHEA Grapalat" w:hAnsi="GHEA Grapalat" w:cs="Sylfaen"/>
          <w:sz w:val="20"/>
          <w:lang w:val="af-ZA"/>
        </w:rPr>
        <w:t xml:space="preserve"> </w:t>
      </w:r>
      <w:r w:rsidRPr="00634ADA">
        <w:rPr>
          <w:rFonts w:ascii="GHEA Grapalat" w:hAnsi="GHEA Grapalat" w:cs="Sylfaen"/>
          <w:sz w:val="20"/>
          <w:lang w:val="hy-AM"/>
        </w:rPr>
        <w:t>կատարման</w:t>
      </w:r>
      <w:r w:rsidRPr="00634ADA">
        <w:rPr>
          <w:rFonts w:ascii="GHEA Grapalat" w:hAnsi="GHEA Grapalat" w:cs="Sylfaen"/>
          <w:sz w:val="20"/>
          <w:lang w:val="af-ZA"/>
        </w:rPr>
        <w:t xml:space="preserve"> </w:t>
      </w:r>
      <w:r w:rsidRPr="00634ADA">
        <w:rPr>
          <w:rFonts w:ascii="GHEA Grapalat" w:hAnsi="GHEA Grapalat" w:cs="Sylfaen"/>
          <w:sz w:val="20"/>
          <w:lang w:val="hy-AM"/>
        </w:rPr>
        <w:t>հնարավորությունը</w:t>
      </w:r>
      <w:r w:rsidRPr="00634ADA">
        <w:rPr>
          <w:rFonts w:ascii="GHEA Grapalat" w:hAnsi="GHEA Grapalat" w:cs="Sylfaen"/>
          <w:sz w:val="20"/>
          <w:lang w:val="af-ZA"/>
        </w:rPr>
        <w:t xml:space="preserve"> </w:t>
      </w:r>
      <w:r w:rsidRPr="00634ADA">
        <w:rPr>
          <w:rFonts w:ascii="GHEA Grapalat" w:hAnsi="GHEA Grapalat" w:cs="Sylfaen"/>
          <w:sz w:val="20"/>
          <w:lang w:val="hy-AM"/>
        </w:rPr>
        <w:t>չի</w:t>
      </w:r>
      <w:r w:rsidRPr="00634ADA">
        <w:rPr>
          <w:rFonts w:ascii="GHEA Grapalat" w:hAnsi="GHEA Grapalat" w:cs="Sylfaen"/>
          <w:sz w:val="20"/>
          <w:lang w:val="af-ZA"/>
        </w:rPr>
        <w:t xml:space="preserve"> </w:t>
      </w:r>
      <w:r w:rsidRPr="00634ADA">
        <w:rPr>
          <w:rFonts w:ascii="GHEA Grapalat" w:hAnsi="GHEA Grapalat" w:cs="Sylfaen"/>
          <w:sz w:val="20"/>
          <w:lang w:val="hy-AM"/>
        </w:rPr>
        <w:t>վերացել:</w:t>
      </w:r>
    </w:p>
    <w:p w14:paraId="16FFC86E" w14:textId="77777777" w:rsidR="00BF60E5" w:rsidRPr="00634ADA" w:rsidRDefault="00BF60E5" w:rsidP="00BF60E5">
      <w:pPr>
        <w:shd w:val="clear" w:color="auto" w:fill="FFFFFF"/>
        <w:ind w:firstLine="375"/>
        <w:jc w:val="both"/>
        <w:rPr>
          <w:rFonts w:ascii="GHEA Grapalat" w:hAnsi="GHEA Grapalat" w:cs="Sylfaen"/>
          <w:sz w:val="20"/>
          <w:lang w:val="af-ZA"/>
        </w:rPr>
      </w:pPr>
      <w:r w:rsidRPr="00634ADA">
        <w:rPr>
          <w:rFonts w:ascii="GHEA Grapalat" w:hAnsi="GHEA Grapalat" w:cs="Sylfaen"/>
          <w:sz w:val="20"/>
          <w:lang w:val="hy-AM"/>
        </w:rPr>
        <w:t>Ե</w:t>
      </w:r>
      <w:r w:rsidRPr="00634ADA">
        <w:rPr>
          <w:rFonts w:ascii="GHEA Grapalat" w:hAnsi="GHEA Grapalat" w:cs="Sylfaen"/>
          <w:sz w:val="20"/>
          <w:lang w:val="af-ZA"/>
        </w:rPr>
        <w:t>թե՝</w:t>
      </w:r>
    </w:p>
    <w:p w14:paraId="6DB8EF7C" w14:textId="77777777" w:rsidR="00BF60E5" w:rsidRPr="00634ADA" w:rsidRDefault="00BF60E5" w:rsidP="00BF60E5">
      <w:pPr>
        <w:pStyle w:val="ListParagraph"/>
        <w:numPr>
          <w:ilvl w:val="0"/>
          <w:numId w:val="18"/>
        </w:numPr>
        <w:shd w:val="clear" w:color="auto" w:fill="FFFFFF"/>
        <w:ind w:left="0" w:firstLine="426"/>
        <w:jc w:val="both"/>
        <w:rPr>
          <w:rFonts w:ascii="GHEA Grapalat" w:hAnsi="GHEA Grapalat" w:cs="Sylfaen"/>
          <w:sz w:val="20"/>
          <w:lang w:val="af-ZA"/>
        </w:rPr>
      </w:pPr>
      <w:r w:rsidRPr="00634ADA">
        <w:rPr>
          <w:rFonts w:ascii="GHEA Grapalat" w:hAnsi="GHEA Grapalat" w:cs="Sylfaen"/>
          <w:sz w:val="20"/>
          <w:lang w:val="af-ZA"/>
        </w:rPr>
        <w:t xml:space="preserve">սույն կետով նախատեսված՝ </w:t>
      </w:r>
      <w:r w:rsidRPr="00634ADA">
        <w:rPr>
          <w:rFonts w:ascii="GHEA Grapalat" w:hAnsi="GHEA Grapalat" w:cs="Sylfaen"/>
          <w:sz w:val="20"/>
          <w:lang w:val="ru-RU"/>
        </w:rPr>
        <w:t>լիազորված</w:t>
      </w:r>
      <w:r w:rsidRPr="00634ADA">
        <w:rPr>
          <w:rFonts w:ascii="GHEA Grapalat" w:hAnsi="GHEA Grapalat" w:cs="Sylfaen"/>
          <w:sz w:val="20"/>
          <w:lang w:val="af-ZA"/>
        </w:rPr>
        <w:t xml:space="preserve"> </w:t>
      </w:r>
      <w:r w:rsidRPr="00634ADA">
        <w:rPr>
          <w:rFonts w:ascii="GHEA Grapalat" w:hAnsi="GHEA Grapalat" w:cs="Sylfaen"/>
          <w:sz w:val="20"/>
          <w:lang w:val="ru-RU"/>
        </w:rPr>
        <w:t>մարմ</w:t>
      </w:r>
      <w:proofErr w:type="spellStart"/>
      <w:r w:rsidRPr="00634ADA">
        <w:rPr>
          <w:rFonts w:ascii="GHEA Grapalat" w:hAnsi="GHEA Grapalat" w:cs="Sylfaen"/>
          <w:sz w:val="20"/>
        </w:rPr>
        <w:t>նին</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որոշումը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ներկայացվելու</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վերջնաժամկետը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լրանալու</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օրվա</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դրությամբ</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մասնակիցը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կամ</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պայմանագիրը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կնքած</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անձը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վճարել</w:t>
      </w:r>
      <w:proofErr w:type="spellEnd"/>
      <w:r w:rsidRPr="00634ADA">
        <w:rPr>
          <w:rFonts w:ascii="GHEA Grapalat" w:hAnsi="GHEA Grapalat" w:cs="Sylfaen"/>
          <w:sz w:val="20"/>
        </w:rPr>
        <w:t xml:space="preserve"> է </w:t>
      </w:r>
      <w:r w:rsidRPr="00634ADA">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AC86BD8" w14:textId="77777777" w:rsidR="00BF60E5" w:rsidRPr="00634ADA" w:rsidRDefault="00BF60E5" w:rsidP="00BF60E5">
      <w:pPr>
        <w:pStyle w:val="ListParagraph"/>
        <w:numPr>
          <w:ilvl w:val="0"/>
          <w:numId w:val="18"/>
        </w:numPr>
        <w:shd w:val="clear" w:color="auto" w:fill="FFFFFF"/>
        <w:ind w:left="0" w:firstLine="375"/>
        <w:jc w:val="both"/>
        <w:rPr>
          <w:rFonts w:ascii="GHEA Grapalat" w:hAnsi="GHEA Grapalat" w:cs="Sylfaen"/>
          <w:sz w:val="20"/>
          <w:lang w:val="af-ZA"/>
        </w:rPr>
      </w:pPr>
      <w:r w:rsidRPr="00634ADA">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34ADA">
        <w:rPr>
          <w:rFonts w:ascii="GHEA Grapalat" w:hAnsi="GHEA Grapalat" w:cs="Sylfaen"/>
          <w:sz w:val="20"/>
          <w:lang w:val="ru-RU"/>
        </w:rPr>
        <w:t>լիազորված</w:t>
      </w:r>
      <w:r w:rsidRPr="00634ADA">
        <w:rPr>
          <w:rFonts w:ascii="GHEA Grapalat" w:hAnsi="GHEA Grapalat" w:cs="Sylfaen"/>
          <w:sz w:val="20"/>
          <w:lang w:val="af-ZA"/>
        </w:rPr>
        <w:t xml:space="preserve"> </w:t>
      </w:r>
      <w:r w:rsidRPr="00634ADA">
        <w:rPr>
          <w:rFonts w:ascii="GHEA Grapalat" w:hAnsi="GHEA Grapalat" w:cs="Sylfaen"/>
          <w:sz w:val="20"/>
          <w:lang w:val="ru-RU"/>
        </w:rPr>
        <w:t>մարմ</w:t>
      </w:r>
      <w:proofErr w:type="spellStart"/>
      <w:r w:rsidRPr="00634ADA">
        <w:rPr>
          <w:rFonts w:ascii="GHEA Grapalat" w:hAnsi="GHEA Grapalat" w:cs="Sylfaen"/>
          <w:sz w:val="20"/>
        </w:rPr>
        <w:t>նին</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որոշումը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ներկայացվելու</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վերջնաժամկետը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լրանալու</w:t>
      </w:r>
      <w:r w:rsidRPr="00634ADA">
        <w:rPr>
          <w:rFonts w:ascii="GHEA Grapalat" w:hAnsi="GHEA Grapalat" w:cs="Sylfaen"/>
          <w:sz w:val="20"/>
          <w:lang w:val="en-US"/>
        </w:rPr>
        <w:t>ց</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հետո</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բայց</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ոչ</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ուշ</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քան</w:t>
      </w:r>
      <w:proofErr w:type="spellEnd"/>
      <w:r w:rsidRPr="00634ADA">
        <w:rPr>
          <w:rFonts w:ascii="GHEA Grapalat" w:hAnsi="GHEA Grapalat" w:cs="Sylfaen"/>
          <w:sz w:val="20"/>
          <w:lang w:val="hy-AM"/>
        </w:rPr>
        <w:t xml:space="preserve"> </w:t>
      </w:r>
      <w:proofErr w:type="spellStart"/>
      <w:r w:rsidRPr="00634ADA">
        <w:rPr>
          <w:rFonts w:ascii="GHEA Grapalat" w:hAnsi="GHEA Grapalat" w:cs="Sylfaen"/>
          <w:sz w:val="20"/>
        </w:rPr>
        <w:t>լիազորված</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մարմնի</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կողմից</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մասնակցին</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ցուցակում</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ներառելու</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համար</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սահմանված</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քառասունօրյա</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ժամկետը</w:t>
      </w:r>
      <w:proofErr w:type="spellEnd"/>
      <w:r w:rsidRPr="00634ADA">
        <w:rPr>
          <w:rFonts w:ascii="GHEA Grapalat" w:hAnsi="GHEA Grapalat" w:cs="Sylfaen"/>
          <w:sz w:val="20"/>
        </w:rPr>
        <w:t xml:space="preserve"> </w:t>
      </w:r>
      <w:proofErr w:type="spellStart"/>
      <w:r w:rsidRPr="00634ADA">
        <w:rPr>
          <w:rFonts w:ascii="GHEA Grapalat" w:hAnsi="GHEA Grapalat" w:cs="Sylfaen"/>
          <w:sz w:val="20"/>
        </w:rPr>
        <w:t>լրանալը</w:t>
      </w:r>
      <w:proofErr w:type="spellEnd"/>
      <w:r w:rsidRPr="00634ADA">
        <w:rPr>
          <w:rFonts w:ascii="GHEA Grapalat" w:hAnsi="GHEA Grapalat" w:cs="Sylfaen"/>
          <w:sz w:val="20"/>
          <w:lang w:val="af-ZA"/>
        </w:rPr>
        <w:t>,</w:t>
      </w:r>
      <w:r w:rsidRPr="00634ADA">
        <w:rPr>
          <w:rFonts w:ascii="GHEA Grapalat" w:hAnsi="GHEA Grapalat" w:cs="Sylfaen"/>
          <w:sz w:val="20"/>
          <w:lang w:val="hy-AM"/>
        </w:rPr>
        <w:t xml:space="preserve"> </w:t>
      </w:r>
      <w:r w:rsidRPr="00634ADA">
        <w:rPr>
          <w:rFonts w:ascii="GHEA Grapalat" w:hAnsi="GHEA Grapalat" w:cs="Sylfaen"/>
          <w:sz w:val="20"/>
          <w:lang w:val="af-ZA"/>
        </w:rPr>
        <w:t xml:space="preserve"> </w:t>
      </w:r>
      <w:r w:rsidRPr="00634ADA">
        <w:rPr>
          <w:rFonts w:ascii="GHEA Grapalat" w:hAnsi="GHEA Grapalat" w:cs="Sylfaen"/>
          <w:sz w:val="20"/>
          <w:lang w:val="ru-RU"/>
        </w:rPr>
        <w:t>իսկ</w:t>
      </w:r>
      <w:r w:rsidRPr="00634ADA">
        <w:rPr>
          <w:rFonts w:ascii="GHEA Grapalat" w:hAnsi="GHEA Grapalat" w:cs="Sylfaen"/>
          <w:sz w:val="20"/>
          <w:lang w:val="af-ZA"/>
        </w:rPr>
        <w:t xml:space="preserve"> </w:t>
      </w:r>
      <w:r w:rsidRPr="00634ADA">
        <w:rPr>
          <w:rFonts w:ascii="GHEA Grapalat" w:hAnsi="GHEA Grapalat" w:cs="Sylfaen"/>
          <w:sz w:val="20"/>
          <w:lang w:val="ru-RU"/>
        </w:rPr>
        <w:t>որոշումն</w:t>
      </w:r>
      <w:r w:rsidRPr="00634ADA">
        <w:rPr>
          <w:rFonts w:ascii="GHEA Grapalat" w:hAnsi="GHEA Grapalat" w:cs="Sylfaen"/>
          <w:sz w:val="20"/>
          <w:lang w:val="af-ZA"/>
        </w:rPr>
        <w:t xml:space="preserve"> </w:t>
      </w:r>
      <w:r w:rsidRPr="00634ADA">
        <w:rPr>
          <w:rFonts w:ascii="GHEA Grapalat" w:hAnsi="GHEA Grapalat" w:cs="Sylfaen"/>
          <w:sz w:val="20"/>
          <w:lang w:val="ru-RU"/>
        </w:rPr>
        <w:t>ստանալուն</w:t>
      </w:r>
      <w:r w:rsidRPr="00634ADA">
        <w:rPr>
          <w:rFonts w:ascii="GHEA Grapalat" w:hAnsi="GHEA Grapalat" w:cs="Sylfaen"/>
          <w:sz w:val="20"/>
          <w:lang w:val="af-ZA"/>
        </w:rPr>
        <w:t xml:space="preserve"> </w:t>
      </w:r>
      <w:r w:rsidRPr="00634ADA">
        <w:rPr>
          <w:rFonts w:ascii="GHEA Grapalat" w:hAnsi="GHEA Grapalat" w:cs="Sylfaen"/>
          <w:sz w:val="20"/>
          <w:lang w:val="ru-RU"/>
        </w:rPr>
        <w:t>հաջորդող</w:t>
      </w:r>
      <w:r w:rsidRPr="00634ADA">
        <w:rPr>
          <w:rFonts w:ascii="GHEA Grapalat" w:hAnsi="GHEA Grapalat" w:cs="Sylfaen"/>
          <w:sz w:val="20"/>
          <w:lang w:val="af-ZA"/>
        </w:rPr>
        <w:t xml:space="preserve"> </w:t>
      </w:r>
      <w:r w:rsidRPr="00634ADA">
        <w:rPr>
          <w:rFonts w:ascii="GHEA Grapalat" w:hAnsi="GHEA Grapalat" w:cs="Sylfaen"/>
          <w:sz w:val="20"/>
          <w:lang w:val="ru-RU"/>
        </w:rPr>
        <w:t>քառասուներորդ</w:t>
      </w:r>
      <w:r w:rsidRPr="00634ADA">
        <w:rPr>
          <w:rFonts w:ascii="GHEA Grapalat" w:hAnsi="GHEA Grapalat" w:cs="Sylfaen"/>
          <w:sz w:val="20"/>
          <w:lang w:val="af-ZA"/>
        </w:rPr>
        <w:t xml:space="preserve"> </w:t>
      </w:r>
      <w:r w:rsidRPr="00634ADA">
        <w:rPr>
          <w:rFonts w:ascii="GHEA Grapalat" w:hAnsi="GHEA Grapalat" w:cs="Sylfaen"/>
          <w:sz w:val="20"/>
          <w:lang w:val="ru-RU"/>
        </w:rPr>
        <w:t>օրվա</w:t>
      </w:r>
      <w:r w:rsidRPr="00634ADA">
        <w:rPr>
          <w:rFonts w:ascii="GHEA Grapalat" w:hAnsi="GHEA Grapalat" w:cs="Sylfaen"/>
          <w:sz w:val="20"/>
          <w:lang w:val="af-ZA"/>
        </w:rPr>
        <w:t xml:space="preserve"> </w:t>
      </w:r>
      <w:r w:rsidRPr="00634ADA">
        <w:rPr>
          <w:rFonts w:ascii="GHEA Grapalat" w:hAnsi="GHEA Grapalat" w:cs="Sylfaen"/>
          <w:sz w:val="20"/>
          <w:lang w:val="ru-RU"/>
        </w:rPr>
        <w:t>դրությամբ</w:t>
      </w:r>
      <w:r w:rsidRPr="00634ADA">
        <w:rPr>
          <w:rFonts w:ascii="GHEA Grapalat" w:hAnsi="GHEA Grapalat" w:cs="Sylfaen"/>
          <w:sz w:val="20"/>
          <w:lang w:val="af-ZA"/>
        </w:rPr>
        <w:t xml:space="preserve"> </w:t>
      </w:r>
      <w:r w:rsidRPr="00634ADA">
        <w:rPr>
          <w:rFonts w:ascii="GHEA Grapalat" w:hAnsi="GHEA Grapalat" w:cs="Sylfaen"/>
          <w:sz w:val="20"/>
          <w:lang w:val="ru-RU"/>
        </w:rPr>
        <w:t>մասնակցի</w:t>
      </w:r>
      <w:r w:rsidRPr="00634ADA">
        <w:rPr>
          <w:rFonts w:ascii="GHEA Grapalat" w:hAnsi="GHEA Grapalat" w:cs="Sylfaen"/>
          <w:sz w:val="20"/>
          <w:lang w:val="af-ZA"/>
        </w:rPr>
        <w:t xml:space="preserve"> </w:t>
      </w:r>
      <w:r w:rsidRPr="00634ADA">
        <w:rPr>
          <w:rFonts w:ascii="GHEA Grapalat" w:hAnsi="GHEA Grapalat" w:cs="Sylfaen"/>
          <w:sz w:val="20"/>
          <w:lang w:val="ru-RU"/>
        </w:rPr>
        <w:t>կողմից</w:t>
      </w:r>
      <w:r w:rsidRPr="00634ADA">
        <w:rPr>
          <w:rFonts w:ascii="GHEA Grapalat" w:hAnsi="GHEA Grapalat" w:cs="Sylfaen"/>
          <w:sz w:val="20"/>
          <w:lang w:val="af-ZA"/>
        </w:rPr>
        <w:t xml:space="preserve"> </w:t>
      </w:r>
      <w:r w:rsidRPr="00634ADA">
        <w:rPr>
          <w:rFonts w:ascii="GHEA Grapalat" w:hAnsi="GHEA Grapalat" w:cs="Sylfaen"/>
          <w:sz w:val="20"/>
          <w:lang w:val="ru-RU"/>
        </w:rPr>
        <w:t>որոշման</w:t>
      </w:r>
      <w:r w:rsidRPr="00634ADA">
        <w:rPr>
          <w:rFonts w:ascii="GHEA Grapalat" w:hAnsi="GHEA Grapalat" w:cs="Sylfaen"/>
          <w:sz w:val="20"/>
          <w:lang w:val="af-ZA"/>
        </w:rPr>
        <w:t xml:space="preserve"> </w:t>
      </w:r>
      <w:r w:rsidRPr="00634ADA">
        <w:rPr>
          <w:rFonts w:ascii="GHEA Grapalat" w:hAnsi="GHEA Grapalat" w:cs="Sylfaen"/>
          <w:sz w:val="20"/>
          <w:lang w:val="ru-RU"/>
        </w:rPr>
        <w:t>բողոքարկման</w:t>
      </w:r>
      <w:r w:rsidRPr="00634ADA">
        <w:rPr>
          <w:rFonts w:ascii="GHEA Grapalat" w:hAnsi="GHEA Grapalat" w:cs="Sylfaen"/>
          <w:sz w:val="20"/>
          <w:lang w:val="af-ZA"/>
        </w:rPr>
        <w:t xml:space="preserve"> </w:t>
      </w:r>
      <w:r w:rsidRPr="00634ADA">
        <w:rPr>
          <w:rFonts w:ascii="GHEA Grapalat" w:hAnsi="GHEA Grapalat" w:cs="Sylfaen"/>
          <w:sz w:val="20"/>
          <w:lang w:val="ru-RU"/>
        </w:rPr>
        <w:t>վերաբերյալ</w:t>
      </w:r>
      <w:r w:rsidRPr="00634ADA">
        <w:rPr>
          <w:rFonts w:ascii="GHEA Grapalat" w:hAnsi="GHEA Grapalat" w:cs="Sylfaen"/>
          <w:sz w:val="20"/>
          <w:lang w:val="af-ZA"/>
        </w:rPr>
        <w:t xml:space="preserve"> </w:t>
      </w:r>
      <w:r w:rsidRPr="00634ADA">
        <w:rPr>
          <w:rFonts w:ascii="GHEA Grapalat" w:hAnsi="GHEA Grapalat" w:cs="Sylfaen"/>
          <w:sz w:val="20"/>
          <w:lang w:val="ru-RU"/>
        </w:rPr>
        <w:t>հարուցված</w:t>
      </w:r>
      <w:r w:rsidRPr="00634ADA">
        <w:rPr>
          <w:rFonts w:ascii="GHEA Grapalat" w:hAnsi="GHEA Grapalat" w:cs="Sylfaen"/>
          <w:sz w:val="20"/>
          <w:lang w:val="af-ZA"/>
        </w:rPr>
        <w:t xml:space="preserve"> </w:t>
      </w:r>
      <w:r w:rsidRPr="00634ADA">
        <w:rPr>
          <w:rFonts w:ascii="GHEA Grapalat" w:hAnsi="GHEA Grapalat" w:cs="Sylfaen"/>
          <w:sz w:val="20"/>
          <w:lang w:val="ru-RU"/>
        </w:rPr>
        <w:t>և</w:t>
      </w:r>
      <w:r w:rsidRPr="00634ADA">
        <w:rPr>
          <w:rFonts w:ascii="GHEA Grapalat" w:hAnsi="GHEA Grapalat" w:cs="Sylfaen"/>
          <w:sz w:val="20"/>
          <w:lang w:val="af-ZA"/>
        </w:rPr>
        <w:t xml:space="preserve"> </w:t>
      </w:r>
      <w:r w:rsidRPr="00634ADA">
        <w:rPr>
          <w:rFonts w:ascii="GHEA Grapalat" w:hAnsi="GHEA Grapalat" w:cs="Sylfaen"/>
          <w:sz w:val="20"/>
          <w:lang w:val="ru-RU"/>
        </w:rPr>
        <w:t>չավարտված</w:t>
      </w:r>
      <w:r w:rsidRPr="00634ADA">
        <w:rPr>
          <w:rFonts w:ascii="GHEA Grapalat" w:hAnsi="GHEA Grapalat" w:cs="Sylfaen"/>
          <w:sz w:val="20"/>
          <w:lang w:val="af-ZA"/>
        </w:rPr>
        <w:t xml:space="preserve"> </w:t>
      </w:r>
      <w:r w:rsidRPr="00634ADA">
        <w:rPr>
          <w:rFonts w:ascii="GHEA Grapalat" w:hAnsi="GHEA Grapalat" w:cs="Sylfaen"/>
          <w:sz w:val="20"/>
          <w:lang w:val="ru-RU"/>
        </w:rPr>
        <w:t>դատական</w:t>
      </w:r>
      <w:r w:rsidRPr="00634ADA">
        <w:rPr>
          <w:rFonts w:ascii="GHEA Grapalat" w:hAnsi="GHEA Grapalat" w:cs="Sylfaen"/>
          <w:sz w:val="20"/>
          <w:lang w:val="af-ZA"/>
        </w:rPr>
        <w:t xml:space="preserve"> </w:t>
      </w:r>
      <w:r w:rsidRPr="00634ADA">
        <w:rPr>
          <w:rFonts w:ascii="GHEA Grapalat" w:hAnsi="GHEA Grapalat" w:cs="Sylfaen"/>
          <w:sz w:val="20"/>
          <w:lang w:val="ru-RU"/>
        </w:rPr>
        <w:t>գործի</w:t>
      </w:r>
      <w:r w:rsidRPr="00634ADA">
        <w:rPr>
          <w:rFonts w:ascii="GHEA Grapalat" w:hAnsi="GHEA Grapalat" w:cs="Sylfaen"/>
          <w:sz w:val="20"/>
          <w:lang w:val="af-ZA"/>
        </w:rPr>
        <w:t xml:space="preserve"> </w:t>
      </w:r>
      <w:r w:rsidRPr="00634ADA">
        <w:rPr>
          <w:rFonts w:ascii="GHEA Grapalat" w:hAnsi="GHEA Grapalat" w:cs="Sylfaen"/>
          <w:sz w:val="20"/>
          <w:lang w:val="ru-RU"/>
        </w:rPr>
        <w:t>առկայության</w:t>
      </w:r>
      <w:r w:rsidRPr="00634ADA">
        <w:rPr>
          <w:rFonts w:ascii="GHEA Grapalat" w:hAnsi="GHEA Grapalat" w:cs="Sylfaen"/>
          <w:sz w:val="20"/>
          <w:lang w:val="af-ZA"/>
        </w:rPr>
        <w:t xml:space="preserve"> </w:t>
      </w:r>
      <w:r w:rsidRPr="00634ADA">
        <w:rPr>
          <w:rFonts w:ascii="GHEA Grapalat" w:hAnsi="GHEA Grapalat" w:cs="Sylfaen"/>
          <w:sz w:val="20"/>
          <w:lang w:val="ru-RU"/>
        </w:rPr>
        <w:t>դեպքում</w:t>
      </w:r>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ոչ</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ուշ</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քան</w:t>
      </w:r>
      <w:proofErr w:type="spellEnd"/>
      <w:r w:rsidRPr="00634ADA">
        <w:rPr>
          <w:rFonts w:ascii="GHEA Grapalat" w:hAnsi="GHEA Grapalat" w:cs="Sylfaen"/>
          <w:sz w:val="20"/>
          <w:lang w:val="hy-AM"/>
        </w:rPr>
        <w:t xml:space="preserve"> </w:t>
      </w:r>
      <w:r w:rsidRPr="00634ADA">
        <w:rPr>
          <w:rFonts w:ascii="GHEA Grapalat" w:hAnsi="GHEA Grapalat" w:cs="Sylfaen"/>
          <w:sz w:val="20"/>
          <w:lang w:val="ru-RU"/>
        </w:rPr>
        <w:t>տվյալ</w:t>
      </w:r>
      <w:r w:rsidRPr="00634ADA">
        <w:rPr>
          <w:rFonts w:ascii="GHEA Grapalat" w:hAnsi="GHEA Grapalat" w:cs="Sylfaen"/>
          <w:sz w:val="20"/>
          <w:lang w:val="af-ZA"/>
        </w:rPr>
        <w:t xml:space="preserve"> </w:t>
      </w:r>
      <w:r w:rsidRPr="00634ADA">
        <w:rPr>
          <w:rFonts w:ascii="GHEA Grapalat" w:hAnsi="GHEA Grapalat" w:cs="Sylfaen"/>
          <w:sz w:val="20"/>
          <w:lang w:val="ru-RU"/>
        </w:rPr>
        <w:t>դատական</w:t>
      </w:r>
      <w:r w:rsidRPr="00634ADA">
        <w:rPr>
          <w:rFonts w:ascii="GHEA Grapalat" w:hAnsi="GHEA Grapalat" w:cs="Sylfaen"/>
          <w:sz w:val="20"/>
          <w:lang w:val="af-ZA"/>
        </w:rPr>
        <w:t xml:space="preserve"> </w:t>
      </w:r>
      <w:r w:rsidRPr="00634ADA">
        <w:rPr>
          <w:rFonts w:ascii="GHEA Grapalat" w:hAnsi="GHEA Grapalat" w:cs="Sylfaen"/>
          <w:sz w:val="20"/>
          <w:lang w:val="ru-RU"/>
        </w:rPr>
        <w:t>գործով</w:t>
      </w:r>
      <w:r w:rsidRPr="00634ADA">
        <w:rPr>
          <w:rFonts w:ascii="GHEA Grapalat" w:hAnsi="GHEA Grapalat" w:cs="Sylfaen"/>
          <w:sz w:val="20"/>
          <w:lang w:val="af-ZA"/>
        </w:rPr>
        <w:t xml:space="preserve"> </w:t>
      </w:r>
      <w:r w:rsidRPr="00634ADA">
        <w:rPr>
          <w:rFonts w:ascii="GHEA Grapalat" w:hAnsi="GHEA Grapalat" w:cs="Sylfaen"/>
          <w:sz w:val="20"/>
          <w:lang w:val="ru-RU"/>
        </w:rPr>
        <w:t>եզրափակիչ</w:t>
      </w:r>
      <w:r w:rsidRPr="00634ADA">
        <w:rPr>
          <w:rFonts w:ascii="GHEA Grapalat" w:hAnsi="GHEA Grapalat" w:cs="Sylfaen"/>
          <w:sz w:val="20"/>
          <w:lang w:val="af-ZA"/>
        </w:rPr>
        <w:t xml:space="preserve"> </w:t>
      </w:r>
      <w:r w:rsidRPr="00634ADA">
        <w:rPr>
          <w:rFonts w:ascii="GHEA Grapalat" w:hAnsi="GHEA Grapalat" w:cs="Sylfaen"/>
          <w:sz w:val="20"/>
          <w:lang w:val="ru-RU"/>
        </w:rPr>
        <w:t>դատական</w:t>
      </w:r>
      <w:r w:rsidRPr="00634ADA">
        <w:rPr>
          <w:rFonts w:ascii="GHEA Grapalat" w:hAnsi="GHEA Grapalat" w:cs="Sylfaen"/>
          <w:sz w:val="20"/>
          <w:lang w:val="af-ZA"/>
        </w:rPr>
        <w:t xml:space="preserve"> </w:t>
      </w:r>
      <w:r w:rsidRPr="00634ADA">
        <w:rPr>
          <w:rFonts w:ascii="GHEA Grapalat" w:hAnsi="GHEA Grapalat" w:cs="Sylfaen"/>
          <w:sz w:val="20"/>
          <w:lang w:val="ru-RU"/>
        </w:rPr>
        <w:t>ակտն</w:t>
      </w:r>
      <w:r w:rsidRPr="00634ADA">
        <w:rPr>
          <w:rFonts w:ascii="GHEA Grapalat" w:hAnsi="GHEA Grapalat" w:cs="Sylfaen"/>
          <w:sz w:val="20"/>
          <w:lang w:val="af-ZA"/>
        </w:rPr>
        <w:t xml:space="preserve"> </w:t>
      </w:r>
      <w:r w:rsidRPr="00634ADA">
        <w:rPr>
          <w:rFonts w:ascii="GHEA Grapalat" w:hAnsi="GHEA Grapalat" w:cs="Sylfaen"/>
          <w:sz w:val="20"/>
          <w:lang w:val="ru-RU"/>
        </w:rPr>
        <w:t>ուժի</w:t>
      </w:r>
      <w:r w:rsidRPr="00634ADA">
        <w:rPr>
          <w:rFonts w:ascii="GHEA Grapalat" w:hAnsi="GHEA Grapalat" w:cs="Sylfaen"/>
          <w:sz w:val="20"/>
          <w:lang w:val="af-ZA"/>
        </w:rPr>
        <w:t xml:space="preserve"> </w:t>
      </w:r>
      <w:r w:rsidRPr="00634ADA">
        <w:rPr>
          <w:rFonts w:ascii="GHEA Grapalat" w:hAnsi="GHEA Grapalat" w:cs="Sylfaen"/>
          <w:sz w:val="20"/>
          <w:lang w:val="ru-RU"/>
        </w:rPr>
        <w:t>մեջ</w:t>
      </w:r>
      <w:r w:rsidRPr="00634ADA">
        <w:rPr>
          <w:rFonts w:ascii="GHEA Grapalat" w:hAnsi="GHEA Grapalat" w:cs="Sylfaen"/>
          <w:sz w:val="20"/>
          <w:lang w:val="af-ZA"/>
        </w:rPr>
        <w:t xml:space="preserve"> </w:t>
      </w:r>
      <w:r w:rsidRPr="00634ADA">
        <w:rPr>
          <w:rFonts w:ascii="GHEA Grapalat" w:hAnsi="GHEA Grapalat" w:cs="Sylfaen"/>
          <w:sz w:val="20"/>
          <w:lang w:val="ru-RU"/>
        </w:rPr>
        <w:t>մտնելը</w:t>
      </w:r>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ապա</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պատվիրատուն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դրա</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մասին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գրավոր</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տեղեկացնում</w:t>
      </w:r>
      <w:proofErr w:type="spellEnd"/>
      <w:r w:rsidRPr="00634ADA">
        <w:rPr>
          <w:rFonts w:ascii="GHEA Grapalat" w:hAnsi="GHEA Grapalat" w:cs="Sylfaen"/>
          <w:sz w:val="20"/>
          <w:lang w:val="af-ZA"/>
        </w:rPr>
        <w:t xml:space="preserve"> </w:t>
      </w:r>
      <w:r w:rsidRPr="00634ADA">
        <w:rPr>
          <w:rFonts w:ascii="GHEA Grapalat" w:hAnsi="GHEA Grapalat" w:cs="Sylfaen"/>
          <w:sz w:val="20"/>
          <w:lang w:val="en-US"/>
        </w:rPr>
        <w:t>է</w:t>
      </w:r>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լիազորված</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մարմին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որի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հիման</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վրա</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մասնակիցը</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չի</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ներառվում</w:t>
      </w:r>
      <w:proofErr w:type="spellEnd"/>
      <w:r w:rsidRPr="00634ADA">
        <w:rPr>
          <w:rFonts w:ascii="GHEA Grapalat" w:hAnsi="GHEA Grapalat" w:cs="Sylfaen"/>
          <w:sz w:val="20"/>
          <w:lang w:val="af-ZA"/>
        </w:rPr>
        <w:t xml:space="preserve"> </w:t>
      </w:r>
      <w:proofErr w:type="spellStart"/>
      <w:r w:rsidRPr="00634ADA">
        <w:rPr>
          <w:rFonts w:ascii="GHEA Grapalat" w:hAnsi="GHEA Grapalat" w:cs="Sylfaen"/>
          <w:sz w:val="20"/>
          <w:lang w:val="en-US"/>
        </w:rPr>
        <w:t>ցուցակում</w:t>
      </w:r>
      <w:proofErr w:type="spellEnd"/>
      <w:r w:rsidRPr="00634ADA">
        <w:rPr>
          <w:rFonts w:ascii="GHEA Grapalat" w:hAnsi="GHEA Grapalat" w:cs="Sylfaen"/>
          <w:sz w:val="20"/>
          <w:lang w:val="af-ZA"/>
        </w:rPr>
        <w:t>:</w:t>
      </w:r>
    </w:p>
    <w:p w14:paraId="25DE2ACB" w14:textId="77777777" w:rsidR="00BF60E5" w:rsidRPr="00715EAF" w:rsidRDefault="00BF60E5" w:rsidP="00BF60E5">
      <w:pPr>
        <w:pStyle w:val="ListParagraph"/>
        <w:numPr>
          <w:ilvl w:val="0"/>
          <w:numId w:val="18"/>
        </w:numPr>
        <w:jc w:val="both"/>
        <w:rPr>
          <w:rFonts w:ascii="GHEA Grapalat" w:hAnsi="GHEA Grapalat" w:cs="Sylfaen"/>
          <w:sz w:val="20"/>
          <w:lang w:val="af-ZA"/>
        </w:rPr>
      </w:pPr>
      <w:r w:rsidRPr="00715EAF">
        <w:rPr>
          <w:rFonts w:ascii="GHEA Grapalat" w:hAnsi="GHEA Grapalat" w:cs="Sylfaen"/>
          <w:sz w:val="20"/>
          <w:lang w:val="hy-AM"/>
        </w:rPr>
        <w:t>Ընդ որում</w:t>
      </w:r>
      <w:r w:rsidRPr="00715EAF">
        <w:rPr>
          <w:rFonts w:ascii="GHEA Grapalat" w:hAnsi="GHEA Grapalat" w:cs="Sylfaen"/>
          <w:sz w:val="20"/>
          <w:lang w:val="af-ZA"/>
        </w:rPr>
        <w:t>.</w:t>
      </w:r>
    </w:p>
    <w:p w14:paraId="571C61D2" w14:textId="77777777" w:rsidR="00BF60E5" w:rsidRPr="00715EAF" w:rsidRDefault="00BF60E5" w:rsidP="00BF60E5">
      <w:pPr>
        <w:pStyle w:val="ListParagraph"/>
        <w:jc w:val="both"/>
        <w:rPr>
          <w:rFonts w:ascii="GHEA Grapalat" w:hAnsi="GHEA Grapalat" w:cs="Sylfaen"/>
          <w:sz w:val="20"/>
          <w:lang w:val="af-ZA"/>
        </w:rPr>
      </w:pPr>
      <w:r w:rsidRPr="00715EAF">
        <w:rPr>
          <w:rFonts w:ascii="GHEA Grapalat" w:hAnsi="GHEA Grapalat" w:cs="Sylfaen"/>
          <w:sz w:val="20"/>
          <w:lang w:val="af-ZA"/>
        </w:rPr>
        <w:t>-</w:t>
      </w:r>
      <w:r w:rsidRPr="00715EAF">
        <w:rPr>
          <w:rFonts w:ascii="GHEA Grapalat" w:hAnsi="GHEA Grapalat" w:cs="Sylfaen"/>
          <w:sz w:val="20"/>
          <w:lang w:val="hy-AM"/>
        </w:rPr>
        <w:t xml:space="preserve">  եթե</w:t>
      </w:r>
      <w:r w:rsidRPr="00715EAF">
        <w:rPr>
          <w:rFonts w:ascii="GHEA Grapalat" w:hAnsi="GHEA Grapalat" w:cs="Sylfaen"/>
          <w:sz w:val="20"/>
          <w:lang w:val="af-ZA"/>
        </w:rPr>
        <w:t xml:space="preserve"> </w:t>
      </w:r>
      <w:r w:rsidRPr="00715EAF">
        <w:rPr>
          <w:rFonts w:ascii="GHEA Grapalat" w:hAnsi="GHEA Grapalat" w:cs="Sylfaen"/>
          <w:sz w:val="20"/>
          <w:lang w:val="hy-AM"/>
        </w:rPr>
        <w:t>մասնակցի</w:t>
      </w:r>
      <w:r w:rsidRPr="00715EAF">
        <w:rPr>
          <w:rFonts w:ascii="GHEA Grapalat" w:hAnsi="GHEA Grapalat" w:cs="Sylfaen"/>
          <w:sz w:val="20"/>
          <w:lang w:val="af-ZA"/>
        </w:rPr>
        <w:t xml:space="preserve"> </w:t>
      </w:r>
      <w:r w:rsidRPr="00715EAF">
        <w:rPr>
          <w:rFonts w:ascii="GHEA Grapalat" w:hAnsi="GHEA Grapalat" w:cs="Sylfaen"/>
          <w:sz w:val="20"/>
          <w:lang w:val="hy-AM"/>
        </w:rPr>
        <w:t>գնումներին</w:t>
      </w:r>
      <w:r w:rsidRPr="00715EAF">
        <w:rPr>
          <w:rFonts w:ascii="GHEA Grapalat" w:hAnsi="GHEA Grapalat" w:cs="Sylfaen"/>
          <w:sz w:val="20"/>
          <w:lang w:val="af-ZA"/>
        </w:rPr>
        <w:t xml:space="preserve"> </w:t>
      </w:r>
      <w:r w:rsidRPr="00715EAF">
        <w:rPr>
          <w:rFonts w:ascii="GHEA Grapalat" w:hAnsi="GHEA Grapalat" w:cs="Sylfaen"/>
          <w:sz w:val="20"/>
          <w:lang w:val="hy-AM"/>
        </w:rPr>
        <w:t>մասնակցելու</w:t>
      </w:r>
      <w:r w:rsidRPr="00715EAF">
        <w:rPr>
          <w:rFonts w:ascii="GHEA Grapalat" w:hAnsi="GHEA Grapalat" w:cs="Sylfaen"/>
          <w:sz w:val="20"/>
          <w:lang w:val="af-ZA"/>
        </w:rPr>
        <w:t xml:space="preserve"> </w:t>
      </w:r>
      <w:r w:rsidRPr="00715EAF">
        <w:rPr>
          <w:rFonts w:ascii="GHEA Grapalat" w:hAnsi="GHEA Grapalat" w:cs="Sylfaen"/>
          <w:sz w:val="20"/>
          <w:lang w:val="hy-AM"/>
        </w:rPr>
        <w:t>իրավունք</w:t>
      </w:r>
      <w:r w:rsidRPr="00715EAF">
        <w:rPr>
          <w:rFonts w:ascii="GHEA Grapalat" w:hAnsi="GHEA Grapalat" w:cs="Sylfaen"/>
          <w:sz w:val="20"/>
          <w:lang w:val="af-ZA"/>
        </w:rPr>
        <w:t xml:space="preserve"> </w:t>
      </w:r>
      <w:r w:rsidRPr="00715EAF">
        <w:rPr>
          <w:rFonts w:ascii="GHEA Grapalat" w:hAnsi="GHEA Grapalat" w:cs="Sylfaen"/>
          <w:sz w:val="20"/>
          <w:lang w:val="hy-AM"/>
        </w:rPr>
        <w:t>ունենալու մասին դիմում-հայտարարությունը որակվում</w:t>
      </w:r>
      <w:r w:rsidRPr="00715EAF">
        <w:rPr>
          <w:rFonts w:ascii="GHEA Grapalat" w:hAnsi="GHEA Grapalat" w:cs="Sylfaen"/>
          <w:sz w:val="20"/>
          <w:lang w:val="af-ZA"/>
        </w:rPr>
        <w:t xml:space="preserve"> </w:t>
      </w:r>
      <w:r w:rsidRPr="00715EAF">
        <w:rPr>
          <w:rFonts w:ascii="GHEA Grapalat" w:hAnsi="GHEA Grapalat" w:cs="Sylfaen"/>
          <w:sz w:val="20"/>
          <w:lang w:val="hy-AM"/>
        </w:rPr>
        <w:t>է</w:t>
      </w:r>
      <w:r w:rsidRPr="00715EAF">
        <w:rPr>
          <w:rFonts w:ascii="GHEA Grapalat" w:hAnsi="GHEA Grapalat" w:cs="Sylfaen"/>
          <w:sz w:val="20"/>
          <w:lang w:val="af-ZA"/>
        </w:rPr>
        <w:t xml:space="preserve"> </w:t>
      </w:r>
      <w:r w:rsidRPr="00715EAF">
        <w:rPr>
          <w:rFonts w:ascii="GHEA Grapalat" w:hAnsi="GHEA Grapalat" w:cs="Sylfaen"/>
          <w:sz w:val="20"/>
          <w:lang w:val="hy-AM"/>
        </w:rPr>
        <w:t>որպես</w:t>
      </w:r>
      <w:r w:rsidRPr="00715EAF">
        <w:rPr>
          <w:rFonts w:ascii="GHEA Grapalat" w:hAnsi="GHEA Grapalat" w:cs="Sylfaen"/>
          <w:sz w:val="20"/>
          <w:lang w:val="af-ZA"/>
        </w:rPr>
        <w:t xml:space="preserve"> </w:t>
      </w:r>
      <w:r w:rsidRPr="00715EAF">
        <w:rPr>
          <w:rFonts w:ascii="GHEA Grapalat" w:hAnsi="GHEA Grapalat" w:cs="Sylfaen"/>
          <w:sz w:val="20"/>
          <w:lang w:val="hy-AM"/>
        </w:rPr>
        <w:t>իրականությանը</w:t>
      </w:r>
      <w:r w:rsidRPr="00715EAF">
        <w:rPr>
          <w:rFonts w:ascii="GHEA Grapalat" w:hAnsi="GHEA Grapalat" w:cs="Sylfaen"/>
          <w:sz w:val="20"/>
          <w:lang w:val="af-ZA"/>
        </w:rPr>
        <w:t xml:space="preserve"> </w:t>
      </w:r>
      <w:r w:rsidRPr="00715EAF">
        <w:rPr>
          <w:rFonts w:ascii="GHEA Grapalat" w:hAnsi="GHEA Grapalat" w:cs="Sylfaen"/>
          <w:sz w:val="20"/>
          <w:lang w:val="hy-AM"/>
        </w:rPr>
        <w:t>չհամապատասխանող</w:t>
      </w:r>
      <w:r w:rsidRPr="00715EAF">
        <w:rPr>
          <w:rFonts w:ascii="GHEA Grapalat" w:hAnsi="GHEA Grapalat" w:cs="Sylfaen"/>
          <w:sz w:val="20"/>
          <w:lang w:val="af-ZA"/>
        </w:rPr>
        <w:t xml:space="preserve"> </w:t>
      </w:r>
      <w:r w:rsidRPr="00715EAF">
        <w:rPr>
          <w:rFonts w:ascii="GHEA Grapalat" w:hAnsi="GHEA Grapalat" w:cs="Sylfaen"/>
          <w:sz w:val="20"/>
          <w:lang w:val="hy-AM"/>
        </w:rPr>
        <w:t>կամ</w:t>
      </w:r>
      <w:r w:rsidRPr="00715EAF">
        <w:rPr>
          <w:rFonts w:ascii="GHEA Grapalat" w:hAnsi="GHEA Grapalat" w:cs="Sylfaen"/>
          <w:sz w:val="20"/>
          <w:lang w:val="af-ZA"/>
        </w:rPr>
        <w:t xml:space="preserve"> </w:t>
      </w:r>
      <w:r w:rsidRPr="00715EAF">
        <w:rPr>
          <w:rFonts w:ascii="GHEA Grapalat" w:hAnsi="GHEA Grapalat" w:cs="Sylfaen"/>
          <w:sz w:val="20"/>
          <w:lang w:val="hy-AM"/>
        </w:rPr>
        <w:t>մասնակիցը</w:t>
      </w:r>
      <w:r w:rsidRPr="00715EAF">
        <w:rPr>
          <w:rFonts w:ascii="GHEA Grapalat" w:hAnsi="GHEA Grapalat" w:cs="Sylfaen"/>
          <w:sz w:val="20"/>
          <w:lang w:val="af-ZA"/>
        </w:rPr>
        <w:t xml:space="preserve"> սույն </w:t>
      </w:r>
      <w:r w:rsidRPr="00715EAF">
        <w:rPr>
          <w:rFonts w:ascii="GHEA Grapalat" w:hAnsi="GHEA Grapalat" w:cs="Sylfaen"/>
          <w:sz w:val="20"/>
          <w:lang w:val="hy-AM"/>
        </w:rPr>
        <w:t>հրավերով</w:t>
      </w:r>
      <w:r w:rsidRPr="00715EAF">
        <w:rPr>
          <w:rFonts w:ascii="GHEA Grapalat" w:hAnsi="GHEA Grapalat" w:cs="Sylfaen"/>
          <w:sz w:val="20"/>
          <w:lang w:val="af-ZA"/>
        </w:rPr>
        <w:t xml:space="preserve"> </w:t>
      </w:r>
      <w:r w:rsidRPr="00715EAF">
        <w:rPr>
          <w:rFonts w:ascii="GHEA Grapalat" w:hAnsi="GHEA Grapalat" w:cs="Sylfaen"/>
          <w:sz w:val="20"/>
          <w:lang w:val="hy-AM"/>
        </w:rPr>
        <w:t>սահմանված</w:t>
      </w:r>
      <w:r w:rsidRPr="00715EAF">
        <w:rPr>
          <w:rFonts w:ascii="GHEA Grapalat" w:hAnsi="GHEA Grapalat" w:cs="Sylfaen"/>
          <w:sz w:val="20"/>
          <w:lang w:val="af-ZA"/>
        </w:rPr>
        <w:t xml:space="preserve"> </w:t>
      </w:r>
      <w:r w:rsidRPr="00715EAF">
        <w:rPr>
          <w:rFonts w:ascii="GHEA Grapalat" w:hAnsi="GHEA Grapalat" w:cs="Sylfaen"/>
          <w:sz w:val="20"/>
          <w:lang w:val="hy-AM"/>
        </w:rPr>
        <w:t>կարգով</w:t>
      </w:r>
      <w:r w:rsidRPr="00715EAF">
        <w:rPr>
          <w:rFonts w:ascii="GHEA Grapalat" w:hAnsi="GHEA Grapalat" w:cs="Sylfaen"/>
          <w:sz w:val="20"/>
          <w:lang w:val="af-ZA"/>
        </w:rPr>
        <w:t xml:space="preserve"> </w:t>
      </w:r>
      <w:r w:rsidRPr="00715EAF">
        <w:rPr>
          <w:rFonts w:ascii="GHEA Grapalat" w:hAnsi="GHEA Grapalat" w:cs="Sylfaen"/>
          <w:sz w:val="20"/>
          <w:lang w:val="hy-AM"/>
        </w:rPr>
        <w:t>և</w:t>
      </w:r>
      <w:r w:rsidRPr="00715EAF">
        <w:rPr>
          <w:rFonts w:ascii="GHEA Grapalat" w:hAnsi="GHEA Grapalat" w:cs="Sylfaen"/>
          <w:sz w:val="20"/>
          <w:lang w:val="af-ZA"/>
        </w:rPr>
        <w:t xml:space="preserve"> </w:t>
      </w:r>
      <w:r w:rsidRPr="00715EAF">
        <w:rPr>
          <w:rFonts w:ascii="GHEA Grapalat" w:hAnsi="GHEA Grapalat" w:cs="Sylfaen"/>
          <w:sz w:val="20"/>
          <w:lang w:val="hy-AM"/>
        </w:rPr>
        <w:t>ժամկետներում</w:t>
      </w:r>
      <w:r w:rsidRPr="00715EAF">
        <w:rPr>
          <w:rFonts w:ascii="GHEA Grapalat" w:hAnsi="GHEA Grapalat" w:cs="Sylfaen"/>
          <w:sz w:val="20"/>
          <w:lang w:val="af-ZA"/>
        </w:rPr>
        <w:t xml:space="preserve"> </w:t>
      </w:r>
      <w:r w:rsidRPr="00715EAF">
        <w:rPr>
          <w:rFonts w:ascii="GHEA Grapalat" w:hAnsi="GHEA Grapalat" w:cs="Sylfaen"/>
          <w:sz w:val="20"/>
          <w:lang w:val="hy-AM"/>
        </w:rPr>
        <w:t>չի</w:t>
      </w:r>
      <w:r w:rsidRPr="00715EAF">
        <w:rPr>
          <w:rFonts w:ascii="GHEA Grapalat" w:hAnsi="GHEA Grapalat" w:cs="Sylfaen"/>
          <w:sz w:val="20"/>
          <w:lang w:val="af-ZA"/>
        </w:rPr>
        <w:t xml:space="preserve"> </w:t>
      </w:r>
      <w:r w:rsidRPr="00715EAF">
        <w:rPr>
          <w:rFonts w:ascii="GHEA Grapalat" w:hAnsi="GHEA Grapalat" w:cs="Sylfaen"/>
          <w:sz w:val="20"/>
          <w:lang w:val="hy-AM"/>
        </w:rPr>
        <w:t>ներկայացնում</w:t>
      </w:r>
      <w:r w:rsidRPr="00715EAF">
        <w:rPr>
          <w:rFonts w:ascii="GHEA Grapalat" w:hAnsi="GHEA Grapalat" w:cs="Sylfaen"/>
          <w:sz w:val="20"/>
          <w:lang w:val="af-ZA"/>
        </w:rPr>
        <w:t xml:space="preserve"> </w:t>
      </w:r>
      <w:r w:rsidRPr="00715EAF">
        <w:rPr>
          <w:rFonts w:ascii="GHEA Grapalat" w:hAnsi="GHEA Grapalat" w:cs="Sylfaen"/>
          <w:sz w:val="20"/>
          <w:lang w:val="hy-AM"/>
        </w:rPr>
        <w:t>հրավերով</w:t>
      </w:r>
      <w:r w:rsidRPr="00715EAF">
        <w:rPr>
          <w:rFonts w:ascii="GHEA Grapalat" w:hAnsi="GHEA Grapalat" w:cs="Sylfaen"/>
          <w:sz w:val="20"/>
          <w:lang w:val="af-ZA"/>
        </w:rPr>
        <w:t xml:space="preserve"> </w:t>
      </w:r>
      <w:r w:rsidRPr="00715EAF">
        <w:rPr>
          <w:rFonts w:ascii="GHEA Grapalat" w:hAnsi="GHEA Grapalat" w:cs="Sylfaen"/>
          <w:sz w:val="20"/>
          <w:lang w:val="hy-AM"/>
        </w:rPr>
        <w:t>նախատեսված</w:t>
      </w:r>
      <w:r w:rsidRPr="00715EAF">
        <w:rPr>
          <w:rFonts w:ascii="GHEA Grapalat" w:hAnsi="GHEA Grapalat" w:cs="Sylfaen"/>
          <w:sz w:val="20"/>
          <w:lang w:val="af-ZA"/>
        </w:rPr>
        <w:t xml:space="preserve"> </w:t>
      </w:r>
      <w:r w:rsidRPr="00715EAF">
        <w:rPr>
          <w:rFonts w:ascii="GHEA Grapalat" w:hAnsi="GHEA Grapalat" w:cs="Sylfaen"/>
          <w:sz w:val="20"/>
          <w:lang w:val="hy-AM"/>
        </w:rPr>
        <w:t>փաստաթղթերը</w:t>
      </w:r>
      <w:r w:rsidRPr="00715EAF">
        <w:rPr>
          <w:rFonts w:ascii="GHEA Grapalat" w:hAnsi="GHEA Grapalat" w:cs="Sylfaen"/>
          <w:sz w:val="20"/>
          <w:lang w:val="af-ZA"/>
        </w:rPr>
        <w:t xml:space="preserve"> </w:t>
      </w:r>
      <w:bookmarkStart w:id="12" w:name="_Hlk193180492"/>
      <w:r w:rsidRPr="00715EA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sidRPr="00715EAF">
        <w:rPr>
          <w:rFonts w:ascii="GHEA Grapalat" w:hAnsi="GHEA Grapalat" w:cs="Sylfaen"/>
          <w:sz w:val="20"/>
        </w:rPr>
        <w:t>՝</w:t>
      </w:r>
      <w:r w:rsidRPr="00715EAF">
        <w:rPr>
          <w:rFonts w:ascii="GHEA Grapalat" w:hAnsi="GHEA Grapalat" w:cs="Sylfaen"/>
          <w:sz w:val="20"/>
          <w:lang w:val="af-ZA"/>
        </w:rPr>
        <w:t xml:space="preserve"> </w:t>
      </w:r>
      <w:bookmarkStart w:id="13" w:name="_Hlk201942453"/>
      <w:proofErr w:type="spellStart"/>
      <w:r w:rsidRPr="00715EAF">
        <w:rPr>
          <w:rFonts w:ascii="GHEA Grapalat" w:hAnsi="GHEA Grapalat" w:cs="Sylfaen"/>
          <w:sz w:val="20"/>
        </w:rPr>
        <w:t>այդ</w:t>
      </w:r>
      <w:proofErr w:type="spellEnd"/>
      <w:r w:rsidRPr="00715EAF">
        <w:rPr>
          <w:rFonts w:ascii="GHEA Grapalat" w:hAnsi="GHEA Grapalat" w:cs="Sylfaen"/>
          <w:sz w:val="20"/>
          <w:lang w:val="af-ZA"/>
        </w:rPr>
        <w:t xml:space="preserve"> թվում՝ երբ </w:t>
      </w:r>
      <w:r w:rsidRPr="00715EAF">
        <w:rPr>
          <w:rFonts w:ascii="GHEA Grapalat" w:hAnsi="GHEA Grapalat"/>
          <w:sz w:val="20"/>
          <w:szCs w:val="20"/>
          <w:lang w:val="es-ES"/>
        </w:rPr>
        <w:t xml:space="preserve">ՀՀ </w:t>
      </w:r>
      <w:proofErr w:type="spellStart"/>
      <w:r w:rsidRPr="00715EAF">
        <w:rPr>
          <w:rFonts w:ascii="GHEA Grapalat" w:hAnsi="GHEA Grapalat"/>
          <w:sz w:val="20"/>
          <w:szCs w:val="20"/>
          <w:lang w:val="es-ES"/>
        </w:rPr>
        <w:t>կառավարության</w:t>
      </w:r>
      <w:proofErr w:type="spellEnd"/>
      <w:r w:rsidRPr="00715EAF">
        <w:rPr>
          <w:rFonts w:ascii="GHEA Grapalat" w:hAnsi="GHEA Grapalat"/>
          <w:sz w:val="20"/>
          <w:szCs w:val="20"/>
          <w:lang w:val="es-ES"/>
        </w:rPr>
        <w:t xml:space="preserve"> 20.06.2025թ. N 817-Ա </w:t>
      </w:r>
      <w:proofErr w:type="spellStart"/>
      <w:r w:rsidRPr="00715EAF">
        <w:rPr>
          <w:rFonts w:ascii="GHEA Grapalat" w:hAnsi="GHEA Grapalat"/>
          <w:sz w:val="20"/>
          <w:szCs w:val="20"/>
          <w:lang w:val="es-ES"/>
        </w:rPr>
        <w:t>որոշման</w:t>
      </w:r>
      <w:proofErr w:type="spellEnd"/>
      <w:r w:rsidRPr="00715EAF">
        <w:rPr>
          <w:rFonts w:ascii="GHEA Grapalat" w:hAnsi="GHEA Grapalat"/>
          <w:sz w:val="20"/>
          <w:szCs w:val="20"/>
          <w:lang w:val="es-ES"/>
        </w:rPr>
        <w:t xml:space="preserve"> 2-րդ </w:t>
      </w:r>
      <w:proofErr w:type="spellStart"/>
      <w:r w:rsidRPr="00715EAF">
        <w:rPr>
          <w:rFonts w:ascii="GHEA Grapalat" w:hAnsi="GHEA Grapalat"/>
          <w:sz w:val="20"/>
          <w:szCs w:val="20"/>
          <w:lang w:val="es-ES"/>
        </w:rPr>
        <w:t>կետի</w:t>
      </w:r>
      <w:proofErr w:type="spellEnd"/>
      <w:r w:rsidRPr="00715EAF">
        <w:rPr>
          <w:rFonts w:ascii="GHEA Grapalat" w:hAnsi="GHEA Grapalat"/>
          <w:sz w:val="20"/>
          <w:szCs w:val="20"/>
          <w:lang w:val="es-ES"/>
        </w:rPr>
        <w:t xml:space="preserve"> 2-րդ </w:t>
      </w:r>
      <w:proofErr w:type="spellStart"/>
      <w:r w:rsidRPr="00715EAF">
        <w:rPr>
          <w:rFonts w:ascii="GHEA Grapalat" w:hAnsi="GHEA Grapalat"/>
          <w:sz w:val="20"/>
          <w:szCs w:val="20"/>
          <w:lang w:val="es-ES"/>
        </w:rPr>
        <w:t>ենթակետով</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նախատեսված</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ցուցակում</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ներառված</w:t>
      </w:r>
      <w:proofErr w:type="spellEnd"/>
      <w:r w:rsidRPr="00715EAF">
        <w:rPr>
          <w:rFonts w:ascii="GHEA Grapalat" w:hAnsi="GHEA Grapalat" w:cs="Sylfaen"/>
          <w:sz w:val="20"/>
          <w:lang w:val="af-ZA"/>
        </w:rPr>
        <w:t xml:space="preserve"> անձը </w:t>
      </w:r>
      <w:r w:rsidRPr="00715EAF">
        <w:rPr>
          <w:rFonts w:ascii="GHEA Grapalat" w:hAnsi="GHEA Grapalat" w:cs="Sylfaen"/>
          <w:sz w:val="20"/>
          <w:lang w:val="hy-AM"/>
        </w:rPr>
        <w:t>մասնակցի կողմից առաջարկվում է որպես գործակալ /կատարող</w:t>
      </w:r>
      <w:r w:rsidRPr="00715EAF">
        <w:rPr>
          <w:rFonts w:ascii="GHEA Grapalat" w:hAnsi="GHEA Grapalat" w:cs="Sylfaen"/>
          <w:sz w:val="20"/>
          <w:lang w:val="af-ZA"/>
        </w:rPr>
        <w:t>/</w:t>
      </w:r>
      <w:r w:rsidRPr="00715EAF">
        <w:rPr>
          <w:rFonts w:ascii="GHEA Grapalat" w:hAnsi="GHEA Grapalat" w:cs="Sylfaen"/>
          <w:sz w:val="20"/>
          <w:lang w:val="hy-AM"/>
        </w:rPr>
        <w:t>,</w:t>
      </w:r>
      <w:r w:rsidRPr="00715EAF">
        <w:rPr>
          <w:rFonts w:ascii="GHEA Grapalat" w:hAnsi="GHEA Grapalat" w:cs="Sylfaen"/>
          <w:lang w:val="af-ZA"/>
        </w:rPr>
        <w:t xml:space="preserve"> </w:t>
      </w:r>
      <w:bookmarkEnd w:id="13"/>
      <w:r w:rsidRPr="00715EAF">
        <w:rPr>
          <w:rFonts w:ascii="GHEA Grapalat" w:hAnsi="GHEA Grapalat" w:cs="Sylfaen"/>
          <w:lang w:val="af-ZA"/>
        </w:rPr>
        <w:t xml:space="preserve"> </w:t>
      </w:r>
      <w:r w:rsidRPr="00715EAF">
        <w:rPr>
          <w:rFonts w:ascii="GHEA Grapalat" w:hAnsi="GHEA Grapalat" w:cs="Sylfaen"/>
          <w:sz w:val="20"/>
          <w:lang w:val="af-ZA"/>
        </w:rPr>
        <w:t xml:space="preserve"> </w:t>
      </w:r>
      <w:r w:rsidRPr="00715EAF">
        <w:rPr>
          <w:rFonts w:ascii="GHEA Grapalat" w:hAnsi="GHEA Grapalat" w:cs="Sylfaen"/>
          <w:sz w:val="20"/>
          <w:lang w:val="hy-AM"/>
        </w:rPr>
        <w:t>կամ</w:t>
      </w:r>
      <w:r w:rsidRPr="00715EAF" w:rsidDel="00365F29">
        <w:rPr>
          <w:rFonts w:ascii="GHEA Grapalat" w:hAnsi="GHEA Grapalat" w:cs="Sylfaen"/>
          <w:sz w:val="20"/>
          <w:lang w:val="af-ZA"/>
        </w:rPr>
        <w:t xml:space="preserve"> </w:t>
      </w:r>
      <w:r w:rsidRPr="00715EAF">
        <w:rPr>
          <w:rFonts w:ascii="GHEA Grapalat" w:hAnsi="GHEA Grapalat" w:cs="Sylfaen"/>
          <w:sz w:val="20"/>
          <w:lang w:val="hy-AM"/>
        </w:rPr>
        <w:t>կամ</w:t>
      </w:r>
      <w:r w:rsidRPr="00715EAF">
        <w:rPr>
          <w:rFonts w:ascii="GHEA Grapalat" w:hAnsi="GHEA Grapalat" w:cs="Sylfaen"/>
          <w:sz w:val="20"/>
          <w:lang w:val="af-ZA"/>
        </w:rPr>
        <w:t xml:space="preserve"> </w:t>
      </w:r>
      <w:r w:rsidRPr="00715EAF">
        <w:rPr>
          <w:rFonts w:ascii="GHEA Grapalat" w:hAnsi="GHEA Grapalat" w:cs="Sylfaen"/>
          <w:sz w:val="20"/>
          <w:lang w:val="hy-AM"/>
        </w:rPr>
        <w:t>ընտրված</w:t>
      </w:r>
      <w:r w:rsidRPr="00715EAF">
        <w:rPr>
          <w:rFonts w:ascii="GHEA Grapalat" w:hAnsi="GHEA Grapalat" w:cs="Sylfaen"/>
          <w:sz w:val="20"/>
          <w:lang w:val="af-ZA"/>
        </w:rPr>
        <w:t xml:space="preserve"> </w:t>
      </w:r>
      <w:r w:rsidRPr="00715EAF">
        <w:rPr>
          <w:rFonts w:ascii="GHEA Grapalat" w:hAnsi="GHEA Grapalat" w:cs="Sylfaen"/>
          <w:sz w:val="20"/>
          <w:lang w:val="hy-AM"/>
        </w:rPr>
        <w:t>մասնակիցը</w:t>
      </w:r>
      <w:r w:rsidRPr="00715EAF">
        <w:rPr>
          <w:rFonts w:ascii="GHEA Grapalat" w:hAnsi="GHEA Grapalat" w:cs="Sylfaen"/>
          <w:sz w:val="20"/>
          <w:lang w:val="af-ZA"/>
        </w:rPr>
        <w:t xml:space="preserve"> </w:t>
      </w:r>
      <w:r w:rsidRPr="00715EAF">
        <w:rPr>
          <w:rFonts w:ascii="GHEA Grapalat" w:hAnsi="GHEA Grapalat" w:cs="Sylfaen"/>
          <w:sz w:val="20"/>
          <w:lang w:val="hy-AM"/>
        </w:rPr>
        <w:t>չի</w:t>
      </w:r>
      <w:r w:rsidRPr="00715EAF">
        <w:rPr>
          <w:rFonts w:ascii="GHEA Grapalat" w:hAnsi="GHEA Grapalat" w:cs="Sylfaen"/>
          <w:sz w:val="20"/>
          <w:lang w:val="af-ZA"/>
        </w:rPr>
        <w:t xml:space="preserve"> </w:t>
      </w:r>
      <w:r w:rsidRPr="00715EAF">
        <w:rPr>
          <w:rFonts w:ascii="GHEA Grapalat" w:hAnsi="GHEA Grapalat" w:cs="Sylfaen"/>
          <w:sz w:val="20"/>
          <w:lang w:val="hy-AM"/>
        </w:rPr>
        <w:t>ներկայացնում</w:t>
      </w:r>
      <w:r w:rsidRPr="00715EAF">
        <w:rPr>
          <w:rFonts w:ascii="GHEA Grapalat" w:hAnsi="GHEA Grapalat" w:cs="Sylfaen"/>
          <w:sz w:val="20"/>
          <w:lang w:val="af-ZA"/>
        </w:rPr>
        <w:t xml:space="preserve"> </w:t>
      </w:r>
      <w:r w:rsidRPr="00715EAF">
        <w:rPr>
          <w:rFonts w:ascii="GHEA Grapalat" w:hAnsi="GHEA Grapalat" w:cs="Sylfaen"/>
          <w:sz w:val="20"/>
          <w:lang w:val="hy-AM"/>
        </w:rPr>
        <w:t>որակավորման</w:t>
      </w:r>
      <w:r w:rsidRPr="00715EAF">
        <w:rPr>
          <w:rFonts w:ascii="GHEA Grapalat" w:hAnsi="GHEA Grapalat" w:cs="Sylfaen"/>
          <w:sz w:val="20"/>
          <w:lang w:val="af-ZA"/>
        </w:rPr>
        <w:t xml:space="preserve"> </w:t>
      </w:r>
      <w:r w:rsidRPr="00715EAF">
        <w:rPr>
          <w:rFonts w:ascii="GHEA Grapalat" w:hAnsi="GHEA Grapalat" w:cs="Sylfaen"/>
          <w:sz w:val="20"/>
          <w:lang w:val="hy-AM"/>
        </w:rPr>
        <w:t>կամ</w:t>
      </w:r>
      <w:r w:rsidRPr="00715EAF">
        <w:rPr>
          <w:rFonts w:ascii="GHEA Grapalat" w:hAnsi="GHEA Grapalat" w:cs="Sylfaen"/>
          <w:sz w:val="20"/>
          <w:lang w:val="af-ZA"/>
        </w:rPr>
        <w:t xml:space="preserve"> </w:t>
      </w:r>
      <w:r w:rsidRPr="00715EAF">
        <w:rPr>
          <w:rFonts w:ascii="GHEA Grapalat" w:hAnsi="GHEA Grapalat" w:cs="Sylfaen"/>
          <w:sz w:val="20"/>
          <w:lang w:val="hy-AM"/>
        </w:rPr>
        <w:t>պայմանագրի</w:t>
      </w:r>
      <w:r w:rsidRPr="00715EAF">
        <w:rPr>
          <w:rFonts w:ascii="GHEA Grapalat" w:hAnsi="GHEA Grapalat" w:cs="Sylfaen"/>
          <w:sz w:val="20"/>
          <w:lang w:val="af-ZA"/>
        </w:rPr>
        <w:t xml:space="preserve"> </w:t>
      </w:r>
      <w:r w:rsidRPr="00715EAF">
        <w:rPr>
          <w:rFonts w:ascii="GHEA Grapalat" w:hAnsi="GHEA Grapalat" w:cs="Sylfaen"/>
          <w:sz w:val="20"/>
          <w:lang w:val="hy-AM"/>
        </w:rPr>
        <w:t>ապահովում</w:t>
      </w:r>
      <w:r w:rsidRPr="00715EAF">
        <w:rPr>
          <w:rFonts w:ascii="GHEA Grapalat" w:hAnsi="GHEA Grapalat" w:cs="Sylfaen"/>
          <w:sz w:val="20"/>
          <w:lang w:val="af-ZA"/>
        </w:rPr>
        <w:t xml:space="preserve"> </w:t>
      </w:r>
      <w:r w:rsidRPr="00715EAF">
        <w:rPr>
          <w:rFonts w:ascii="GHEA Grapalat" w:hAnsi="GHEA Grapalat" w:cs="Sylfaen"/>
          <w:sz w:val="20"/>
          <w:lang w:val="hy-AM"/>
        </w:rPr>
        <w:t>կամ</w:t>
      </w:r>
      <w:r w:rsidRPr="00715EAF">
        <w:rPr>
          <w:rFonts w:ascii="GHEA Grapalat" w:hAnsi="GHEA Grapalat" w:cs="Sylfaen"/>
          <w:sz w:val="20"/>
          <w:lang w:val="af-ZA"/>
        </w:rPr>
        <w:t xml:space="preserve"> եթե ընթացակարգը կազմակերպված է </w:t>
      </w:r>
      <w:r w:rsidRPr="00715EAF">
        <w:rPr>
          <w:rFonts w:ascii="GHEA Grapalat" w:hAnsi="GHEA Grapalat" w:cs="Sylfaen"/>
          <w:sz w:val="20"/>
          <w:lang w:val="hy-AM"/>
        </w:rPr>
        <w:t>Օ</w:t>
      </w:r>
      <w:r w:rsidRPr="00715EAF">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715EAF">
        <w:rPr>
          <w:rFonts w:ascii="GHEA Grapalat" w:hAnsi="GHEA Grapalat" w:cs="Sylfaen"/>
          <w:sz w:val="20"/>
        </w:rPr>
        <w:t>արդյունքում</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համաձայնագիր</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կնքելու</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նպատակով</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պայմանագիրը</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կնքած</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անձը</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սահմանված</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ժամկետում</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միակողմանի</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հաստատված</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հայտարարության</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տուժանքի</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այսուհետ</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նաև</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տուժանք</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ձևով</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ներկայացված</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պայմանագրի</w:t>
      </w:r>
      <w:proofErr w:type="spellEnd"/>
      <w:r w:rsidRPr="00715EAF">
        <w:rPr>
          <w:rFonts w:ascii="GHEA Grapalat" w:hAnsi="GHEA Grapalat" w:cs="Sylfaen"/>
          <w:sz w:val="20"/>
          <w:lang w:val="af-ZA"/>
        </w:rPr>
        <w:t xml:space="preserve"> </w:t>
      </w:r>
      <w:r w:rsidRPr="00715EAF">
        <w:rPr>
          <w:rFonts w:ascii="GHEA Grapalat" w:hAnsi="GHEA Grapalat" w:cs="Sylfaen"/>
          <w:sz w:val="20"/>
        </w:rPr>
        <w:t>և</w:t>
      </w:r>
      <w:r w:rsidRPr="00715EAF">
        <w:rPr>
          <w:rFonts w:ascii="GHEA Grapalat" w:hAnsi="GHEA Grapalat" w:cs="Sylfaen"/>
          <w:sz w:val="20"/>
          <w:lang w:val="af-ZA"/>
        </w:rPr>
        <w:t xml:space="preserve"> (</w:t>
      </w:r>
      <w:proofErr w:type="spellStart"/>
      <w:r w:rsidRPr="00715EAF">
        <w:rPr>
          <w:rFonts w:ascii="GHEA Grapalat" w:hAnsi="GHEA Grapalat" w:cs="Sylfaen"/>
          <w:sz w:val="20"/>
        </w:rPr>
        <w:t>կամ</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որակավորման</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ապահովումը</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չի</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փոխարինում</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բանկային</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երաշխիքվ</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կամ</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կանխիկ</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փողով</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ապա</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այդ</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հանգամանքը</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համարվում</w:t>
      </w:r>
      <w:proofErr w:type="spellEnd"/>
      <w:r w:rsidRPr="00715EAF">
        <w:rPr>
          <w:rFonts w:ascii="GHEA Grapalat" w:hAnsi="GHEA Grapalat" w:cs="Sylfaen"/>
          <w:sz w:val="20"/>
          <w:lang w:val="af-ZA"/>
        </w:rPr>
        <w:t xml:space="preserve"> </w:t>
      </w:r>
      <w:r w:rsidRPr="00715EAF">
        <w:rPr>
          <w:rFonts w:ascii="GHEA Grapalat" w:hAnsi="GHEA Grapalat" w:cs="Sylfaen"/>
          <w:sz w:val="20"/>
        </w:rPr>
        <w:t>է</w:t>
      </w:r>
      <w:r w:rsidRPr="00715EAF">
        <w:rPr>
          <w:rFonts w:ascii="GHEA Grapalat" w:hAnsi="GHEA Grapalat" w:cs="Sylfaen"/>
          <w:sz w:val="20"/>
          <w:lang w:val="af-ZA"/>
        </w:rPr>
        <w:t xml:space="preserve"> </w:t>
      </w:r>
      <w:proofErr w:type="spellStart"/>
      <w:r w:rsidRPr="00715EAF">
        <w:rPr>
          <w:rFonts w:ascii="GHEA Grapalat" w:hAnsi="GHEA Grapalat" w:cs="Sylfaen"/>
          <w:sz w:val="20"/>
        </w:rPr>
        <w:t>որպես</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գնման</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գործընթացի</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շրջանակում</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մասնակցի</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ստանձնված</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պարտավորության</w:t>
      </w:r>
      <w:proofErr w:type="spellEnd"/>
      <w:r w:rsidRPr="00715EAF">
        <w:rPr>
          <w:rFonts w:ascii="GHEA Grapalat" w:hAnsi="GHEA Grapalat" w:cs="Sylfaen"/>
          <w:sz w:val="20"/>
          <w:lang w:val="af-ZA"/>
        </w:rPr>
        <w:t xml:space="preserve"> </w:t>
      </w:r>
      <w:proofErr w:type="spellStart"/>
      <w:r w:rsidRPr="00715EAF">
        <w:rPr>
          <w:rFonts w:ascii="GHEA Grapalat" w:hAnsi="GHEA Grapalat" w:cs="Sylfaen"/>
          <w:sz w:val="20"/>
        </w:rPr>
        <w:t>խախտում</w:t>
      </w:r>
      <w:proofErr w:type="spellEnd"/>
      <w:r w:rsidRPr="00715EAF">
        <w:rPr>
          <w:rFonts w:ascii="GHEA Grapalat" w:hAnsi="GHEA Grapalat" w:cs="Sylfaen"/>
          <w:sz w:val="20"/>
          <w:lang w:val="af-ZA"/>
        </w:rPr>
        <w:t>.</w:t>
      </w:r>
    </w:p>
    <w:p w14:paraId="76E19857" w14:textId="77777777" w:rsidR="00BF60E5" w:rsidRPr="00715EAF" w:rsidRDefault="00BF60E5" w:rsidP="00BF60E5">
      <w:pPr>
        <w:pStyle w:val="ListParagraph"/>
        <w:jc w:val="both"/>
        <w:rPr>
          <w:rFonts w:ascii="GHEA Grapalat" w:hAnsi="GHEA Grapalat" w:cs="Sylfaen"/>
          <w:sz w:val="20"/>
          <w:lang w:val="hy-AM"/>
        </w:rPr>
      </w:pPr>
      <w:r w:rsidRPr="00715EAF">
        <w:rPr>
          <w:rFonts w:ascii="GHEA Grapalat" w:hAnsi="GHEA Grapalat" w:cs="Sylfaen"/>
          <w:sz w:val="20"/>
          <w:lang w:val="af-ZA"/>
        </w:rPr>
        <w:t>-</w:t>
      </w:r>
      <w:bookmarkStart w:id="14" w:name="_Hlk201942475"/>
      <w:bookmarkStart w:id="15" w:name="_Hlk201929218"/>
      <w:r w:rsidRPr="00715EAF">
        <w:rPr>
          <w:rFonts w:ascii="GHEA Grapalat" w:hAnsi="GHEA Grapalat" w:cs="Sylfaen"/>
          <w:sz w:val="20"/>
          <w:lang w:val="af-ZA"/>
        </w:rPr>
        <w:t>ս</w:t>
      </w:r>
      <w:proofErr w:type="spellStart"/>
      <w:r w:rsidRPr="00715EAF">
        <w:rPr>
          <w:rFonts w:ascii="GHEA Grapalat" w:hAnsi="GHEA Grapalat"/>
          <w:sz w:val="20"/>
          <w:szCs w:val="20"/>
          <w:lang w:val="es-ES"/>
        </w:rPr>
        <w:t>ույն</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հրավերի</w:t>
      </w:r>
      <w:proofErr w:type="spellEnd"/>
      <w:r w:rsidRPr="00715EAF">
        <w:rPr>
          <w:rFonts w:ascii="GHEA Grapalat" w:hAnsi="GHEA Grapalat"/>
          <w:sz w:val="20"/>
          <w:szCs w:val="20"/>
          <w:lang w:val="es-ES"/>
        </w:rPr>
        <w:t xml:space="preserve">  1-ին </w:t>
      </w:r>
      <w:proofErr w:type="spellStart"/>
      <w:r w:rsidRPr="00715EAF">
        <w:rPr>
          <w:rFonts w:ascii="GHEA Grapalat" w:hAnsi="GHEA Grapalat"/>
          <w:sz w:val="20"/>
          <w:szCs w:val="20"/>
          <w:lang w:val="es-ES"/>
        </w:rPr>
        <w:t>մասի</w:t>
      </w:r>
      <w:proofErr w:type="spellEnd"/>
      <w:r w:rsidRPr="00715EAF">
        <w:rPr>
          <w:rFonts w:ascii="GHEA Grapalat" w:hAnsi="GHEA Grapalat"/>
          <w:sz w:val="20"/>
          <w:szCs w:val="20"/>
          <w:lang w:val="es-ES"/>
        </w:rPr>
        <w:t xml:space="preserve"> 8.9.1  </w:t>
      </w:r>
      <w:proofErr w:type="spellStart"/>
      <w:r w:rsidRPr="00715EAF">
        <w:rPr>
          <w:rFonts w:ascii="GHEA Grapalat" w:hAnsi="GHEA Grapalat"/>
          <w:sz w:val="20"/>
          <w:szCs w:val="20"/>
          <w:lang w:val="es-ES"/>
        </w:rPr>
        <w:t>կետով</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նախատեսված</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հանգամանքը</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չի</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համարվում</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գնման</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գործընթացի</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շրջանակում</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ստանձնված</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պարտավորության</w:t>
      </w:r>
      <w:proofErr w:type="spellEnd"/>
      <w:r w:rsidRPr="00715EAF">
        <w:rPr>
          <w:rFonts w:ascii="GHEA Grapalat" w:hAnsi="GHEA Grapalat"/>
          <w:sz w:val="20"/>
          <w:szCs w:val="20"/>
          <w:lang w:val="es-ES"/>
        </w:rPr>
        <w:t xml:space="preserve"> </w:t>
      </w:r>
      <w:proofErr w:type="spellStart"/>
      <w:r w:rsidRPr="00715EAF">
        <w:rPr>
          <w:rFonts w:ascii="GHEA Grapalat" w:hAnsi="GHEA Grapalat"/>
          <w:sz w:val="20"/>
          <w:szCs w:val="20"/>
          <w:lang w:val="es-ES"/>
        </w:rPr>
        <w:t>խախտում</w:t>
      </w:r>
      <w:proofErr w:type="spellEnd"/>
      <w:r w:rsidRPr="00715EAF">
        <w:rPr>
          <w:rFonts w:ascii="GHEA Grapalat" w:hAnsi="GHEA Grapalat"/>
          <w:sz w:val="20"/>
          <w:szCs w:val="20"/>
          <w:lang w:val="es-ES"/>
        </w:rPr>
        <w:t>:</w:t>
      </w:r>
    </w:p>
    <w:bookmarkEnd w:id="14"/>
    <w:bookmarkEnd w:id="15"/>
    <w:p w14:paraId="1F5852C4" w14:textId="479E46C1" w:rsidR="00A46006" w:rsidRPr="00BF60E5" w:rsidRDefault="00A46006" w:rsidP="00BF60E5">
      <w:pPr>
        <w:ind w:firstLine="375"/>
        <w:jc w:val="both"/>
        <w:rPr>
          <w:rFonts w:ascii="GHEA Grapalat" w:hAnsi="GHEA Grapalat" w:cs="Sylfaen"/>
          <w:sz w:val="20"/>
          <w:lang w:val="hy-AM"/>
        </w:rPr>
      </w:pPr>
    </w:p>
    <w:p w14:paraId="1A6BE9DE" w14:textId="77777777" w:rsidR="00A46006" w:rsidRPr="00F566BF" w:rsidRDefault="00A46006" w:rsidP="00A46006">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38F7BA1F" w14:textId="77777777" w:rsidR="00A46006" w:rsidRPr="00F566BF" w:rsidRDefault="00A46006" w:rsidP="00A46006">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lastRenderedPageBreak/>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12AC1440" w14:textId="77777777" w:rsidR="00A46006" w:rsidRPr="00F566BF" w:rsidRDefault="00A46006" w:rsidP="00A46006">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6E919EAF" w14:textId="77777777" w:rsidR="00A46006" w:rsidRPr="00F566BF" w:rsidRDefault="00A46006" w:rsidP="00A46006">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63818BB2" w14:textId="77777777" w:rsidR="00A46006" w:rsidRPr="00F566BF" w:rsidRDefault="00A46006" w:rsidP="00A46006">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7BD909B2" w14:textId="77777777" w:rsidR="00A46006" w:rsidRPr="00F566BF" w:rsidRDefault="00A46006" w:rsidP="00A46006">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055F04B" w14:textId="77777777" w:rsidR="00A46006" w:rsidRPr="00F566BF" w:rsidRDefault="00A46006" w:rsidP="00A46006">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0BF04631" w14:textId="7164DDA9" w:rsidR="00A46006" w:rsidRPr="00F566BF" w:rsidRDefault="00A46006" w:rsidP="00A46006">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w:t>
      </w:r>
    </w:p>
    <w:p w14:paraId="1BC16A38" w14:textId="77777777" w:rsidR="00A46006" w:rsidRPr="00F566BF" w:rsidRDefault="00A46006" w:rsidP="00A46006">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6614A475" w14:textId="77777777" w:rsidR="00A46006" w:rsidRPr="00F566BF" w:rsidRDefault="00A46006" w:rsidP="00A46006">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40F60C99" w14:textId="77777777" w:rsidR="00A46006" w:rsidRPr="00F566BF" w:rsidRDefault="00A46006" w:rsidP="00A46006">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3A4E193B" w14:textId="77777777" w:rsidR="00A46006" w:rsidRPr="00F566BF" w:rsidRDefault="00A46006" w:rsidP="00A46006">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12AC97E" w14:textId="77777777" w:rsidR="00A46006" w:rsidRPr="00F566BF" w:rsidRDefault="00A46006" w:rsidP="00A46006">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180D78A" w14:textId="77777777" w:rsidR="00A46006" w:rsidRPr="00F566BF" w:rsidRDefault="00A46006" w:rsidP="00A46006">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6D9B123" w14:textId="77777777" w:rsidR="00A46006" w:rsidRPr="00F566BF" w:rsidRDefault="00A46006" w:rsidP="00A46006">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686D43AF" w14:textId="77777777" w:rsidR="00A46006" w:rsidRPr="00F566BF" w:rsidRDefault="00A46006" w:rsidP="00A46006">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2CA84B7" w14:textId="77777777" w:rsidR="00A46006" w:rsidRPr="00F566BF" w:rsidRDefault="00A46006" w:rsidP="00A46006">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6E5228C9" w14:textId="558003C7" w:rsidR="00A46006" w:rsidRDefault="00A46006" w:rsidP="00A4600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gramStart"/>
      <w:r>
        <w:rPr>
          <w:rFonts w:ascii="GHEA Grapalat" w:hAnsi="GHEA Grapalat" w:cs="Sylfaen"/>
          <w:lang w:val="es-ES"/>
        </w:rPr>
        <w:t>10</w:t>
      </w:r>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0F38BB9" w14:textId="77777777" w:rsidR="00A46006" w:rsidRDefault="00A46006" w:rsidP="00A4600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A4416D7" w14:textId="77777777" w:rsidR="00A46006" w:rsidRPr="00BA41C0" w:rsidRDefault="00A46006" w:rsidP="00A4600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212D1FC2" w14:textId="77777777" w:rsidR="00A46006" w:rsidRPr="004B72E3" w:rsidRDefault="00A46006" w:rsidP="00A46006">
      <w:pPr>
        <w:pStyle w:val="BodyTextIndent2"/>
        <w:spacing w:line="240" w:lineRule="auto"/>
        <w:ind w:firstLine="0"/>
        <w:rPr>
          <w:rFonts w:ascii="GHEA Grapalat" w:hAnsi="GHEA Grapalat"/>
          <w:i/>
          <w:lang w:val="hy-AM"/>
        </w:rPr>
      </w:pPr>
    </w:p>
    <w:p w14:paraId="5B280D72" w14:textId="77777777" w:rsidR="00A46006" w:rsidRPr="003B135C" w:rsidRDefault="00A46006" w:rsidP="00A4600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lastRenderedPageBreak/>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1B3078CC" w14:textId="77777777" w:rsidR="00447BC6" w:rsidRPr="00F566BF" w:rsidRDefault="00447BC6" w:rsidP="00447BC6">
      <w:pPr>
        <w:ind w:firstLine="567"/>
        <w:jc w:val="both"/>
        <w:rPr>
          <w:rFonts w:ascii="GHEA Grapalat" w:hAnsi="GHEA Grapalat" w:cs="Sylfaen"/>
          <w:sz w:val="20"/>
          <w:lang w:val="af-ZA"/>
        </w:rPr>
      </w:pPr>
      <w:r w:rsidRPr="00F566BF">
        <w:rPr>
          <w:rFonts w:ascii="GHEA Grapalat" w:hAnsi="GHEA Grapalat"/>
          <w:iCs/>
          <w:sz w:val="20"/>
          <w:lang w:val="es-ES"/>
        </w:rPr>
        <w:t>9</w:t>
      </w:r>
      <w:r w:rsidRPr="00F566BF">
        <w:rPr>
          <w:rFonts w:ascii="GHEA Grapalat" w:hAnsi="GHEA Grapalat"/>
          <w:iCs/>
          <w:sz w:val="20"/>
          <w:lang w:val="af-ZA"/>
        </w:rPr>
        <w:t xml:space="preserve">.1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որոշման</w:t>
      </w:r>
      <w:r w:rsidRPr="00F566BF">
        <w:rPr>
          <w:rFonts w:ascii="GHEA Grapalat" w:hAnsi="GHEA Grapalat" w:cs="Sylfaen"/>
          <w:sz w:val="20"/>
          <w:lang w:val="af-ZA"/>
        </w:rPr>
        <w:t xml:space="preserve"> </w:t>
      </w:r>
      <w:r w:rsidRPr="00F566BF">
        <w:rPr>
          <w:rFonts w:ascii="GHEA Grapalat" w:hAnsi="GHEA Grapalat" w:cs="Sylfaen"/>
          <w:sz w:val="20"/>
          <w:lang w:val="ru-RU"/>
        </w:rPr>
        <w:t>հիման</w:t>
      </w:r>
      <w:r w:rsidRPr="00F566BF">
        <w:rPr>
          <w:rFonts w:ascii="GHEA Grapalat" w:hAnsi="GHEA Grapalat" w:cs="Sylfaen"/>
          <w:sz w:val="20"/>
          <w:lang w:val="af-ZA"/>
        </w:rPr>
        <w:t xml:space="preserve"> </w:t>
      </w:r>
      <w:r w:rsidRPr="00F566BF">
        <w:rPr>
          <w:rFonts w:ascii="GHEA Grapalat" w:hAnsi="GHEA Grapalat" w:cs="Sylfaen"/>
          <w:sz w:val="20"/>
          <w:lang w:val="ru-RU"/>
        </w:rPr>
        <w:t>վրա</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գրավոր</w:t>
      </w:r>
      <w:r w:rsidRPr="00F566BF">
        <w:rPr>
          <w:rFonts w:ascii="GHEA Grapalat" w:hAnsi="GHEA Grapalat" w:cs="Sylfaen"/>
          <w:sz w:val="20"/>
          <w:lang w:val="af-ZA"/>
        </w:rPr>
        <w:t xml:space="preserve">` </w:t>
      </w:r>
      <w:r w:rsidRPr="00F566BF">
        <w:rPr>
          <w:rFonts w:ascii="GHEA Grapalat" w:hAnsi="GHEA Grapalat" w:cs="Sylfaen"/>
          <w:sz w:val="20"/>
          <w:lang w:val="ru-RU"/>
        </w:rPr>
        <w:t>մեկ</w:t>
      </w:r>
      <w:r w:rsidRPr="00F566BF">
        <w:rPr>
          <w:rFonts w:ascii="GHEA Grapalat" w:hAnsi="GHEA Grapalat" w:cs="Sylfaen"/>
          <w:sz w:val="20"/>
          <w:lang w:val="af-ZA"/>
        </w:rPr>
        <w:t xml:space="preserve"> </w:t>
      </w:r>
      <w:r w:rsidRPr="00F566BF">
        <w:rPr>
          <w:rFonts w:ascii="GHEA Grapalat" w:hAnsi="GHEA Grapalat" w:cs="Sylfaen"/>
          <w:sz w:val="20"/>
          <w:lang w:val="ru-RU"/>
        </w:rPr>
        <w:t>փաստաթուղթ</w:t>
      </w:r>
      <w:r w:rsidRPr="00F566BF">
        <w:rPr>
          <w:rFonts w:ascii="GHEA Grapalat" w:hAnsi="GHEA Grapalat" w:cs="Sylfaen"/>
          <w:sz w:val="20"/>
          <w:lang w:val="af-ZA"/>
        </w:rPr>
        <w:t xml:space="preserve"> </w:t>
      </w:r>
      <w:r w:rsidRPr="00F566BF">
        <w:rPr>
          <w:rFonts w:ascii="GHEA Grapalat" w:hAnsi="GHEA Grapalat" w:cs="Sylfaen"/>
          <w:sz w:val="20"/>
          <w:lang w:val="ru-RU"/>
        </w:rPr>
        <w:t>կազմելու</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p>
    <w:p w14:paraId="2D96D9C4" w14:textId="77777777" w:rsidR="00447BC6" w:rsidRPr="00F566BF" w:rsidRDefault="00447BC6" w:rsidP="00447BC6">
      <w:pPr>
        <w:ind w:firstLine="567"/>
        <w:jc w:val="both"/>
        <w:rPr>
          <w:rFonts w:ascii="GHEA Grapalat" w:hAnsi="GHEA Grapalat" w:cs="Sylfaen"/>
          <w:sz w:val="20"/>
          <w:lang w:val="af-ZA"/>
        </w:rPr>
      </w:pPr>
      <w:r w:rsidRPr="00F566BF">
        <w:rPr>
          <w:rFonts w:ascii="GHEA Grapalat" w:hAnsi="GHEA Grapalat" w:cs="Sylfaen"/>
          <w:sz w:val="20"/>
          <w:lang w:val="af-ZA"/>
        </w:rPr>
        <w:t xml:space="preserve">9.2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5</w:t>
      </w:r>
      <w:r w:rsidRPr="00F566BF">
        <w:rPr>
          <w:rFonts w:ascii="GHEA Grapalat" w:hAnsi="GHEA Grapalat" w:cs="Sylfaen"/>
          <w:sz w:val="20"/>
          <w:lang w:val="af-ZA"/>
        </w:rPr>
        <w:t xml:space="preserve">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Pr>
          <w:rFonts w:ascii="GHEA Grapalat" w:hAnsi="GHEA Grapalat" w:cs="Sylfaen"/>
          <w:sz w:val="20"/>
          <w:lang w:val="hy-AM"/>
        </w:rPr>
        <w:t>օրը</w:t>
      </w:r>
      <w:r w:rsidRPr="00F566BF">
        <w:rPr>
          <w:rFonts w:ascii="GHEA Grapalat" w:hAnsi="GHEA Grapalat" w:cs="Sylfaen"/>
          <w:sz w:val="20"/>
        </w:rPr>
        <w:t>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ներկայացնելով</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Ընդ</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կնքվել</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շուտ</w:t>
      </w:r>
      <w:r w:rsidRPr="00F566BF">
        <w:rPr>
          <w:rFonts w:ascii="GHEA Grapalat" w:hAnsi="GHEA Grapalat" w:cs="Sylfaen"/>
          <w:sz w:val="20"/>
          <w:lang w:val="af-ZA"/>
        </w:rPr>
        <w:t xml:space="preserve">, </w:t>
      </w:r>
      <w:r w:rsidRPr="00F566BF">
        <w:rPr>
          <w:rFonts w:ascii="GHEA Grapalat" w:hAnsi="GHEA Grapalat" w:cs="Sylfaen"/>
          <w:sz w:val="20"/>
          <w:lang w:val="ru-RU"/>
        </w:rPr>
        <w:t>քան</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 xml:space="preserve">5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w:t>
      </w:r>
      <w:r w:rsidRPr="00F566BF">
        <w:rPr>
          <w:rFonts w:ascii="GHEA Grapalat" w:hAnsi="GHEA Grapalat" w:cs="Sylfaen"/>
          <w:sz w:val="20"/>
          <w:lang w:val="af-ZA"/>
        </w:rPr>
        <w:t xml:space="preserve"> </w:t>
      </w:r>
      <w:r w:rsidRPr="00F566BF">
        <w:rPr>
          <w:rFonts w:ascii="GHEA Grapalat" w:hAnsi="GHEA Grapalat" w:cs="Sylfaen"/>
          <w:sz w:val="20"/>
          <w:lang w:val="ru-RU"/>
        </w:rPr>
        <w:t>օրվան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w:t>
      </w:r>
    </w:p>
    <w:p w14:paraId="0F2CFBC3" w14:textId="77777777" w:rsidR="00447BC6" w:rsidRDefault="00447BC6" w:rsidP="00447BC6">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.3</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կնքվելիք</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եղանակով</w:t>
      </w:r>
      <w:r w:rsidRPr="00F566BF">
        <w:rPr>
          <w:rFonts w:ascii="GHEA Grapalat" w:hAnsi="GHEA Grapalat" w:cs="Sylfaen"/>
          <w:sz w:val="20"/>
          <w:lang w:val="af-ZA"/>
        </w:rPr>
        <w:t>:</w:t>
      </w:r>
    </w:p>
    <w:p w14:paraId="4BC32D39" w14:textId="77777777" w:rsidR="00447BC6" w:rsidRPr="00F566BF" w:rsidRDefault="00447BC6" w:rsidP="00447BC6">
      <w:pPr>
        <w:ind w:firstLine="567"/>
        <w:jc w:val="both"/>
        <w:rPr>
          <w:rFonts w:ascii="GHEA Grapalat" w:hAnsi="GHEA Grapalat" w:cs="Sylfaen"/>
          <w:sz w:val="20"/>
          <w:lang w:val="af-ZA"/>
        </w:rPr>
      </w:pPr>
      <w:r w:rsidRPr="00F566BF">
        <w:rPr>
          <w:rFonts w:ascii="GHEA Grapalat" w:hAnsi="GHEA Grapalat" w:cs="Sylfaen"/>
          <w:sz w:val="20"/>
          <w:lang w:val="af-ZA"/>
        </w:rPr>
        <w:t xml:space="preserve"> 9.4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ուղարկելու</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տրամադրված</w:t>
      </w:r>
      <w:r w:rsidRPr="00F566BF">
        <w:rPr>
          <w:rFonts w:ascii="GHEA Grapalat" w:hAnsi="GHEA Grapalat" w:cs="Sylfaen"/>
          <w:sz w:val="20"/>
          <w:lang w:val="af-ZA"/>
        </w:rPr>
        <w:t xml:space="preserve"> </w:t>
      </w:r>
      <w:r w:rsidRPr="00F566BF">
        <w:rPr>
          <w:rFonts w:ascii="GHEA Grapalat" w:hAnsi="GHEA Grapalat" w:cs="Sylfaen"/>
          <w:sz w:val="20"/>
          <w:lang w:val="ru-RU"/>
        </w:rPr>
        <w:t>լինելու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w:t>
      </w:r>
    </w:p>
    <w:p w14:paraId="19AAC531" w14:textId="77777777" w:rsidR="00447BC6" w:rsidRPr="00A70EAF" w:rsidRDefault="00447BC6" w:rsidP="00447BC6">
      <w:pPr>
        <w:ind w:firstLine="567"/>
        <w:jc w:val="both"/>
        <w:rPr>
          <w:rFonts w:ascii="GHEA Grapalat" w:hAnsi="GHEA Grapalat" w:cs="Sylfaen"/>
          <w:sz w:val="20"/>
          <w:lang w:val="hy-AM"/>
        </w:rPr>
      </w:pPr>
      <w:r w:rsidRPr="00F566BF">
        <w:rPr>
          <w:rFonts w:ascii="GHEA Grapalat" w:hAnsi="GHEA Grapalat" w:cs="Sylfaen"/>
          <w:sz w:val="20"/>
          <w:lang w:val="af-ZA"/>
        </w:rPr>
        <w:t>9</w:t>
      </w:r>
      <w:r w:rsidRPr="00F566BF">
        <w:rPr>
          <w:rFonts w:ascii="GHEA Grapalat" w:hAnsi="GHEA Grapalat" w:cs="Sylfaen"/>
          <w:sz w:val="20"/>
          <w:lang w:val="hy-AM"/>
        </w:rPr>
        <w:t>.5</w:t>
      </w:r>
      <w:r w:rsidRPr="00F566BF">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9E1D1C">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7E2C83">
        <w:rPr>
          <w:rFonts w:ascii="GHEA Grapalat" w:hAnsi="GHEA Grapalat" w:cs="Sylfaen"/>
          <w:sz w:val="20"/>
          <w:lang w:val="af-ZA"/>
        </w:rPr>
        <w:t xml:space="preserve"> </w:t>
      </w:r>
      <w:r w:rsidRPr="009E1D1C">
        <w:rPr>
          <w:rFonts w:ascii="GHEA Grapalat" w:hAnsi="GHEA Grapalat" w:cs="Sylfaen"/>
          <w:sz w:val="20"/>
          <w:lang w:val="hy-AM"/>
        </w:rPr>
        <w:t>պայմանագրի</w:t>
      </w:r>
      <w:r w:rsidRPr="007E2C83">
        <w:rPr>
          <w:rFonts w:ascii="GHEA Grapalat" w:hAnsi="GHEA Grapalat" w:cs="Sylfaen"/>
          <w:sz w:val="20"/>
          <w:lang w:val="af-ZA"/>
        </w:rPr>
        <w:t xml:space="preserve"> </w:t>
      </w:r>
      <w:r w:rsidRPr="009E1D1C">
        <w:rPr>
          <w:rFonts w:ascii="GHEA Grapalat" w:hAnsi="GHEA Grapalat" w:cs="Sylfaen"/>
          <w:sz w:val="20"/>
          <w:lang w:val="hy-AM"/>
        </w:rPr>
        <w:t>ապահովումը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r w:rsidRPr="005E1F72">
        <w:rPr>
          <w:rFonts w:ascii="GHEA Grapalat" w:hAnsi="GHEA Grapalat" w:cs="Sylfaen"/>
          <w:sz w:val="20"/>
          <w:lang w:val="hy-AM"/>
        </w:rPr>
        <w:t>:</w:t>
      </w:r>
    </w:p>
    <w:p w14:paraId="475BA857" w14:textId="77777777" w:rsidR="00447BC6" w:rsidRPr="00F566BF" w:rsidRDefault="00447BC6" w:rsidP="00447BC6">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F566BF">
        <w:rPr>
          <w:rFonts w:ascii="GHEA Grapalat" w:hAnsi="GHEA Grapalat" w:cs="Sylfaen"/>
          <w:sz w:val="20"/>
          <w:lang w:val="af-ZA"/>
        </w:rPr>
        <w:t xml:space="preserve"> </w:t>
      </w:r>
      <w:r w:rsidRPr="004F18BD">
        <w:rPr>
          <w:rFonts w:ascii="GHEA Grapalat" w:hAnsi="GHEA Grapalat" w:cs="Sylfaen"/>
          <w:sz w:val="20"/>
          <w:lang w:val="hy-AM"/>
        </w:rPr>
        <w:t>և</w:t>
      </w:r>
      <w:r w:rsidRPr="00F566BF">
        <w:rPr>
          <w:rFonts w:ascii="GHEA Grapalat" w:hAnsi="GHEA Grapalat" w:cs="Sylfaen"/>
          <w:sz w:val="20"/>
          <w:lang w:val="af-ZA"/>
        </w:rPr>
        <w:t xml:space="preserve"> </w:t>
      </w:r>
      <w:r w:rsidRPr="004F18BD">
        <w:rPr>
          <w:rFonts w:ascii="GHEA Grapalat" w:hAnsi="GHEA Grapalat" w:cs="Sylfaen"/>
          <w:sz w:val="20"/>
          <w:lang w:val="hy-AM"/>
        </w:rPr>
        <w:t>հաստատմանը</w:t>
      </w:r>
      <w:r w:rsidRPr="00F566BF">
        <w:rPr>
          <w:rFonts w:ascii="GHEA Grapalat" w:hAnsi="GHEA Grapalat" w:cs="Sylfaen"/>
          <w:sz w:val="20"/>
          <w:lang w:val="af-ZA"/>
        </w:rPr>
        <w:t xml:space="preserve"> </w:t>
      </w:r>
      <w:r w:rsidRPr="004F18BD">
        <w:rPr>
          <w:rFonts w:ascii="GHEA Grapalat" w:hAnsi="GHEA Grapalat" w:cs="Sylfaen"/>
          <w:sz w:val="20"/>
          <w:lang w:val="hy-AM"/>
        </w:rPr>
        <w:t>հաջորդող</w:t>
      </w:r>
      <w:r w:rsidRPr="00F566BF">
        <w:rPr>
          <w:rFonts w:ascii="GHEA Grapalat" w:hAnsi="GHEA Grapalat" w:cs="Sylfaen"/>
          <w:sz w:val="20"/>
          <w:lang w:val="af-ZA"/>
        </w:rPr>
        <w:t xml:space="preserve"> </w:t>
      </w:r>
      <w:r w:rsidRPr="004F18BD">
        <w:rPr>
          <w:rFonts w:ascii="GHEA Grapalat" w:hAnsi="GHEA Grapalat" w:cs="Sylfaen"/>
          <w:sz w:val="20"/>
          <w:lang w:val="hy-AM"/>
        </w:rPr>
        <w:t>աշխատանքային</w:t>
      </w:r>
      <w:r w:rsidRPr="00F566BF">
        <w:rPr>
          <w:rFonts w:ascii="GHEA Grapalat" w:hAnsi="GHEA Grapalat" w:cs="Sylfaen"/>
          <w:sz w:val="20"/>
          <w:lang w:val="af-ZA"/>
        </w:rPr>
        <w:t xml:space="preserve"> </w:t>
      </w:r>
      <w:r w:rsidRPr="004F18BD">
        <w:rPr>
          <w:rFonts w:ascii="GHEA Grapalat" w:hAnsi="GHEA Grapalat" w:cs="Sylfaen"/>
          <w:sz w:val="20"/>
          <w:lang w:val="hy-AM"/>
        </w:rPr>
        <w:t>օրը</w:t>
      </w:r>
      <w:r w:rsidRPr="00F566BF">
        <w:rPr>
          <w:rFonts w:ascii="GHEA Grapalat" w:hAnsi="GHEA Grapalat" w:cs="Sylfaen"/>
          <w:sz w:val="20"/>
          <w:lang w:val="af-ZA"/>
        </w:rPr>
        <w:t xml:space="preserve"> </w:t>
      </w:r>
      <w:r w:rsidRPr="004F18BD">
        <w:rPr>
          <w:rFonts w:ascii="GHEA Grapalat" w:hAnsi="GHEA Grapalat" w:cs="Sylfaen"/>
          <w:sz w:val="20"/>
          <w:lang w:val="hy-AM"/>
        </w:rPr>
        <w:t>ուղեկցող</w:t>
      </w:r>
      <w:r w:rsidRPr="00F566BF">
        <w:rPr>
          <w:rFonts w:ascii="GHEA Grapalat" w:hAnsi="GHEA Grapalat" w:cs="Sylfaen"/>
          <w:sz w:val="20"/>
          <w:lang w:val="af-ZA"/>
        </w:rPr>
        <w:t xml:space="preserve"> </w:t>
      </w:r>
      <w:r w:rsidRPr="004F18BD">
        <w:rPr>
          <w:rFonts w:ascii="GHEA Grapalat" w:hAnsi="GHEA Grapalat" w:cs="Sylfaen"/>
          <w:sz w:val="20"/>
          <w:lang w:val="hy-AM"/>
        </w:rPr>
        <w:t>գրությամբ</w:t>
      </w:r>
      <w:r w:rsidRPr="00F566BF">
        <w:rPr>
          <w:rFonts w:ascii="GHEA Grapalat" w:hAnsi="GHEA Grapalat" w:cs="Sylfaen"/>
          <w:sz w:val="20"/>
          <w:lang w:val="af-ZA"/>
        </w:rPr>
        <w:t xml:space="preserve"> </w:t>
      </w:r>
      <w:r w:rsidRPr="004F18BD">
        <w:rPr>
          <w:rFonts w:ascii="GHEA Grapalat" w:hAnsi="GHEA Grapalat" w:cs="Sylfaen"/>
          <w:sz w:val="20"/>
          <w:lang w:val="hy-AM"/>
        </w:rPr>
        <w:t>տրամադրվում</w:t>
      </w:r>
      <w:r w:rsidRPr="00F566BF">
        <w:rPr>
          <w:rFonts w:ascii="GHEA Grapalat" w:hAnsi="GHEA Grapalat" w:cs="Sylfaen"/>
          <w:sz w:val="20"/>
          <w:lang w:val="af-ZA"/>
        </w:rPr>
        <w:t xml:space="preserve"> </w:t>
      </w:r>
      <w:r w:rsidRPr="004F18BD">
        <w:rPr>
          <w:rFonts w:ascii="GHEA Grapalat" w:hAnsi="GHEA Grapalat" w:cs="Sylfaen"/>
          <w:sz w:val="20"/>
          <w:lang w:val="hy-AM"/>
        </w:rPr>
        <w:t>է</w:t>
      </w:r>
      <w:r w:rsidRPr="00F566BF">
        <w:rPr>
          <w:rFonts w:ascii="GHEA Grapalat" w:hAnsi="GHEA Grapalat" w:cs="Sylfaen"/>
          <w:sz w:val="20"/>
          <w:lang w:val="af-ZA"/>
        </w:rPr>
        <w:t xml:space="preserve"> </w:t>
      </w:r>
      <w:r w:rsidRPr="004F18BD">
        <w:rPr>
          <w:rFonts w:ascii="GHEA Grapalat" w:hAnsi="GHEA Grapalat" w:cs="Sylfaen"/>
          <w:sz w:val="20"/>
          <w:lang w:val="hy-AM"/>
        </w:rPr>
        <w:t>ընտրված</w:t>
      </w:r>
      <w:r w:rsidRPr="00F566BF">
        <w:rPr>
          <w:rFonts w:ascii="GHEA Grapalat" w:hAnsi="GHEA Grapalat" w:cs="Sylfaen"/>
          <w:sz w:val="20"/>
          <w:lang w:val="af-ZA"/>
        </w:rPr>
        <w:t xml:space="preserve"> </w:t>
      </w:r>
      <w:r w:rsidRPr="004F18BD">
        <w:rPr>
          <w:rFonts w:ascii="GHEA Grapalat" w:hAnsi="GHEA Grapalat" w:cs="Sylfaen"/>
          <w:sz w:val="20"/>
          <w:lang w:val="hy-AM"/>
        </w:rPr>
        <w:t>մասնակցին</w:t>
      </w:r>
      <w:r w:rsidRPr="00F566BF">
        <w:rPr>
          <w:rFonts w:ascii="GHEA Grapalat" w:hAnsi="GHEA Grapalat" w:cs="Sylfaen"/>
          <w:sz w:val="20"/>
          <w:lang w:val="hy-AM"/>
        </w:rPr>
        <w:t>:</w:t>
      </w:r>
    </w:p>
    <w:p w14:paraId="2255ECA5" w14:textId="77777777" w:rsidR="00447BC6" w:rsidRPr="00F566BF" w:rsidRDefault="00447BC6" w:rsidP="00447BC6">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.6</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վերաբերյալ</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առաջարկ</w:t>
      </w:r>
      <w:r w:rsidRPr="00F566BF">
        <w:rPr>
          <w:rFonts w:ascii="GHEA Grapalat" w:hAnsi="GHEA Grapalat" w:cs="Sylfaen"/>
          <w:sz w:val="20"/>
        </w:rPr>
        <w:t>ը</w:t>
      </w:r>
      <w:r w:rsidRPr="00F566BF">
        <w:rPr>
          <w:rFonts w:ascii="GHEA Grapalat" w:hAnsi="GHEA Grapalat" w:cs="Sylfaen"/>
          <w:sz w:val="20"/>
          <w:lang w:val="af-ZA"/>
        </w:rPr>
        <w:t xml:space="preserve"> </w:t>
      </w:r>
      <w:r w:rsidRPr="00F566BF">
        <w:rPr>
          <w:rFonts w:ascii="GHEA Grapalat" w:hAnsi="GHEA Grapalat" w:cs="Sylfaen"/>
          <w:sz w:val="20"/>
          <w:lang w:val="ru-RU"/>
        </w:rPr>
        <w:t>ստացած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ընտրված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ընդունում</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մերժում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իրեն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w:t>
      </w:r>
    </w:p>
    <w:p w14:paraId="55644404" w14:textId="77777777" w:rsidR="00447BC6" w:rsidRPr="00F566BF" w:rsidRDefault="00447BC6" w:rsidP="00447BC6">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Pr="00F566BF">
        <w:rPr>
          <w:rFonts w:ascii="GHEA Grapalat" w:hAnsi="GHEA Grapalat" w:cs="Sylfaen"/>
          <w:i w:val="0"/>
          <w:szCs w:val="24"/>
          <w:lang w:val="hy-AM"/>
        </w:rPr>
        <w:t>7</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9</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ժամկետի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ավարտը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նախագծում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փոփոխություններ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սակայն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առարկայի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բնութագրերի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ներառյալ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ընտրված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ավելացմանը։</w:t>
      </w:r>
      <w:r w:rsidRPr="00F566BF">
        <w:rPr>
          <w:rFonts w:ascii="GHEA Mariam" w:hAnsi="GHEA Mariam"/>
          <w:spacing w:val="-8"/>
          <w:lang w:val="af-ZA"/>
        </w:rPr>
        <w:t xml:space="preserve"> </w:t>
      </w:r>
    </w:p>
    <w:p w14:paraId="029231A3" w14:textId="77777777" w:rsidR="00447BC6" w:rsidRPr="00F566BF" w:rsidRDefault="00447BC6" w:rsidP="00447BC6">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Pr="008F7A2B">
        <w:rPr>
          <w:rFonts w:ascii="GHEA Grapalat" w:hAnsi="GHEA Grapalat" w:cs="Sylfaen"/>
          <w:i w:val="0"/>
          <w:szCs w:val="24"/>
          <w:lang w:val="hy-AM"/>
        </w:rPr>
        <w:t>.8</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Պայմանագիրը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կնքվելուն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հաջորդող</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աշխատանքային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օրը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հանձնաժողովի</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քարտուղարը</w:t>
      </w:r>
      <w:r w:rsidRPr="008F7A2B">
        <w:rPr>
          <w:rFonts w:ascii="GHEA Grapalat" w:hAnsi="GHEA Grapalat" w:cs="Sylfaen"/>
          <w:i w:val="0"/>
          <w:szCs w:val="24"/>
          <w:lang w:val="af-ZA"/>
        </w:rPr>
        <w:t xml:space="preserve"> </w:t>
      </w:r>
      <w:r w:rsidRPr="009E1D1C">
        <w:rPr>
          <w:rFonts w:ascii="GHEA Grapalat" w:hAnsi="GHEA Grapalat" w:cs="Sylfaen"/>
          <w:i w:val="0"/>
          <w:szCs w:val="24"/>
          <w:lang w:val="en-US"/>
        </w:rPr>
        <w:t>հ</w:t>
      </w:r>
      <w:r w:rsidRPr="009E1D1C">
        <w:rPr>
          <w:rFonts w:ascii="GHEA Grapalat" w:hAnsi="GHEA Grapalat" w:cs="Sylfaen"/>
          <w:i w:val="0"/>
          <w:szCs w:val="24"/>
          <w:lang w:val="ru-RU"/>
        </w:rPr>
        <w:t>ամակարգում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ավարտում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է</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ընթացակարգը</w:t>
      </w:r>
      <w:r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4C5387C6"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2B2B94AC" w14:textId="3B2B269D" w:rsidR="00086471" w:rsidRPr="00F566BF" w:rsidRDefault="00086471" w:rsidP="00086471">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Pr>
          <w:rFonts w:ascii="GHEA Grapalat" w:hAnsi="GHEA Grapalat" w:cs="Sylfaen"/>
          <w:sz w:val="20"/>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af-ZA"/>
        </w:rPr>
        <w:t xml:space="preserve"> </w:t>
      </w:r>
      <w:r w:rsidRPr="00A3101A">
        <w:rPr>
          <w:rFonts w:ascii="GHEA Grapalat" w:hAnsi="GHEA Grapalat" w:cs="Sylfaen"/>
          <w:sz w:val="20"/>
          <w:lang w:val="hy-AM"/>
        </w:rPr>
        <w:t>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պայմանագրի  ապահովումը:</w:t>
      </w:r>
    </w:p>
    <w:p w14:paraId="41F34D8C" w14:textId="7605F08D" w:rsidR="00086471" w:rsidRPr="00086471" w:rsidRDefault="00086471" w:rsidP="00086471">
      <w:pPr>
        <w:ind w:firstLine="567"/>
        <w:jc w:val="both"/>
        <w:rPr>
          <w:rFonts w:ascii="GHEA Grapalat" w:hAnsi="GHEA Grapalat" w:cs="Sylfaen"/>
          <w:sz w:val="20"/>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Pr="00A70EAF">
        <w:rPr>
          <w:rFonts w:ascii="GHEA Grapalat" w:hAnsi="GHEA Grapalat" w:cs="Sylfaen"/>
          <w:sz w:val="20"/>
          <w:lang w:val="hy-AM"/>
        </w:rPr>
        <w:t>գնման</w:t>
      </w:r>
      <w:r>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Pr="00086471">
        <w:rPr>
          <w:rFonts w:ascii="GHEA Grapalat" w:hAnsi="GHEA Grapalat" w:cs="Sylfaen"/>
          <w:b/>
          <w:bCs/>
          <w:sz w:val="20"/>
          <w:lang w:val="af-ZA"/>
        </w:rPr>
        <w:t>15</w:t>
      </w:r>
      <w:r>
        <w:rPr>
          <w:rFonts w:ascii="GHEA Grapalat" w:hAnsi="GHEA Grapalat" w:cs="Sylfaen"/>
          <w:sz w:val="20"/>
          <w:lang w:val="af-ZA"/>
        </w:rPr>
        <w:t xml:space="preserve"> </w:t>
      </w:r>
      <w:r w:rsidRPr="00A70EAF">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Pr="00086471">
        <w:rPr>
          <w:rFonts w:ascii="GHEA Grapalat" w:hAnsi="GHEA Grapalat" w:cs="Sylfaen"/>
          <w:sz w:val="20"/>
          <w:lang w:val="hy-AM"/>
        </w:rPr>
        <w:t>միակողմանի հաստատված հայտարարության՝ տուժանքի (հավելված 5.1) կամ կանխիկ փողի ձևով</w:t>
      </w:r>
      <w:r w:rsidRPr="00A70EAF">
        <w:rPr>
          <w:rFonts w:ascii="GHEA Grapalat" w:hAnsi="GHEA Grapalat" w:cs="Sylfaen"/>
          <w:sz w:val="20"/>
          <w:lang w:val="hy-AM"/>
        </w:rPr>
        <w:t>:</w:t>
      </w:r>
    </w:p>
    <w:p w14:paraId="2DF2BD24" w14:textId="77777777" w:rsidR="00086471" w:rsidRPr="009E1D1C" w:rsidRDefault="00086471" w:rsidP="00086471">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0EAF">
        <w:rPr>
          <w:rFonts w:ascii="GHEA Grapalat" w:hAnsi="GHEA Grapalat" w:cs="Sylfaen"/>
          <w:sz w:val="20"/>
          <w:lang w:val="hy-AM"/>
        </w:rPr>
        <w:t xml:space="preserve">ապա կարող </w:t>
      </w:r>
      <w:r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544EDA47" w14:textId="05B40EA6" w:rsidR="00086471" w:rsidRPr="00F566BF" w:rsidRDefault="00086471" w:rsidP="00086471">
      <w:pPr>
        <w:ind w:firstLine="567"/>
        <w:jc w:val="both"/>
        <w:rPr>
          <w:rFonts w:ascii="GHEA Grapalat" w:hAnsi="GHEA Grapalat"/>
          <w:sz w:val="20"/>
          <w:szCs w:val="20"/>
          <w:lang w:val="hy-AM"/>
        </w:rPr>
      </w:pPr>
      <w:r w:rsidRPr="00F566BF">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2</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7018CB94" w14:textId="77777777" w:rsidR="00086471" w:rsidRPr="00F566BF" w:rsidRDefault="00086471" w:rsidP="00086471">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0246DB4A" w14:textId="77777777" w:rsidR="00086471" w:rsidRPr="00F566BF" w:rsidRDefault="00086471" w:rsidP="0008647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Pr="00F566BF">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w:t>
      </w:r>
      <w:r w:rsidRPr="00973D3D">
        <w:rPr>
          <w:rFonts w:ascii="GHEA Grapalat" w:hAnsi="GHEA Grapalat" w:cs="Arial"/>
          <w:sz w:val="20"/>
          <w:lang w:val="hy-AM"/>
        </w:rPr>
        <w:t>է</w:t>
      </w:r>
      <w:r w:rsidRPr="00F566BF">
        <w:rPr>
          <w:rFonts w:ascii="GHEA Grapalat" w:hAnsi="GHEA Grapalat" w:cs="Arial"/>
          <w:sz w:val="20"/>
          <w:lang w:val="hy-AM"/>
        </w:rPr>
        <w:t xml:space="preserve"> միակողմանի հաստատված հայտարարության` տուժանքի կամ կանխիկ փողի ձևով: Եթե պայմանագիրը կնքելու իրավասության առաջացման պահին՝</w:t>
      </w:r>
    </w:p>
    <w:p w14:paraId="7357565C" w14:textId="77777777" w:rsidR="00086471" w:rsidRDefault="00086471" w:rsidP="00086471">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7898F544" w14:textId="67A2A702" w:rsidR="00086471" w:rsidRPr="009E1D1C" w:rsidRDefault="00086471" w:rsidP="00086471">
      <w:pPr>
        <w:ind w:firstLine="567"/>
        <w:jc w:val="both"/>
        <w:rPr>
          <w:rFonts w:ascii="GHEA Grapalat" w:hAnsi="GHEA Grapalat" w:cs="Sylfaen"/>
          <w:i/>
          <w:sz w:val="20"/>
          <w:lang w:val="af-ZA"/>
        </w:rPr>
      </w:pPr>
      <w:r w:rsidRPr="00F566BF">
        <w:rPr>
          <w:rFonts w:ascii="GHEA Grapalat" w:hAnsi="GHEA Grapalat" w:cs="Sylfaen"/>
          <w:sz w:val="20"/>
          <w:lang w:val="hy-AM"/>
        </w:rPr>
        <w:t>10</w:t>
      </w:r>
      <w:r w:rsidRPr="00F566BF">
        <w:rPr>
          <w:rFonts w:ascii="GHEA Grapalat" w:hAnsi="GHEA Grapalat" w:cs="Sylfaen"/>
          <w:sz w:val="20"/>
          <w:lang w:val="af-ZA"/>
        </w:rPr>
        <w:t xml:space="preserve">.5 </w:t>
      </w:r>
    </w:p>
    <w:p w14:paraId="1F062D90" w14:textId="77777777" w:rsidR="00086471" w:rsidRPr="009E1D1C" w:rsidRDefault="00086471" w:rsidP="00086471">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Pr>
          <w:rFonts w:ascii="GHEA Grapalat" w:hAnsi="GHEA Grapalat" w:cs="Sylfaen"/>
          <w:sz w:val="20"/>
          <w:lang w:val="af-ZA"/>
        </w:rPr>
        <w:t>է</w:t>
      </w:r>
      <w:r w:rsidRPr="009E1D1C">
        <w:rPr>
          <w:rFonts w:ascii="GHEA Grapalat" w:hAnsi="GHEA Grapalat" w:cs="Sylfaen"/>
          <w:sz w:val="20"/>
          <w:lang w:val="af-ZA"/>
        </w:rPr>
        <w:t xml:space="preserve"> միայն այդ չափաբաժնի նկատմամբ հաշվարկված գումարի չափով: </w:t>
      </w:r>
    </w:p>
    <w:p w14:paraId="4B0EAA87" w14:textId="77777777" w:rsidR="00086471" w:rsidRPr="003D47ED" w:rsidRDefault="00086471" w:rsidP="00086471">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CB0E63F" w14:textId="77777777" w:rsidR="00086471" w:rsidRPr="003D47ED" w:rsidRDefault="00086471" w:rsidP="00086471">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797DB342" w14:textId="77777777" w:rsidR="00086471" w:rsidRPr="003D47ED" w:rsidRDefault="00086471" w:rsidP="00086471">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6652E9E7" w14:textId="77777777" w:rsidR="00086471" w:rsidRPr="003D47ED" w:rsidRDefault="00086471" w:rsidP="00086471">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5E437BC" w14:textId="77777777" w:rsidR="00086471" w:rsidRPr="007C7FCA" w:rsidRDefault="00086471" w:rsidP="00086471">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6849AC78" w14:textId="77777777" w:rsidR="00AA0C89" w:rsidRPr="00086471" w:rsidRDefault="00AA0C89" w:rsidP="00EF3662">
      <w:pPr>
        <w:ind w:firstLine="567"/>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0941EB15" w:rsidR="00096865" w:rsidRPr="00400E4B"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8E5852">
        <w:rPr>
          <w:rFonts w:ascii="GHEA Grapalat" w:hAnsi="GHEA Grapalat" w:cs="Sylfaen"/>
          <w:sz w:val="20"/>
          <w:lang w:val="af-ZA"/>
        </w:rPr>
        <w:t>1</w:t>
      </w:r>
      <w:r w:rsidR="00400E4B" w:rsidRPr="008B3857">
        <w:rPr>
          <w:rFonts w:ascii="GHEA Grapalat" w:hAnsi="GHEA Grapalat" w:cs="Sylfaen"/>
          <w:b/>
          <w:sz w:val="20"/>
          <w:lang w:val="ru-RU"/>
        </w:rPr>
        <w:t>համայնքի</w:t>
      </w:r>
      <w:r w:rsidR="00400E4B" w:rsidRPr="008B3857">
        <w:rPr>
          <w:rFonts w:ascii="GHEA Grapalat" w:hAnsi="GHEA Grapalat" w:cs="Sylfaen"/>
          <w:b/>
          <w:sz w:val="20"/>
          <w:lang w:val="af-ZA"/>
        </w:rPr>
        <w:t xml:space="preserve"> </w:t>
      </w:r>
      <w:r w:rsidR="00400E4B" w:rsidRPr="008B3857">
        <w:rPr>
          <w:rFonts w:ascii="GHEA Grapalat" w:hAnsi="GHEA Grapalat" w:cs="Sylfaen"/>
          <w:b/>
          <w:sz w:val="20"/>
          <w:lang w:val="ru-RU"/>
        </w:rPr>
        <w:t>ավագանու</w:t>
      </w:r>
      <w:r w:rsidR="00400E4B" w:rsidRPr="008B3857">
        <w:rPr>
          <w:rFonts w:ascii="GHEA Grapalat" w:hAnsi="GHEA Grapalat" w:cs="Sylfaen"/>
          <w:sz w:val="20"/>
          <w:lang w:val="af-ZA"/>
        </w:rPr>
        <w:t xml:space="preserve">  </w:t>
      </w:r>
      <w:proofErr w:type="spellStart"/>
      <w:r w:rsidR="00A10D1E" w:rsidRPr="00F566BF">
        <w:rPr>
          <w:rFonts w:ascii="GHEA Grapalat" w:hAnsi="GHEA Grapalat" w:cs="Sylfaen"/>
          <w:sz w:val="20"/>
        </w:rPr>
        <w:t>որոշման</w:t>
      </w:r>
      <w:proofErr w:type="spellEnd"/>
      <w:r w:rsidR="00A10D1E" w:rsidRPr="00F566BF">
        <w:rPr>
          <w:rFonts w:ascii="GHEA Grapalat" w:hAnsi="GHEA Grapalat" w:cs="Sylfaen"/>
          <w:sz w:val="20"/>
          <w:lang w:val="af-ZA"/>
        </w:rPr>
        <w:t xml:space="preserve"> </w:t>
      </w:r>
      <w:proofErr w:type="spellStart"/>
      <w:r w:rsidR="00A10D1E" w:rsidRPr="00F566BF">
        <w:rPr>
          <w:rFonts w:ascii="GHEA Grapalat" w:hAnsi="GHEA Grapalat" w:cs="Sylfaen"/>
          <w:sz w:val="20"/>
        </w:rPr>
        <w:t>հիման</w:t>
      </w:r>
      <w:proofErr w:type="spellEnd"/>
      <w:r w:rsidR="00A10D1E" w:rsidRPr="00F566BF">
        <w:rPr>
          <w:rFonts w:ascii="GHEA Grapalat" w:hAnsi="GHEA Grapalat" w:cs="Sylfaen"/>
          <w:sz w:val="20"/>
          <w:lang w:val="af-ZA"/>
        </w:rPr>
        <w:t xml:space="preserve"> </w:t>
      </w:r>
      <w:proofErr w:type="spellStart"/>
      <w:r w:rsidR="00A10D1E" w:rsidRPr="00F566BF">
        <w:rPr>
          <w:rFonts w:ascii="GHEA Grapalat" w:hAnsi="GHEA Grapalat" w:cs="Sylfaen"/>
          <w:sz w:val="20"/>
        </w:rPr>
        <w:t>վրա</w:t>
      </w:r>
      <w:proofErr w:type="spellEnd"/>
      <w:r w:rsidR="00400E4B">
        <w:rPr>
          <w:rFonts w:ascii="GHEA Grapalat" w:hAnsi="GHEA Grapalat" w:cs="Sylfaen"/>
          <w:sz w:val="20"/>
          <w:lang w:val="hy-AM"/>
        </w:rPr>
        <w:t>.</w:t>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proofErr w:type="gramStart"/>
      <w:r w:rsidRPr="00BA41C0">
        <w:rPr>
          <w:rFonts w:ascii="GHEA Grapalat" w:hAnsi="GHEA Grapalat"/>
          <w:sz w:val="20"/>
          <w:szCs w:val="20"/>
        </w:rPr>
        <w:t>է</w:t>
      </w:r>
      <w:r w:rsidRPr="004B72E3">
        <w:rPr>
          <w:rFonts w:ascii="GHEA Grapalat" w:hAnsi="GHEA Grapalat"/>
          <w:sz w:val="20"/>
          <w:szCs w:val="20"/>
          <w:lang w:val="es-ES"/>
        </w:rPr>
        <w:t>::</w:t>
      </w:r>
      <w:proofErr w:type="gramEnd"/>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0CCEDB75"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AB489A3" w14:textId="77777777" w:rsidR="00DE7BBE" w:rsidRPr="00B83A57" w:rsidRDefault="00DE7BBE" w:rsidP="00DE7BBE">
      <w:pPr>
        <w:ind w:left="360" w:firstLine="207"/>
        <w:jc w:val="both"/>
        <w:rPr>
          <w:rFonts w:ascii="GHEA Grapalat" w:hAnsi="GHEA Grapalat" w:cs="Sylfaen"/>
          <w:b/>
          <w:sz w:val="20"/>
          <w:lang w:val="hy-AM"/>
        </w:rPr>
      </w:pPr>
      <w:r w:rsidRPr="00F566BF">
        <w:rPr>
          <w:rFonts w:ascii="GHEA Grapalat" w:hAnsi="GHEA Grapalat" w:cs="Sylfaen"/>
          <w:sz w:val="20"/>
          <w:lang w:val="es-ES"/>
        </w:rPr>
        <w:t xml:space="preserve">2.1 </w:t>
      </w:r>
      <w:r w:rsidRPr="00940C7B">
        <w:rPr>
          <w:rFonts w:ascii="GHEA Grapalat" w:hAnsi="GHEA Grapalat" w:cs="Sylfaen"/>
          <w:b/>
          <w:sz w:val="20"/>
          <w:lang w:val="ru-RU"/>
        </w:rPr>
        <w:t>ընթացակարգին</w:t>
      </w:r>
      <w:r w:rsidRPr="00940C7B">
        <w:rPr>
          <w:rFonts w:ascii="GHEA Grapalat" w:hAnsi="GHEA Grapalat" w:cs="Sylfaen"/>
          <w:b/>
          <w:sz w:val="20"/>
          <w:lang w:val="af-ZA"/>
        </w:rPr>
        <w:t xml:space="preserve"> </w:t>
      </w:r>
      <w:r w:rsidRPr="00940C7B">
        <w:rPr>
          <w:rFonts w:ascii="GHEA Grapalat" w:hAnsi="GHEA Grapalat" w:cs="Sylfaen"/>
          <w:b/>
          <w:sz w:val="20"/>
          <w:lang w:val="ru-RU"/>
        </w:rPr>
        <w:t>մասնակցելու</w:t>
      </w:r>
      <w:r w:rsidRPr="00940C7B">
        <w:rPr>
          <w:rFonts w:ascii="GHEA Grapalat" w:hAnsi="GHEA Grapalat" w:cs="Sylfaen"/>
          <w:b/>
          <w:sz w:val="20"/>
          <w:lang w:val="af-ZA"/>
        </w:rPr>
        <w:t xml:space="preserve"> </w:t>
      </w:r>
      <w:r w:rsidRPr="00940C7B">
        <w:rPr>
          <w:rFonts w:ascii="GHEA Grapalat" w:hAnsi="GHEA Grapalat" w:cs="Sylfaen"/>
          <w:b/>
          <w:sz w:val="20"/>
          <w:lang w:val="ru-RU"/>
        </w:rPr>
        <w:t>դիմում</w:t>
      </w:r>
      <w:r w:rsidRPr="00940C7B">
        <w:rPr>
          <w:rFonts w:ascii="GHEA Grapalat" w:hAnsi="GHEA Grapalat" w:cs="Sylfaen"/>
          <w:b/>
          <w:sz w:val="20"/>
          <w:lang w:val="es-ES"/>
        </w:rPr>
        <w:t>-</w:t>
      </w:r>
      <w:r w:rsidRPr="00357D59">
        <w:rPr>
          <w:rFonts w:ascii="GHEA Grapalat" w:hAnsi="GHEA Grapalat" w:cs="Sylfaen"/>
          <w:b/>
          <w:sz w:val="20"/>
          <w:lang w:val="ru-RU"/>
        </w:rPr>
        <w:t>հայտարարություն</w:t>
      </w:r>
      <w:r w:rsidRPr="00357D59">
        <w:rPr>
          <w:rFonts w:ascii="GHEA Grapalat" w:hAnsi="GHEA Grapalat" w:cs="Sylfaen"/>
          <w:b/>
          <w:sz w:val="20"/>
          <w:lang w:val="es-ES"/>
        </w:rPr>
        <w:t xml:space="preserve">` </w:t>
      </w:r>
      <w:r w:rsidRPr="00357D59">
        <w:rPr>
          <w:rFonts w:ascii="GHEA Grapalat" w:hAnsi="GHEA Grapalat" w:cs="Sylfaen"/>
          <w:b/>
          <w:sz w:val="20"/>
          <w:lang w:val="ru-RU"/>
        </w:rPr>
        <w:t>համաձայն</w:t>
      </w:r>
      <w:r w:rsidRPr="00357D59">
        <w:rPr>
          <w:rFonts w:ascii="GHEA Grapalat" w:hAnsi="GHEA Grapalat" w:cs="Sylfaen"/>
          <w:b/>
          <w:sz w:val="20"/>
          <w:lang w:val="es-ES"/>
        </w:rPr>
        <w:t xml:space="preserve"> </w:t>
      </w:r>
      <w:r w:rsidRPr="00357D59">
        <w:rPr>
          <w:rFonts w:ascii="GHEA Grapalat" w:hAnsi="GHEA Grapalat" w:cs="Sylfaen"/>
          <w:b/>
          <w:sz w:val="20"/>
          <w:lang w:val="ru-RU"/>
        </w:rPr>
        <w:t>հ</w:t>
      </w:r>
      <w:r w:rsidRPr="00940C7B">
        <w:rPr>
          <w:rFonts w:ascii="GHEA Grapalat" w:hAnsi="GHEA Grapalat" w:cs="Sylfaen"/>
          <w:b/>
          <w:sz w:val="20"/>
          <w:lang w:val="ru-RU"/>
        </w:rPr>
        <w:t>ավելված</w:t>
      </w:r>
      <w:r w:rsidRPr="00357D59">
        <w:rPr>
          <w:rFonts w:ascii="GHEA Grapalat" w:hAnsi="GHEA Grapalat" w:cs="Sylfaen"/>
          <w:b/>
          <w:sz w:val="20"/>
          <w:lang w:val="es-ES"/>
        </w:rPr>
        <w:t xml:space="preserve"> N 1-</w:t>
      </w:r>
      <w:r w:rsidRPr="00357D59">
        <w:rPr>
          <w:rFonts w:ascii="GHEA Grapalat" w:hAnsi="GHEA Grapalat" w:cs="Sylfaen"/>
          <w:b/>
          <w:sz w:val="20"/>
          <w:lang w:val="ru-RU"/>
        </w:rPr>
        <w:t>ի</w:t>
      </w:r>
      <w:r w:rsidRPr="00357D59">
        <w:rPr>
          <w:rFonts w:ascii="GHEA Grapalat" w:hAnsi="GHEA Grapalat" w:cs="Sylfaen"/>
          <w:b/>
          <w:sz w:val="20"/>
          <w:lang w:val="es-ES"/>
        </w:rPr>
        <w:t xml:space="preserve">` </w:t>
      </w:r>
      <w:r w:rsidRPr="00357D59">
        <w:rPr>
          <w:rFonts w:ascii="GHEA Grapalat" w:hAnsi="GHEA Grapalat" w:cs="Sylfaen"/>
          <w:b/>
          <w:sz w:val="20"/>
          <w:lang w:val="ru-RU"/>
        </w:rPr>
        <w:t>Եթե</w:t>
      </w:r>
      <w:r w:rsidRPr="00357D59">
        <w:rPr>
          <w:rFonts w:ascii="GHEA Grapalat" w:hAnsi="GHEA Grapalat" w:cs="Sylfaen"/>
          <w:b/>
          <w:sz w:val="20"/>
          <w:lang w:val="es-ES"/>
        </w:rPr>
        <w:t xml:space="preserve"> </w:t>
      </w:r>
      <w:r w:rsidRPr="00357D59">
        <w:rPr>
          <w:rFonts w:ascii="GHEA Grapalat" w:hAnsi="GHEA Grapalat" w:cs="Sylfaen"/>
          <w:b/>
          <w:sz w:val="20"/>
          <w:lang w:val="ru-RU"/>
        </w:rPr>
        <w:t>մասնակիցը</w:t>
      </w:r>
      <w:r w:rsidRPr="00357D59">
        <w:rPr>
          <w:rFonts w:ascii="GHEA Grapalat" w:hAnsi="GHEA Grapalat" w:cs="Sylfaen"/>
          <w:b/>
          <w:sz w:val="20"/>
          <w:lang w:val="es-ES"/>
        </w:rPr>
        <w:t xml:space="preserve"> </w:t>
      </w:r>
      <w:r w:rsidRPr="00357D59">
        <w:rPr>
          <w:rFonts w:ascii="GHEA Grapalat" w:hAnsi="GHEA Grapalat" w:cs="Sylfaen"/>
          <w:b/>
          <w:sz w:val="20"/>
          <w:lang w:val="ru-RU"/>
        </w:rPr>
        <w:t>չի</w:t>
      </w:r>
      <w:r w:rsidRPr="00357D59">
        <w:rPr>
          <w:rFonts w:ascii="GHEA Grapalat" w:hAnsi="GHEA Grapalat" w:cs="Sylfaen"/>
          <w:b/>
          <w:sz w:val="20"/>
          <w:lang w:val="es-ES"/>
        </w:rPr>
        <w:t xml:space="preserve"> </w:t>
      </w:r>
      <w:r w:rsidRPr="00357D59">
        <w:rPr>
          <w:rFonts w:ascii="GHEA Grapalat" w:hAnsi="GHEA Grapalat" w:cs="Sylfaen"/>
          <w:b/>
          <w:sz w:val="20"/>
          <w:lang w:val="ru-RU"/>
        </w:rPr>
        <w:t>հանդիսանում</w:t>
      </w:r>
      <w:r w:rsidRPr="00357D59">
        <w:rPr>
          <w:rFonts w:ascii="GHEA Grapalat" w:hAnsi="GHEA Grapalat" w:cs="Sylfaen"/>
          <w:b/>
          <w:sz w:val="20"/>
          <w:lang w:val="es-ES"/>
        </w:rPr>
        <w:t xml:space="preserve"> </w:t>
      </w:r>
      <w:r w:rsidRPr="00357D59">
        <w:rPr>
          <w:rFonts w:ascii="GHEA Grapalat" w:hAnsi="GHEA Grapalat" w:cs="Sylfaen"/>
          <w:b/>
          <w:sz w:val="20"/>
          <w:lang w:val="ru-RU"/>
        </w:rPr>
        <w:t>ՀՀ</w:t>
      </w:r>
      <w:r w:rsidRPr="00357D59">
        <w:rPr>
          <w:rFonts w:ascii="GHEA Grapalat" w:hAnsi="GHEA Grapalat" w:cs="Sylfaen"/>
          <w:b/>
          <w:sz w:val="20"/>
          <w:lang w:val="es-ES"/>
        </w:rPr>
        <w:t xml:space="preserve"> </w:t>
      </w:r>
      <w:r w:rsidRPr="00357D59">
        <w:rPr>
          <w:rFonts w:ascii="GHEA Grapalat" w:hAnsi="GHEA Grapalat" w:cs="Sylfaen"/>
          <w:b/>
          <w:sz w:val="20"/>
          <w:lang w:val="ru-RU"/>
        </w:rPr>
        <w:t>ռեզիդենտ</w:t>
      </w:r>
      <w:r w:rsidRPr="00357D59">
        <w:rPr>
          <w:rFonts w:ascii="GHEA Grapalat" w:hAnsi="GHEA Grapalat" w:cs="Sylfaen"/>
          <w:b/>
          <w:sz w:val="20"/>
          <w:lang w:val="es-ES"/>
        </w:rPr>
        <w:t xml:space="preserve"> </w:t>
      </w:r>
      <w:r w:rsidRPr="00357D59">
        <w:rPr>
          <w:rFonts w:ascii="GHEA Grapalat" w:hAnsi="GHEA Grapalat" w:cs="Sylfaen"/>
          <w:b/>
          <w:sz w:val="20"/>
          <w:lang w:val="ru-RU"/>
        </w:rPr>
        <w:t>իրական</w:t>
      </w:r>
      <w:r w:rsidRPr="00357D59">
        <w:rPr>
          <w:rFonts w:ascii="GHEA Grapalat" w:hAnsi="GHEA Grapalat" w:cs="Sylfaen"/>
          <w:b/>
          <w:sz w:val="20"/>
          <w:lang w:val="es-ES"/>
        </w:rPr>
        <w:t xml:space="preserve"> </w:t>
      </w:r>
      <w:r w:rsidRPr="00357D59">
        <w:rPr>
          <w:rFonts w:ascii="GHEA Grapalat" w:hAnsi="GHEA Grapalat" w:cs="Sylfaen"/>
          <w:b/>
          <w:sz w:val="20"/>
          <w:lang w:val="ru-RU"/>
        </w:rPr>
        <w:t>շահառուների</w:t>
      </w:r>
      <w:r w:rsidRPr="00357D59">
        <w:rPr>
          <w:rFonts w:ascii="GHEA Grapalat" w:hAnsi="GHEA Grapalat" w:cs="Sylfaen"/>
          <w:b/>
          <w:sz w:val="20"/>
          <w:lang w:val="es-ES"/>
        </w:rPr>
        <w:t xml:space="preserve"> </w:t>
      </w:r>
      <w:r w:rsidRPr="00357D59">
        <w:rPr>
          <w:rFonts w:ascii="GHEA Grapalat" w:hAnsi="GHEA Grapalat" w:cs="Sylfaen"/>
          <w:b/>
          <w:sz w:val="20"/>
          <w:lang w:val="ru-RU"/>
        </w:rPr>
        <w:t>վերաբերյալ</w:t>
      </w:r>
      <w:r w:rsidRPr="00357D59">
        <w:rPr>
          <w:rFonts w:ascii="GHEA Grapalat" w:hAnsi="GHEA Grapalat" w:cs="Sylfaen"/>
          <w:b/>
          <w:sz w:val="20"/>
          <w:lang w:val="es-ES"/>
        </w:rPr>
        <w:t xml:space="preserve"> </w:t>
      </w:r>
      <w:proofErr w:type="gramStart"/>
      <w:r w:rsidRPr="00357D59">
        <w:rPr>
          <w:rFonts w:ascii="GHEA Grapalat" w:hAnsi="GHEA Grapalat" w:cs="Sylfaen"/>
          <w:b/>
          <w:sz w:val="20"/>
          <w:lang w:val="ru-RU"/>
        </w:rPr>
        <w:t>հայտարարագիր</w:t>
      </w:r>
      <w:r w:rsidRPr="00357D59">
        <w:rPr>
          <w:rFonts w:ascii="GHEA Grapalat" w:hAnsi="GHEA Grapalat" w:cs="Sylfaen"/>
          <w:b/>
          <w:sz w:val="20"/>
          <w:lang w:val="es-ES"/>
        </w:rPr>
        <w:t xml:space="preserve">  (</w:t>
      </w:r>
      <w:proofErr w:type="gramEnd"/>
      <w:r w:rsidRPr="00357D59">
        <w:rPr>
          <w:rFonts w:ascii="GHEA Grapalat" w:hAnsi="GHEA Grapalat" w:cs="Sylfaen"/>
          <w:b/>
          <w:sz w:val="20"/>
          <w:lang w:val="ru-RU"/>
        </w:rPr>
        <w:t>Հավելված</w:t>
      </w:r>
      <w:r w:rsidRPr="00357D59">
        <w:rPr>
          <w:rFonts w:ascii="GHEA Grapalat" w:hAnsi="GHEA Grapalat" w:cs="Sylfaen"/>
          <w:b/>
          <w:sz w:val="20"/>
          <w:lang w:val="es-ES"/>
        </w:rPr>
        <w:t xml:space="preserve"> 1.2) </w:t>
      </w:r>
      <w:r w:rsidRPr="00357D59">
        <w:rPr>
          <w:rFonts w:ascii="GHEA Grapalat" w:hAnsi="GHEA Grapalat" w:cs="Sylfaen"/>
          <w:b/>
          <w:sz w:val="20"/>
          <w:lang w:val="ru-RU"/>
        </w:rPr>
        <w:t>ըստ</w:t>
      </w:r>
      <w:r w:rsidRPr="00357D59">
        <w:rPr>
          <w:rFonts w:ascii="GHEA Grapalat" w:hAnsi="GHEA Grapalat" w:cs="Sylfaen"/>
          <w:b/>
          <w:sz w:val="20"/>
          <w:lang w:val="es-ES"/>
        </w:rPr>
        <w:t xml:space="preserve"> </w:t>
      </w:r>
      <w:r w:rsidRPr="00357D59">
        <w:rPr>
          <w:rFonts w:ascii="GHEA Grapalat" w:hAnsi="GHEA Grapalat" w:cs="Sylfaen"/>
          <w:b/>
          <w:sz w:val="20"/>
          <w:lang w:val="ru-RU"/>
        </w:rPr>
        <w:t>անհրաժեշտության</w:t>
      </w:r>
      <w:r w:rsidRPr="00357D59">
        <w:rPr>
          <w:rFonts w:ascii="GHEA Grapalat" w:hAnsi="GHEA Grapalat" w:cs="Sylfaen"/>
          <w:b/>
          <w:sz w:val="20"/>
          <w:lang w:val="es-ES"/>
        </w:rPr>
        <w:t xml:space="preserve"> (zip </w:t>
      </w:r>
      <w:r w:rsidRPr="00357D59">
        <w:rPr>
          <w:rFonts w:ascii="GHEA Grapalat" w:hAnsi="GHEA Grapalat" w:cs="Sylfaen"/>
          <w:b/>
          <w:sz w:val="20"/>
          <w:lang w:val="ru-RU"/>
        </w:rPr>
        <w:t>ֆայլ</w:t>
      </w:r>
      <w:r w:rsidRPr="00357D59">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r w:rsidR="00EF4630" w:rsidRPr="00882B3F">
        <w:rPr>
          <w:rFonts w:ascii="GHEA Grapalat" w:hAnsi="GHEA Grapalat" w:cs="Sylfaen"/>
          <w:sz w:val="20"/>
          <w:szCs w:val="24"/>
          <w:lang w:val="hy-AM" w:eastAsia="en-US"/>
        </w:rPr>
        <w:t>գործակալության</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պայմանագրի</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պատճենը</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և</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դրա</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կողմ</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հանդիսացող</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անձի</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տվյալները</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եթե</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պայմանագիրն</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իրականացվելու</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է</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գործակալության</w:t>
      </w:r>
      <w:r w:rsidR="00EF4630" w:rsidRPr="00F566BF">
        <w:rPr>
          <w:rFonts w:ascii="GHEA Grapalat" w:hAnsi="GHEA Grapalat" w:cs="Sylfaen"/>
          <w:sz w:val="20"/>
          <w:szCs w:val="24"/>
          <w:lang w:val="af-ZA" w:eastAsia="en-US"/>
        </w:rPr>
        <w:t xml:space="preserve"> </w:t>
      </w:r>
      <w:r w:rsidR="00EF4630" w:rsidRPr="00882B3F">
        <w:rPr>
          <w:rFonts w:ascii="GHEA Grapalat" w:hAnsi="GHEA Grapalat" w:cs="Sylfaen"/>
          <w:sz w:val="20"/>
          <w:szCs w:val="24"/>
          <w:lang w:val="hy-AM" w:eastAsia="en-US"/>
        </w:rPr>
        <w:t>միջոցով</w:t>
      </w:r>
      <w:r w:rsidR="00EF4630" w:rsidRPr="00F566BF">
        <w:rPr>
          <w:rFonts w:ascii="GHEA Grapalat" w:hAnsi="GHEA Grapalat" w:cs="Sylfaen"/>
          <w:sz w:val="20"/>
          <w:szCs w:val="24"/>
          <w:lang w:val="af-ZA" w:eastAsia="en-US"/>
        </w:rPr>
        <w:t>.</w:t>
      </w:r>
    </w:p>
    <w:p w14:paraId="400EFB2F" w14:textId="32F9BFD3" w:rsidR="00EF4630"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պայմանագիրը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մասնակիցները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գնման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ընթացակարգին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մասնակցում</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կարգով</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կոնսորցիումով</w:t>
      </w:r>
      <w:r w:rsidRPr="00F566BF">
        <w:rPr>
          <w:rFonts w:ascii="GHEA Grapalat" w:hAnsi="GHEA Grapalat" w:cs="Sylfaen"/>
          <w:sz w:val="20"/>
          <w:szCs w:val="24"/>
          <w:lang w:val="af-ZA" w:eastAsia="en-US"/>
        </w:rPr>
        <w:t>).</w:t>
      </w:r>
    </w:p>
    <w:p w14:paraId="5AF3870B" w14:textId="0B1E76BD" w:rsidR="004B15DA" w:rsidRPr="004B15DA" w:rsidRDefault="004B15DA" w:rsidP="00972873">
      <w:pPr>
        <w:pStyle w:val="norm"/>
        <w:spacing w:line="276" w:lineRule="auto"/>
        <w:ind w:firstLine="0"/>
        <w:rPr>
          <w:rFonts w:ascii="GHEA Grapalat" w:hAnsi="GHEA Grapalat" w:cs="Sylfaen"/>
          <w:sz w:val="20"/>
          <w:lang w:val="hy-AM"/>
        </w:rPr>
      </w:pPr>
      <w:r>
        <w:rPr>
          <w:rFonts w:ascii="GHEA Grapalat" w:hAnsi="GHEA Grapalat" w:cs="Sylfaen"/>
          <w:sz w:val="20"/>
          <w:lang w:val="af-ZA"/>
        </w:rPr>
        <w:t xml:space="preserve">         </w:t>
      </w:r>
      <w:r w:rsidRPr="004B15DA">
        <w:rPr>
          <w:rFonts w:ascii="GHEA Grapalat" w:hAnsi="GHEA Grapalat" w:cs="Sylfaen"/>
          <w:sz w:val="20"/>
          <w:lang w:val="af-ZA"/>
        </w:rPr>
        <w:t xml:space="preserve">2.4 </w:t>
      </w:r>
    </w:p>
    <w:p w14:paraId="4B9098FF" w14:textId="4A95615B" w:rsidR="004B15DA" w:rsidRPr="004B15DA" w:rsidRDefault="00972873" w:rsidP="00972873">
      <w:pPr>
        <w:pStyle w:val="norm"/>
        <w:spacing w:line="276" w:lineRule="auto"/>
        <w:ind w:firstLine="0"/>
        <w:rPr>
          <w:rFonts w:ascii="GHEA Grapalat" w:hAnsi="GHEA Grapalat" w:cs="Sylfaen"/>
          <w:sz w:val="20"/>
          <w:lang w:val="es-ES"/>
        </w:rPr>
      </w:pPr>
      <w:bookmarkStart w:id="16" w:name="_Hlk193134203"/>
      <w:r>
        <w:rPr>
          <w:rFonts w:ascii="GHEA Grapalat" w:hAnsi="GHEA Grapalat" w:cs="Sylfaen"/>
          <w:sz w:val="20"/>
          <w:lang w:val="es-ES"/>
        </w:rPr>
        <w:t xml:space="preserve">         </w:t>
      </w:r>
      <w:r w:rsidR="004B15DA" w:rsidRPr="004B15DA">
        <w:rPr>
          <w:rFonts w:ascii="GHEA Grapalat" w:hAnsi="GHEA Grapalat" w:cs="Sylfaen"/>
          <w:sz w:val="20"/>
          <w:lang w:val="es-ES"/>
        </w:rPr>
        <w:t xml:space="preserve">2.5 </w:t>
      </w:r>
      <w:proofErr w:type="spellStart"/>
      <w:r w:rsidR="004B15DA" w:rsidRPr="004B15DA">
        <w:rPr>
          <w:rFonts w:ascii="GHEA Grapalat" w:hAnsi="GHEA Grapalat" w:cs="Sylfaen"/>
          <w:sz w:val="20"/>
          <w:lang w:val="es-ES"/>
        </w:rPr>
        <w:t>սույն</w:t>
      </w:r>
      <w:proofErr w:type="spellEnd"/>
      <w:r w:rsidR="004B15DA" w:rsidRPr="004B15DA">
        <w:rPr>
          <w:rFonts w:ascii="GHEA Grapalat" w:hAnsi="GHEA Grapalat" w:cs="Sylfaen"/>
          <w:sz w:val="20"/>
          <w:lang w:val="es-ES"/>
        </w:rPr>
        <w:t xml:space="preserve"> </w:t>
      </w:r>
      <w:proofErr w:type="spellStart"/>
      <w:r w:rsidR="004B15DA" w:rsidRPr="004B15DA">
        <w:rPr>
          <w:rFonts w:ascii="GHEA Grapalat" w:hAnsi="GHEA Grapalat" w:cs="Sylfaen"/>
          <w:sz w:val="20"/>
          <w:lang w:val="es-ES"/>
        </w:rPr>
        <w:t>հրավերի</w:t>
      </w:r>
      <w:proofErr w:type="spellEnd"/>
      <w:r w:rsidR="004B15DA" w:rsidRPr="004B15DA">
        <w:rPr>
          <w:rFonts w:ascii="GHEA Grapalat" w:hAnsi="GHEA Grapalat" w:cs="Sylfaen"/>
          <w:sz w:val="20"/>
          <w:lang w:val="es-ES"/>
        </w:rPr>
        <w:t xml:space="preserve"> 1-ին </w:t>
      </w:r>
      <w:proofErr w:type="spellStart"/>
      <w:r w:rsidR="004B15DA" w:rsidRPr="004B15DA">
        <w:rPr>
          <w:rFonts w:ascii="GHEA Grapalat" w:hAnsi="GHEA Grapalat" w:cs="Sylfaen"/>
          <w:sz w:val="20"/>
          <w:lang w:val="es-ES"/>
        </w:rPr>
        <w:t>մասի</w:t>
      </w:r>
      <w:proofErr w:type="spellEnd"/>
      <w:r w:rsidR="004B15DA" w:rsidRPr="004B15DA">
        <w:rPr>
          <w:rFonts w:ascii="GHEA Grapalat" w:hAnsi="GHEA Grapalat" w:cs="Sylfaen"/>
          <w:sz w:val="20"/>
          <w:lang w:val="es-ES"/>
        </w:rPr>
        <w:t xml:space="preserve"> 2.4.1 </w:t>
      </w:r>
      <w:proofErr w:type="spellStart"/>
      <w:r w:rsidR="004B15DA" w:rsidRPr="004B15DA">
        <w:rPr>
          <w:rFonts w:ascii="GHEA Grapalat" w:hAnsi="GHEA Grapalat" w:cs="Sylfaen"/>
          <w:sz w:val="20"/>
          <w:lang w:val="es-ES"/>
        </w:rPr>
        <w:t>կետի</w:t>
      </w:r>
      <w:proofErr w:type="spellEnd"/>
      <w:r w:rsidR="004B15DA" w:rsidRPr="004B15DA">
        <w:rPr>
          <w:rFonts w:ascii="GHEA Grapalat" w:hAnsi="GHEA Grapalat" w:cs="Sylfaen"/>
          <w:sz w:val="20"/>
          <w:lang w:val="es-ES"/>
        </w:rPr>
        <w:t>.</w:t>
      </w:r>
    </w:p>
    <w:p w14:paraId="054A4CFA" w14:textId="77777777" w:rsidR="004B15DA" w:rsidRPr="004B15DA" w:rsidRDefault="004B15DA" w:rsidP="00972873">
      <w:pPr>
        <w:pStyle w:val="norm"/>
        <w:spacing w:line="276" w:lineRule="auto"/>
        <w:rPr>
          <w:rFonts w:ascii="GHEA Grapalat" w:hAnsi="GHEA Grapalat" w:cs="Sylfaen"/>
          <w:sz w:val="20"/>
          <w:lang w:val="es-ES"/>
        </w:rPr>
      </w:pPr>
      <w:r w:rsidRPr="004B15DA">
        <w:rPr>
          <w:rFonts w:ascii="GHEA Grapalat" w:hAnsi="GHEA Grapalat" w:cs="Sylfaen"/>
          <w:sz w:val="20"/>
          <w:lang w:val="es-ES"/>
        </w:rPr>
        <w:t xml:space="preserve">1) 1-ին </w:t>
      </w:r>
      <w:proofErr w:type="spellStart"/>
      <w:r w:rsidRPr="004B15DA">
        <w:rPr>
          <w:rFonts w:ascii="GHEA Grapalat" w:hAnsi="GHEA Grapalat" w:cs="Sylfaen"/>
          <w:sz w:val="20"/>
          <w:lang w:val="es-ES"/>
        </w:rPr>
        <w:t>ենթակետով</w:t>
      </w:r>
      <w:proofErr w:type="spellEnd"/>
      <w:r w:rsidRPr="004B15DA">
        <w:rPr>
          <w:rFonts w:ascii="GHEA Grapalat" w:hAnsi="GHEA Grapalat" w:cs="Sylfaen"/>
          <w:sz w:val="20"/>
          <w:lang w:val="es-ES"/>
        </w:rPr>
        <w:t xml:space="preserve"> </w:t>
      </w:r>
      <w:proofErr w:type="spellStart"/>
      <w:r w:rsidRPr="004B15DA">
        <w:rPr>
          <w:rFonts w:ascii="GHEA Grapalat" w:hAnsi="GHEA Grapalat" w:cs="Sylfaen"/>
          <w:sz w:val="20"/>
          <w:lang w:val="es-ES"/>
        </w:rPr>
        <w:t>պահանջվող</w:t>
      </w:r>
      <w:proofErr w:type="spellEnd"/>
      <w:r w:rsidRPr="004B15DA">
        <w:rPr>
          <w:rFonts w:ascii="GHEA Grapalat" w:hAnsi="GHEA Grapalat" w:cs="Sylfaen"/>
          <w:sz w:val="20"/>
          <w:lang w:val="es-ES"/>
        </w:rPr>
        <w:t xml:space="preserve"> </w:t>
      </w:r>
      <w:proofErr w:type="spellStart"/>
      <w:r w:rsidRPr="004B15DA">
        <w:rPr>
          <w:rFonts w:ascii="GHEA Grapalat" w:hAnsi="GHEA Grapalat" w:cs="Sylfaen"/>
          <w:sz w:val="20"/>
          <w:lang w:val="es-ES"/>
        </w:rPr>
        <w:t>փաստաթղթերը</w:t>
      </w:r>
      <w:proofErr w:type="spellEnd"/>
      <w:r w:rsidRPr="004B15DA">
        <w:rPr>
          <w:rFonts w:ascii="GHEA Grapalat" w:hAnsi="GHEA Grapalat" w:cs="Sylfaen"/>
          <w:sz w:val="20"/>
          <w:lang w:val="es-ES"/>
        </w:rPr>
        <w:t xml:space="preserve">, </w:t>
      </w:r>
    </w:p>
    <w:p w14:paraId="33B0C226" w14:textId="1D3193A6" w:rsidR="004B15DA" w:rsidRPr="004B15DA" w:rsidRDefault="004B15DA" w:rsidP="00972873">
      <w:pPr>
        <w:pStyle w:val="norm"/>
        <w:spacing w:line="276" w:lineRule="auto"/>
        <w:rPr>
          <w:rFonts w:ascii="GHEA Grapalat" w:hAnsi="GHEA Grapalat" w:cs="Sylfaen"/>
          <w:sz w:val="20"/>
          <w:lang w:val="es-ES"/>
        </w:rPr>
      </w:pPr>
      <w:r>
        <w:rPr>
          <w:rFonts w:ascii="GHEA Grapalat" w:hAnsi="GHEA Grapalat" w:cs="Sylfaen"/>
          <w:sz w:val="20"/>
          <w:lang w:val="es-ES"/>
        </w:rPr>
        <w:t>2</w:t>
      </w:r>
      <w:r w:rsidRPr="004B15DA">
        <w:rPr>
          <w:rFonts w:ascii="GHEA Grapalat" w:hAnsi="GHEA Grapalat" w:cs="Sylfaen"/>
          <w:sz w:val="20"/>
          <w:lang w:val="es-ES"/>
        </w:rPr>
        <w:t xml:space="preserve">)  </w:t>
      </w:r>
      <w:r>
        <w:rPr>
          <w:rFonts w:ascii="GHEA Grapalat" w:hAnsi="GHEA Grapalat" w:cs="Sylfaen"/>
          <w:sz w:val="20"/>
          <w:lang w:val="es-ES"/>
        </w:rPr>
        <w:t>2</w:t>
      </w:r>
      <w:r w:rsidRPr="004B15DA">
        <w:rPr>
          <w:rFonts w:ascii="GHEA Grapalat" w:hAnsi="GHEA Grapalat" w:cs="Sylfaen"/>
          <w:sz w:val="20"/>
          <w:lang w:val="es-ES"/>
        </w:rPr>
        <w:t xml:space="preserve">-րդ </w:t>
      </w:r>
      <w:proofErr w:type="spellStart"/>
      <w:r w:rsidRPr="004B15DA">
        <w:rPr>
          <w:rFonts w:ascii="GHEA Grapalat" w:hAnsi="GHEA Grapalat" w:cs="Sylfaen"/>
          <w:sz w:val="20"/>
          <w:lang w:val="es-ES"/>
        </w:rPr>
        <w:t>ենթակետով</w:t>
      </w:r>
      <w:proofErr w:type="spellEnd"/>
      <w:r w:rsidRPr="004B15DA">
        <w:rPr>
          <w:rFonts w:ascii="GHEA Grapalat" w:hAnsi="GHEA Grapalat" w:cs="Sylfaen"/>
          <w:sz w:val="20"/>
          <w:lang w:val="es-ES"/>
        </w:rPr>
        <w:t xml:space="preserve"> </w:t>
      </w:r>
      <w:proofErr w:type="spellStart"/>
      <w:r w:rsidRPr="004B15DA">
        <w:rPr>
          <w:rFonts w:ascii="GHEA Grapalat" w:hAnsi="GHEA Grapalat" w:cs="Sylfaen"/>
          <w:sz w:val="20"/>
          <w:lang w:val="es-ES"/>
        </w:rPr>
        <w:t>նախատեսված</w:t>
      </w:r>
      <w:proofErr w:type="spellEnd"/>
      <w:r w:rsidRPr="004B15DA">
        <w:rPr>
          <w:rFonts w:ascii="GHEA Grapalat" w:hAnsi="GHEA Grapalat" w:cs="Sylfaen"/>
          <w:sz w:val="20"/>
          <w:lang w:val="es-ES"/>
        </w:rPr>
        <w:t xml:space="preserve"> </w:t>
      </w:r>
      <w:proofErr w:type="spellStart"/>
      <w:r w:rsidRPr="004B15DA">
        <w:rPr>
          <w:rFonts w:ascii="GHEA Grapalat" w:hAnsi="GHEA Grapalat" w:cs="Sylfaen"/>
          <w:sz w:val="20"/>
          <w:lang w:val="es-ES"/>
        </w:rPr>
        <w:t>տեղեկատվությունը</w:t>
      </w:r>
      <w:proofErr w:type="spellEnd"/>
      <w:r w:rsidRPr="004B15DA">
        <w:rPr>
          <w:rFonts w:ascii="GHEA Grapalat" w:hAnsi="GHEA Grapalat" w:cs="Sylfaen"/>
          <w:sz w:val="20"/>
          <w:lang w:val="es-ES"/>
        </w:rPr>
        <w:t xml:space="preserve">՝ </w:t>
      </w:r>
      <w:proofErr w:type="spellStart"/>
      <w:r w:rsidRPr="004B15DA">
        <w:rPr>
          <w:rFonts w:ascii="GHEA Grapalat" w:hAnsi="GHEA Grapalat" w:cs="Sylfaen"/>
          <w:sz w:val="20"/>
          <w:lang w:val="es-ES"/>
        </w:rPr>
        <w:t>համաձայն</w:t>
      </w:r>
      <w:proofErr w:type="spellEnd"/>
      <w:r w:rsidRPr="004B15DA">
        <w:rPr>
          <w:rFonts w:ascii="GHEA Grapalat" w:hAnsi="GHEA Grapalat" w:cs="Sylfaen"/>
          <w:sz w:val="20"/>
          <w:lang w:val="es-ES"/>
        </w:rPr>
        <w:t xml:space="preserve"> </w:t>
      </w:r>
      <w:proofErr w:type="spellStart"/>
      <w:r w:rsidRPr="004B15DA">
        <w:rPr>
          <w:rFonts w:ascii="GHEA Grapalat" w:hAnsi="GHEA Grapalat" w:cs="Sylfaen"/>
          <w:sz w:val="20"/>
          <w:lang w:val="es-ES"/>
        </w:rPr>
        <w:t>հավելված</w:t>
      </w:r>
      <w:proofErr w:type="spellEnd"/>
      <w:r w:rsidRPr="004B15DA">
        <w:rPr>
          <w:rFonts w:ascii="GHEA Grapalat" w:hAnsi="GHEA Grapalat" w:cs="Sylfaen"/>
          <w:sz w:val="20"/>
          <w:lang w:val="es-ES"/>
        </w:rPr>
        <w:t xml:space="preserve"> N 1.</w:t>
      </w:r>
      <w:r>
        <w:rPr>
          <w:rFonts w:ascii="GHEA Grapalat" w:hAnsi="GHEA Grapalat" w:cs="Sylfaen"/>
          <w:sz w:val="20"/>
          <w:lang w:val="es-ES"/>
        </w:rPr>
        <w:t>1</w:t>
      </w:r>
      <w:r w:rsidR="002D6A6F">
        <w:rPr>
          <w:rFonts w:ascii="GHEA Grapalat" w:hAnsi="GHEA Grapalat" w:cs="Sylfaen"/>
          <w:sz w:val="20"/>
          <w:lang w:val="es-ES"/>
        </w:rPr>
        <w:t>-</w:t>
      </w:r>
      <w:r w:rsidRPr="004B15DA">
        <w:rPr>
          <w:rFonts w:ascii="GHEA Grapalat" w:hAnsi="GHEA Grapalat" w:cs="Sylfaen"/>
          <w:sz w:val="20"/>
          <w:lang w:val="es-ES"/>
        </w:rPr>
        <w:t xml:space="preserve">ի և </w:t>
      </w:r>
      <w:proofErr w:type="spellStart"/>
      <w:r w:rsidRPr="004B15DA">
        <w:rPr>
          <w:rFonts w:ascii="GHEA Grapalat" w:hAnsi="GHEA Grapalat" w:cs="Sylfaen"/>
          <w:sz w:val="20"/>
          <w:lang w:val="es-ES"/>
        </w:rPr>
        <w:t>դրանով</w:t>
      </w:r>
      <w:proofErr w:type="spellEnd"/>
      <w:r w:rsidRPr="004B15DA">
        <w:rPr>
          <w:rFonts w:ascii="GHEA Grapalat" w:hAnsi="GHEA Grapalat" w:cs="Sylfaen"/>
          <w:sz w:val="20"/>
          <w:lang w:val="es-ES"/>
        </w:rPr>
        <w:t xml:space="preserve"> </w:t>
      </w:r>
      <w:proofErr w:type="spellStart"/>
      <w:r w:rsidRPr="004B15DA">
        <w:rPr>
          <w:rFonts w:ascii="GHEA Grapalat" w:hAnsi="GHEA Grapalat" w:cs="Sylfaen"/>
          <w:sz w:val="20"/>
          <w:lang w:val="es-ES"/>
        </w:rPr>
        <w:t>պահանջվող</w:t>
      </w:r>
      <w:proofErr w:type="spellEnd"/>
      <w:r w:rsidRPr="004B15DA">
        <w:rPr>
          <w:rFonts w:ascii="GHEA Grapalat" w:hAnsi="GHEA Grapalat" w:cs="Sylfaen"/>
          <w:sz w:val="20"/>
          <w:lang w:val="es-ES"/>
        </w:rPr>
        <w:t xml:space="preserve"> </w:t>
      </w:r>
      <w:proofErr w:type="spellStart"/>
      <w:r w:rsidRPr="004B15DA">
        <w:rPr>
          <w:rFonts w:ascii="GHEA Grapalat" w:hAnsi="GHEA Grapalat" w:cs="Sylfaen"/>
          <w:sz w:val="20"/>
          <w:lang w:val="es-ES"/>
        </w:rPr>
        <w:t>փաստաթղթերը</w:t>
      </w:r>
      <w:proofErr w:type="spellEnd"/>
      <w:r w:rsidRPr="004B15DA">
        <w:rPr>
          <w:rFonts w:ascii="GHEA Grapalat" w:hAnsi="GHEA Grapalat" w:cs="Sylfaen"/>
          <w:sz w:val="20"/>
          <w:lang w:val="es-ES"/>
        </w:rPr>
        <w:t>,</w:t>
      </w:r>
      <w:bookmarkEnd w:id="16"/>
    </w:p>
    <w:p w14:paraId="7D67DFFC" w14:textId="77777777" w:rsidR="004B15DA" w:rsidRPr="004B15DA" w:rsidRDefault="004B15DA" w:rsidP="00505AD4">
      <w:pPr>
        <w:pStyle w:val="norm"/>
        <w:spacing w:line="240" w:lineRule="auto"/>
        <w:ind w:firstLine="567"/>
        <w:rPr>
          <w:rFonts w:ascii="GHEA Grapalat" w:hAnsi="GHEA Grapalat" w:cs="Sylfaen"/>
          <w:sz w:val="20"/>
          <w:szCs w:val="24"/>
          <w:lang w:val="es-ES" w:eastAsia="en-US"/>
        </w:rPr>
      </w:pPr>
    </w:p>
    <w:p w14:paraId="06FD368B" w14:textId="77777777" w:rsidR="002C4DBF" w:rsidRPr="00F566BF" w:rsidRDefault="00505AD4" w:rsidP="00EF3662">
      <w:pPr>
        <w:tabs>
          <w:tab w:val="left" w:pos="1248"/>
        </w:tabs>
        <w:ind w:firstLine="540"/>
        <w:jc w:val="both"/>
        <w:rPr>
          <w:rFonts w:ascii="GHEA Grapalat" w:hAnsi="GHEA Grapalat"/>
          <w:sz w:val="20"/>
          <w:szCs w:val="20"/>
          <w:lang w:val="es-ES"/>
        </w:rPr>
      </w:pPr>
      <w:r w:rsidRPr="00F566BF">
        <w:rPr>
          <w:rFonts w:ascii="GHEA Grapalat" w:hAnsi="GHEA Grapalat"/>
          <w:b/>
          <w:sz w:val="20"/>
          <w:szCs w:val="20"/>
          <w:lang w:val="es-ES"/>
        </w:rPr>
        <w:t>2</w:t>
      </w:r>
      <w:r w:rsidR="002C4DBF" w:rsidRPr="00F566BF">
        <w:rPr>
          <w:rFonts w:ascii="GHEA Grapalat" w:hAnsi="GHEA Grapalat"/>
          <w:b/>
          <w:sz w:val="20"/>
          <w:szCs w:val="20"/>
          <w:lang w:val="es-ES"/>
        </w:rPr>
        <w:t xml:space="preserve">) </w:t>
      </w:r>
      <w:r w:rsidR="00FF3F8F" w:rsidRPr="00F566BF">
        <w:rPr>
          <w:rFonts w:ascii="GHEA Grapalat" w:hAnsi="GHEA Grapalat"/>
          <w:b/>
          <w:sz w:val="20"/>
          <w:szCs w:val="20"/>
          <w:lang w:val="es-ES"/>
        </w:rPr>
        <w:t>«</w:t>
      </w:r>
      <w:proofErr w:type="spellStart"/>
      <w:r w:rsidR="002C4DBF" w:rsidRPr="00F566BF">
        <w:rPr>
          <w:rFonts w:ascii="GHEA Grapalat" w:hAnsi="GHEA Grapalat"/>
          <w:b/>
          <w:sz w:val="20"/>
          <w:szCs w:val="20"/>
          <w:lang w:val="es-ES"/>
        </w:rPr>
        <w:t>Ֆինանսական</w:t>
      </w:r>
      <w:proofErr w:type="spellEnd"/>
      <w:r w:rsidR="00FF3F8F" w:rsidRPr="00F566BF">
        <w:rPr>
          <w:rFonts w:ascii="GHEA Grapalat" w:hAnsi="GHEA Grapalat"/>
          <w:b/>
          <w:sz w:val="20"/>
          <w:szCs w:val="20"/>
          <w:lang w:val="es-ES"/>
        </w:rPr>
        <w:t xml:space="preserve"> </w:t>
      </w:r>
      <w:proofErr w:type="spellStart"/>
      <w:r w:rsidR="00FF3F8F" w:rsidRPr="00F566BF">
        <w:rPr>
          <w:rFonts w:ascii="GHEA Grapalat" w:hAnsi="GHEA Grapalat"/>
          <w:b/>
          <w:sz w:val="20"/>
          <w:szCs w:val="20"/>
          <w:lang w:val="es-ES"/>
        </w:rPr>
        <w:t>չափորոշիչ</w:t>
      </w:r>
      <w:proofErr w:type="spellEnd"/>
      <w:r w:rsidR="00FF3F8F" w:rsidRPr="00F566BF">
        <w:rPr>
          <w:rFonts w:ascii="GHEA Grapalat" w:hAnsi="GHEA Grapalat"/>
          <w:b/>
          <w:sz w:val="20"/>
          <w:szCs w:val="20"/>
          <w:lang w:val="es-ES"/>
        </w:rPr>
        <w:t>»</w:t>
      </w:r>
      <w:r w:rsidR="00FF3F8F" w:rsidRPr="00F566BF">
        <w:rPr>
          <w:rFonts w:ascii="GHEA Grapalat" w:hAnsi="GHEA Grapalat" w:cs="Sylfaen"/>
          <w:sz w:val="20"/>
          <w:lang w:val="es-ES"/>
        </w:rPr>
        <w:t>.</w:t>
      </w:r>
    </w:p>
    <w:p w14:paraId="2B6E91E2" w14:textId="0436B82D" w:rsidR="004B15DA" w:rsidRPr="004F02AD" w:rsidRDefault="004B15DA" w:rsidP="004B15DA">
      <w:pPr>
        <w:ind w:firstLine="567"/>
        <w:jc w:val="both"/>
        <w:rPr>
          <w:rFonts w:ascii="GHEA Grapalat" w:hAnsi="GHEA Grapalat" w:cs="Sylfaen"/>
          <w:sz w:val="20"/>
          <w:lang w:val="af-ZA"/>
        </w:rPr>
      </w:pPr>
      <w:r w:rsidRPr="004F02AD">
        <w:rPr>
          <w:rFonts w:ascii="GHEA Grapalat" w:hAnsi="GHEA Grapalat" w:cs="Sylfaen"/>
          <w:sz w:val="20"/>
          <w:lang w:val="af-ZA"/>
        </w:rPr>
        <w:t>2.</w:t>
      </w:r>
      <w:r w:rsidR="00B53C13">
        <w:rPr>
          <w:rFonts w:ascii="GHEA Grapalat" w:hAnsi="GHEA Grapalat" w:cs="Sylfaen"/>
          <w:sz w:val="20"/>
          <w:lang w:val="af-ZA"/>
        </w:rPr>
        <w:t>6</w:t>
      </w:r>
      <w:r w:rsidRPr="004F02AD">
        <w:rPr>
          <w:rFonts w:ascii="GHEA Grapalat" w:hAnsi="GHEA Grapalat" w:cs="Sylfaen"/>
          <w:sz w:val="20"/>
          <w:lang w:val="af-ZA"/>
        </w:rPr>
        <w:t xml:space="preserve">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4F02AD">
        <w:rPr>
          <w:rFonts w:ascii="GHEA Grapalat" w:hAnsi="GHEA Grapalat" w:cs="Sylfaen"/>
          <w:sz w:val="20"/>
          <w:lang w:val="hy-AM"/>
        </w:rPr>
        <w:t>համաձայն</w:t>
      </w:r>
      <w:r w:rsidRPr="004F02AD">
        <w:rPr>
          <w:rFonts w:ascii="GHEA Grapalat" w:hAnsi="GHEA Grapalat" w:cs="Sylfaen"/>
          <w:sz w:val="20"/>
          <w:lang w:val="af-ZA"/>
        </w:rPr>
        <w:t xml:space="preserve"> </w:t>
      </w:r>
      <w:r w:rsidRPr="004F02AD">
        <w:rPr>
          <w:rFonts w:ascii="GHEA Grapalat" w:hAnsi="GHEA Grapalat" w:cs="Sylfaen"/>
          <w:sz w:val="20"/>
          <w:lang w:val="hy-AM"/>
        </w:rPr>
        <w:t>հավելված</w:t>
      </w:r>
      <w:r w:rsidRPr="004F02AD">
        <w:rPr>
          <w:rFonts w:ascii="GHEA Grapalat" w:hAnsi="GHEA Grapalat" w:cs="Sylfaen"/>
          <w:sz w:val="20"/>
          <w:lang w:val="af-ZA"/>
        </w:rPr>
        <w:t xml:space="preserve"> N 2-</w:t>
      </w:r>
      <w:r w:rsidRPr="004F02AD">
        <w:rPr>
          <w:rFonts w:ascii="GHEA Grapalat" w:hAnsi="GHEA Grapalat" w:cs="Sylfaen"/>
          <w:sz w:val="20"/>
          <w:lang w:val="hy-AM"/>
        </w:rPr>
        <w:t>ի</w:t>
      </w:r>
      <w:r w:rsidRPr="004F02AD">
        <w:rPr>
          <w:rFonts w:ascii="GHEA Grapalat" w:hAnsi="GHEA Grapalat" w:cs="Sylfaen"/>
          <w:sz w:val="20"/>
          <w:lang w:val="af-ZA"/>
        </w:rPr>
        <w:t xml:space="preserve">: Գնային առաջարկը </w:t>
      </w:r>
      <w:r w:rsidRPr="004F02AD">
        <w:rPr>
          <w:rFonts w:ascii="GHEA Grapalat" w:hAnsi="GHEA Grapalat" w:cs="Sylfaen"/>
          <w:sz w:val="20"/>
          <w:lang w:val="hy-AM"/>
        </w:rPr>
        <w:t>ներկայացվում</w:t>
      </w:r>
      <w:r w:rsidRPr="004F02AD">
        <w:rPr>
          <w:rFonts w:ascii="GHEA Grapalat" w:hAnsi="GHEA Grapalat" w:cs="Sylfaen"/>
          <w:sz w:val="20"/>
          <w:lang w:val="af-ZA"/>
        </w:rPr>
        <w:t xml:space="preserve"> </w:t>
      </w:r>
      <w:r w:rsidRPr="004F02AD">
        <w:rPr>
          <w:rFonts w:ascii="GHEA Grapalat" w:hAnsi="GHEA Grapalat" w:cs="Sylfaen"/>
          <w:sz w:val="20"/>
          <w:lang w:val="hy-AM"/>
        </w:rPr>
        <w:t>է</w:t>
      </w:r>
      <w:r w:rsidRPr="004F02AD">
        <w:rPr>
          <w:rFonts w:ascii="GHEA Grapalat" w:hAnsi="GHEA Grapalat" w:cs="Sylfaen"/>
          <w:sz w:val="20"/>
          <w:lang w:val="af-ZA"/>
        </w:rPr>
        <w:t xml:space="preserve"> </w:t>
      </w:r>
      <w:r w:rsidRPr="004F02AD">
        <w:rPr>
          <w:rFonts w:ascii="GHEA Grapalat" w:hAnsi="GHEA Grapalat" w:cs="Sylfaen"/>
          <w:sz w:val="20"/>
          <w:lang w:val="hy-AM"/>
        </w:rPr>
        <w:t>արժեք (ինքնարժեքի և կանխատեսվող շահույթի հանրագումարը) և</w:t>
      </w:r>
      <w:r w:rsidRPr="004F02AD">
        <w:rPr>
          <w:rFonts w:ascii="GHEA Grapalat" w:hAnsi="GHEA Grapalat" w:cs="Sylfaen"/>
          <w:sz w:val="20"/>
          <w:lang w:val="af-ZA"/>
        </w:rPr>
        <w:t xml:space="preserve"> </w:t>
      </w:r>
      <w:r w:rsidRPr="004F02AD">
        <w:rPr>
          <w:rFonts w:ascii="GHEA Grapalat" w:hAnsi="GHEA Grapalat" w:cs="Sylfaen"/>
          <w:sz w:val="20"/>
          <w:lang w:val="hy-AM"/>
        </w:rPr>
        <w:t>ավելացված</w:t>
      </w:r>
      <w:r w:rsidRPr="004F02AD">
        <w:rPr>
          <w:rFonts w:ascii="GHEA Grapalat" w:hAnsi="GHEA Grapalat" w:cs="Sylfaen"/>
          <w:sz w:val="20"/>
          <w:lang w:val="af-ZA"/>
        </w:rPr>
        <w:t xml:space="preserve"> </w:t>
      </w:r>
      <w:r w:rsidRPr="004F02AD">
        <w:rPr>
          <w:rFonts w:ascii="GHEA Grapalat" w:hAnsi="GHEA Grapalat" w:cs="Sylfaen"/>
          <w:sz w:val="20"/>
          <w:lang w:val="hy-AM"/>
        </w:rPr>
        <w:t>արժեքի</w:t>
      </w:r>
      <w:r w:rsidRPr="004F02AD">
        <w:rPr>
          <w:rFonts w:ascii="GHEA Grapalat" w:hAnsi="GHEA Grapalat" w:cs="Sylfaen"/>
          <w:sz w:val="20"/>
          <w:lang w:val="af-ZA"/>
        </w:rPr>
        <w:t xml:space="preserve"> </w:t>
      </w:r>
      <w:r w:rsidRPr="004F02AD">
        <w:rPr>
          <w:rFonts w:ascii="GHEA Grapalat" w:hAnsi="GHEA Grapalat" w:cs="Sylfaen"/>
          <w:sz w:val="20"/>
          <w:lang w:val="hy-AM"/>
        </w:rPr>
        <w:t>հարկ</w:t>
      </w:r>
      <w:r w:rsidRPr="004F02AD" w:rsidDel="001A1F55">
        <w:rPr>
          <w:rFonts w:ascii="GHEA Grapalat" w:hAnsi="GHEA Grapalat" w:cs="Sylfaen"/>
          <w:sz w:val="20"/>
          <w:lang w:val="af-ZA"/>
        </w:rPr>
        <w:t xml:space="preserve"> </w:t>
      </w:r>
      <w:r w:rsidRPr="004F02AD">
        <w:rPr>
          <w:rFonts w:ascii="GHEA Grapalat" w:hAnsi="GHEA Grapalat" w:cs="Sylfaen"/>
          <w:sz w:val="20"/>
          <w:lang w:val="hy-AM"/>
        </w:rPr>
        <w:t>ընդհանրական</w:t>
      </w:r>
      <w:r w:rsidRPr="004F02AD">
        <w:rPr>
          <w:rFonts w:ascii="GHEA Grapalat" w:hAnsi="GHEA Grapalat" w:cs="Sylfaen"/>
          <w:sz w:val="20"/>
          <w:lang w:val="af-ZA"/>
        </w:rPr>
        <w:t xml:space="preserve"> </w:t>
      </w:r>
      <w:r w:rsidRPr="004F02AD">
        <w:rPr>
          <w:rFonts w:ascii="GHEA Grapalat" w:hAnsi="GHEA Grapalat" w:cs="Sylfaen"/>
          <w:sz w:val="20"/>
          <w:lang w:val="hy-AM"/>
        </w:rPr>
        <w:t>բաղադրիչներից</w:t>
      </w:r>
      <w:r w:rsidRPr="004F02AD">
        <w:rPr>
          <w:rFonts w:ascii="GHEA Grapalat" w:hAnsi="GHEA Grapalat" w:cs="Sylfaen"/>
          <w:sz w:val="20"/>
          <w:lang w:val="af-ZA"/>
        </w:rPr>
        <w:t xml:space="preserve"> </w:t>
      </w:r>
      <w:r w:rsidRPr="004F02AD">
        <w:rPr>
          <w:rFonts w:ascii="GHEA Grapalat" w:hAnsi="GHEA Grapalat" w:cs="Sylfaen"/>
          <w:sz w:val="20"/>
          <w:lang w:val="hy-AM"/>
        </w:rPr>
        <w:t>բաղկացած</w:t>
      </w:r>
      <w:r w:rsidRPr="004F02AD">
        <w:rPr>
          <w:rFonts w:ascii="GHEA Grapalat" w:hAnsi="GHEA Grapalat" w:cs="Sylfaen"/>
          <w:sz w:val="20"/>
          <w:lang w:val="af-ZA"/>
        </w:rPr>
        <w:t xml:space="preserve"> </w:t>
      </w:r>
      <w:r w:rsidRPr="004F02AD">
        <w:rPr>
          <w:rFonts w:ascii="GHEA Grapalat" w:hAnsi="GHEA Grapalat" w:cs="Sylfaen"/>
          <w:sz w:val="20"/>
          <w:lang w:val="hy-AM"/>
        </w:rPr>
        <w:t>հաշվարկի</w:t>
      </w:r>
      <w:r w:rsidRPr="004F02AD">
        <w:rPr>
          <w:rFonts w:ascii="GHEA Grapalat" w:hAnsi="GHEA Grapalat" w:cs="Sylfaen"/>
          <w:sz w:val="20"/>
          <w:lang w:val="af-ZA"/>
        </w:rPr>
        <w:t xml:space="preserve"> </w:t>
      </w:r>
      <w:r w:rsidRPr="004F02AD">
        <w:rPr>
          <w:rFonts w:ascii="GHEA Grapalat" w:hAnsi="GHEA Grapalat" w:cs="Sylfaen"/>
          <w:sz w:val="20"/>
          <w:lang w:val="hy-AM"/>
        </w:rPr>
        <w:t>ձևով։</w:t>
      </w:r>
      <w:r w:rsidRPr="004F02AD">
        <w:rPr>
          <w:rFonts w:ascii="GHEA Grapalat" w:hAnsi="GHEA Grapalat" w:cs="Sylfaen"/>
          <w:sz w:val="20"/>
          <w:lang w:val="af-ZA"/>
        </w:rPr>
        <w:t xml:space="preserve"> </w:t>
      </w:r>
      <w:r w:rsidRPr="004F02AD">
        <w:rPr>
          <w:rFonts w:ascii="GHEA Grapalat" w:hAnsi="GHEA Grapalat" w:cs="Sylfaen"/>
          <w:sz w:val="20"/>
        </w:rPr>
        <w:t>Ա</w:t>
      </w:r>
      <w:r w:rsidRPr="004F02AD">
        <w:rPr>
          <w:rFonts w:ascii="GHEA Grapalat" w:hAnsi="GHEA Grapalat" w:cs="Sylfaen"/>
          <w:sz w:val="20"/>
          <w:lang w:val="hy-AM"/>
        </w:rPr>
        <w:t>րժեքի</w:t>
      </w:r>
      <w:r w:rsidRPr="004F02AD">
        <w:rPr>
          <w:rFonts w:ascii="GHEA Grapalat" w:hAnsi="GHEA Grapalat" w:cs="Sylfaen"/>
          <w:sz w:val="20"/>
          <w:lang w:val="af-ZA"/>
        </w:rPr>
        <w:t xml:space="preserve"> </w:t>
      </w:r>
      <w:r w:rsidRPr="004F02AD">
        <w:rPr>
          <w:rFonts w:ascii="GHEA Grapalat" w:hAnsi="GHEA Grapalat" w:cs="Sylfaen"/>
          <w:sz w:val="20"/>
          <w:lang w:val="ru-RU"/>
        </w:rPr>
        <w:t>բաղադրիչների</w:t>
      </w:r>
      <w:r w:rsidRPr="004F02AD">
        <w:rPr>
          <w:rFonts w:ascii="GHEA Grapalat" w:hAnsi="GHEA Grapalat" w:cs="Sylfaen"/>
          <w:sz w:val="20"/>
          <w:lang w:val="af-ZA"/>
        </w:rPr>
        <w:t xml:space="preserve"> </w:t>
      </w:r>
      <w:r w:rsidRPr="004F02AD">
        <w:rPr>
          <w:rFonts w:ascii="GHEA Grapalat" w:hAnsi="GHEA Grapalat" w:cs="Sylfaen"/>
          <w:sz w:val="20"/>
          <w:lang w:val="ru-RU"/>
        </w:rPr>
        <w:t>հաշվարկ</w:t>
      </w:r>
      <w:r w:rsidRPr="004F02AD">
        <w:rPr>
          <w:rFonts w:ascii="GHEA Grapalat" w:hAnsi="GHEA Grapalat" w:cs="Sylfaen"/>
          <w:sz w:val="20"/>
          <w:lang w:val="af-ZA"/>
        </w:rPr>
        <w:t xml:space="preserve">` </w:t>
      </w:r>
      <w:r w:rsidRPr="004F02AD">
        <w:rPr>
          <w:rFonts w:ascii="GHEA Grapalat" w:hAnsi="GHEA Grapalat" w:cs="Sylfaen"/>
          <w:sz w:val="20"/>
          <w:lang w:val="ru-RU"/>
        </w:rPr>
        <w:t>բացվածք</w:t>
      </w:r>
      <w:r w:rsidRPr="004F02AD">
        <w:rPr>
          <w:rFonts w:ascii="GHEA Grapalat" w:hAnsi="GHEA Grapalat" w:cs="Sylfaen"/>
          <w:sz w:val="20"/>
          <w:lang w:val="af-ZA"/>
        </w:rPr>
        <w:t xml:space="preserve"> </w:t>
      </w:r>
      <w:r w:rsidRPr="004F02AD">
        <w:rPr>
          <w:rFonts w:ascii="GHEA Grapalat" w:hAnsi="GHEA Grapalat" w:cs="Sylfaen"/>
          <w:sz w:val="20"/>
          <w:lang w:val="ru-RU"/>
        </w:rPr>
        <w:t>կամ</w:t>
      </w:r>
      <w:r w:rsidRPr="004F02AD">
        <w:rPr>
          <w:rFonts w:ascii="GHEA Grapalat" w:hAnsi="GHEA Grapalat" w:cs="Sylfaen"/>
          <w:sz w:val="20"/>
          <w:lang w:val="af-ZA"/>
        </w:rPr>
        <w:t xml:space="preserve"> </w:t>
      </w:r>
      <w:r w:rsidRPr="004F02AD">
        <w:rPr>
          <w:rFonts w:ascii="GHEA Grapalat" w:hAnsi="GHEA Grapalat" w:cs="Sylfaen"/>
          <w:sz w:val="20"/>
          <w:lang w:val="ru-RU"/>
        </w:rPr>
        <w:t>այլ</w:t>
      </w:r>
      <w:r w:rsidRPr="004F02AD">
        <w:rPr>
          <w:rFonts w:ascii="GHEA Grapalat" w:hAnsi="GHEA Grapalat" w:cs="Sylfaen"/>
          <w:sz w:val="20"/>
          <w:lang w:val="af-ZA"/>
        </w:rPr>
        <w:t xml:space="preserve"> </w:t>
      </w:r>
      <w:r w:rsidRPr="004F02AD">
        <w:rPr>
          <w:rFonts w:ascii="GHEA Grapalat" w:hAnsi="GHEA Grapalat" w:cs="Sylfaen"/>
          <w:sz w:val="20"/>
          <w:lang w:val="ru-RU"/>
        </w:rPr>
        <w:t>մանրամասներ</w:t>
      </w:r>
      <w:r w:rsidRPr="004F02AD">
        <w:rPr>
          <w:rFonts w:ascii="GHEA Grapalat" w:hAnsi="GHEA Grapalat" w:cs="Sylfaen"/>
          <w:sz w:val="20"/>
          <w:lang w:val="af-ZA"/>
        </w:rPr>
        <w:t xml:space="preserve"> </w:t>
      </w:r>
      <w:r w:rsidRPr="004F02AD">
        <w:rPr>
          <w:rFonts w:ascii="GHEA Grapalat" w:hAnsi="GHEA Grapalat" w:cs="Sylfaen"/>
          <w:sz w:val="20"/>
          <w:lang w:val="ru-RU"/>
        </w:rPr>
        <w:t>չեն</w:t>
      </w:r>
      <w:r w:rsidRPr="004F02AD">
        <w:rPr>
          <w:rFonts w:ascii="GHEA Grapalat" w:hAnsi="GHEA Grapalat" w:cs="Sylfaen"/>
          <w:sz w:val="20"/>
          <w:lang w:val="af-ZA"/>
        </w:rPr>
        <w:t xml:space="preserve"> </w:t>
      </w:r>
      <w:r w:rsidRPr="004F02AD">
        <w:rPr>
          <w:rFonts w:ascii="GHEA Grapalat" w:hAnsi="GHEA Grapalat" w:cs="Sylfaen"/>
          <w:sz w:val="20"/>
          <w:lang w:val="ru-RU"/>
        </w:rPr>
        <w:t>պահանջվում</w:t>
      </w:r>
      <w:r w:rsidRPr="004F02AD">
        <w:rPr>
          <w:rFonts w:ascii="GHEA Grapalat" w:hAnsi="GHEA Grapalat" w:cs="Sylfaen"/>
          <w:sz w:val="20"/>
          <w:lang w:val="af-ZA"/>
        </w:rPr>
        <w:t xml:space="preserve"> </w:t>
      </w:r>
      <w:r w:rsidRPr="004F02AD">
        <w:rPr>
          <w:rFonts w:ascii="GHEA Grapalat" w:hAnsi="GHEA Grapalat" w:cs="Sylfaen"/>
          <w:sz w:val="20"/>
          <w:lang w:val="ru-RU"/>
        </w:rPr>
        <w:t>և</w:t>
      </w:r>
      <w:r w:rsidRPr="004F02AD">
        <w:rPr>
          <w:rFonts w:ascii="GHEA Grapalat" w:hAnsi="GHEA Grapalat" w:cs="Sylfaen"/>
          <w:sz w:val="20"/>
          <w:lang w:val="af-ZA"/>
        </w:rPr>
        <w:t xml:space="preserve"> </w:t>
      </w:r>
      <w:r w:rsidRPr="004F02AD">
        <w:rPr>
          <w:rFonts w:ascii="GHEA Grapalat" w:hAnsi="GHEA Grapalat" w:cs="Sylfaen"/>
          <w:sz w:val="20"/>
          <w:lang w:val="ru-RU"/>
        </w:rPr>
        <w:t>ներկայացվում</w:t>
      </w:r>
      <w:r w:rsidRPr="004F02AD">
        <w:rPr>
          <w:rFonts w:ascii="GHEA Grapalat" w:hAnsi="GHEA Grapalat" w:cs="Sylfaen"/>
          <w:sz w:val="20"/>
          <w:lang w:val="af-ZA"/>
        </w:rPr>
        <w:t>:</w:t>
      </w:r>
    </w:p>
    <w:p w14:paraId="4BDF5FB2" w14:textId="516C2E57" w:rsidR="004B15DA" w:rsidRPr="00F566BF" w:rsidRDefault="004B15DA" w:rsidP="004B15DA">
      <w:pPr>
        <w:ind w:firstLine="567"/>
        <w:jc w:val="both"/>
        <w:rPr>
          <w:rFonts w:ascii="GHEA Grapalat" w:hAnsi="GHEA Grapalat" w:cs="Sylfaen"/>
          <w:sz w:val="20"/>
          <w:lang w:val="af-ZA"/>
        </w:rPr>
      </w:pPr>
      <w:r w:rsidRPr="004F02AD">
        <w:rPr>
          <w:rFonts w:ascii="GHEA Grapalat" w:hAnsi="GHEA Grapalat" w:cs="Sylfaen"/>
          <w:sz w:val="20"/>
          <w:lang w:val="hy-AM"/>
        </w:rPr>
        <w:t>2.</w:t>
      </w:r>
      <w:r w:rsidR="00B53C13">
        <w:rPr>
          <w:rFonts w:ascii="GHEA Grapalat" w:hAnsi="GHEA Grapalat" w:cs="Sylfaen"/>
          <w:sz w:val="20"/>
          <w:lang w:val="hy-AM"/>
        </w:rPr>
        <w:t>7</w:t>
      </w:r>
      <w:r w:rsidRPr="004F02AD">
        <w:rPr>
          <w:rFonts w:ascii="GHEA Grapalat" w:hAnsi="GHEA Grapalat" w:cs="Sylfaen"/>
          <w:sz w:val="20"/>
          <w:lang w:val="af-ZA"/>
        </w:rPr>
        <w:t xml:space="preserve"> Սույն </w:t>
      </w:r>
      <w:r w:rsidRPr="004F02AD">
        <w:rPr>
          <w:rFonts w:ascii="GHEA Grapalat" w:hAnsi="GHEA Grapalat" w:cs="Sylfaen"/>
          <w:sz w:val="20"/>
          <w:lang w:val="ru-RU"/>
        </w:rPr>
        <w:t>հրավերով</w:t>
      </w:r>
      <w:r w:rsidRPr="004F02AD">
        <w:rPr>
          <w:rFonts w:ascii="GHEA Grapalat" w:hAnsi="GHEA Grapalat" w:cs="Sylfaen"/>
          <w:sz w:val="20"/>
          <w:lang w:val="es-ES"/>
        </w:rPr>
        <w:t xml:space="preserve"> </w:t>
      </w:r>
      <w:r w:rsidRPr="00F566BF">
        <w:rPr>
          <w:rFonts w:ascii="GHEA Grapalat" w:hAnsi="GHEA Grapalat" w:cs="Sylfaen"/>
          <w:sz w:val="20"/>
          <w:lang w:val="ru-RU"/>
        </w:rPr>
        <w:t>նախատեսված</w:t>
      </w:r>
      <w:r w:rsidRPr="00F566BF">
        <w:rPr>
          <w:rFonts w:ascii="GHEA Grapalat" w:hAnsi="GHEA Grapalat" w:cs="Sylfaen"/>
          <w:sz w:val="20"/>
          <w:lang w:val="es-ES"/>
        </w:rPr>
        <w:t>` մ</w:t>
      </w:r>
      <w:r w:rsidRPr="00F566BF">
        <w:rPr>
          <w:rFonts w:ascii="GHEA Grapalat" w:hAnsi="GHEA Grapalat" w:cs="Sylfaen"/>
          <w:sz w:val="20"/>
          <w:lang w:val="ru-RU"/>
        </w:rPr>
        <w:t>ասնակցի</w:t>
      </w:r>
      <w:r w:rsidRPr="00F566BF">
        <w:rPr>
          <w:rFonts w:ascii="GHEA Grapalat" w:hAnsi="GHEA Grapalat" w:cs="Sylfaen"/>
          <w:sz w:val="20"/>
          <w:lang w:val="es-ES"/>
        </w:rPr>
        <w:t xml:space="preserve"> </w:t>
      </w:r>
      <w:r w:rsidRPr="00F566BF">
        <w:rPr>
          <w:rFonts w:ascii="GHEA Grapalat" w:hAnsi="GHEA Grapalat" w:cs="Sylfaen"/>
          <w:sz w:val="20"/>
          <w:lang w:val="ru-RU"/>
        </w:rPr>
        <w:t>կազմված</w:t>
      </w:r>
      <w:r w:rsidRPr="00F566BF">
        <w:rPr>
          <w:rFonts w:ascii="GHEA Grapalat" w:hAnsi="GHEA Grapalat" w:cs="Sylfaen"/>
          <w:sz w:val="20"/>
          <w:lang w:val="es-ES"/>
        </w:rPr>
        <w:t xml:space="preserve"> </w:t>
      </w:r>
      <w:r w:rsidRPr="00F566BF">
        <w:rPr>
          <w:rFonts w:ascii="GHEA Grapalat" w:hAnsi="GHEA Grapalat" w:cs="Sylfaen"/>
          <w:sz w:val="20"/>
          <w:lang w:val="ru-RU"/>
        </w:rPr>
        <w:t>փաստաթղթերը</w:t>
      </w:r>
      <w:r w:rsidRPr="00F566BF">
        <w:rPr>
          <w:rFonts w:ascii="GHEA Grapalat" w:hAnsi="GHEA Grapalat" w:cs="Sylfaen"/>
          <w:sz w:val="20"/>
          <w:lang w:val="es-ES"/>
        </w:rPr>
        <w:t xml:space="preserve"> </w:t>
      </w:r>
      <w:r w:rsidRPr="00F566BF">
        <w:rPr>
          <w:rFonts w:ascii="GHEA Grapalat" w:hAnsi="GHEA Grapalat" w:cs="Sylfaen"/>
          <w:sz w:val="20"/>
          <w:lang w:val="ru-RU"/>
        </w:rPr>
        <w:t>ստորագրում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դրանք</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ներկայացնող</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կամ</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լիազորված</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այսուհետ</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w:t>
      </w:r>
      <w:r w:rsidRPr="00F566BF">
        <w:rPr>
          <w:rFonts w:ascii="GHEA Grapalat" w:hAnsi="GHEA Grapalat" w:cs="Sylfaen"/>
          <w:sz w:val="20"/>
          <w:lang w:val="es-ES"/>
        </w:rPr>
        <w:t>)</w:t>
      </w:r>
      <w:r w:rsidRPr="00F566BF">
        <w:rPr>
          <w:rFonts w:ascii="GHEA Grapalat" w:hAnsi="GHEA Grapalat" w:cs="Sylfaen"/>
          <w:sz w:val="20"/>
          <w:lang w:val="ru-RU"/>
        </w:rPr>
        <w:t>։</w:t>
      </w:r>
      <w:r w:rsidRPr="00F566BF">
        <w:rPr>
          <w:rFonts w:ascii="GHEA Grapalat" w:hAnsi="GHEA Grapalat" w:cs="Sylfaen"/>
          <w:sz w:val="20"/>
          <w:lang w:val="es-ES"/>
        </w:rPr>
        <w:t xml:space="preserve"> </w:t>
      </w:r>
      <w:r w:rsidRPr="00F566BF">
        <w:rPr>
          <w:rFonts w:ascii="GHEA Grapalat" w:hAnsi="GHEA Grapalat" w:cs="Sylfaen"/>
          <w:sz w:val="20"/>
          <w:lang w:val="ru-RU"/>
        </w:rPr>
        <w:t>Եթե</w:t>
      </w:r>
      <w:r w:rsidRPr="00F566BF">
        <w:rPr>
          <w:rFonts w:ascii="GHEA Grapalat" w:hAnsi="GHEA Grapalat" w:cs="Sylfaen"/>
          <w:sz w:val="20"/>
          <w:lang w:val="es-ES"/>
        </w:rPr>
        <w:t xml:space="preserve"> </w:t>
      </w:r>
      <w:r w:rsidRPr="00F566BF">
        <w:rPr>
          <w:rFonts w:ascii="GHEA Grapalat" w:hAnsi="GHEA Grapalat" w:cs="Sylfaen"/>
          <w:sz w:val="20"/>
          <w:lang w:val="ru-RU"/>
        </w:rPr>
        <w:t>հայտը</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գործակալը</w:t>
      </w:r>
      <w:r w:rsidRPr="00F566BF">
        <w:rPr>
          <w:rFonts w:ascii="GHEA Grapalat" w:hAnsi="GHEA Grapalat" w:cs="Sylfaen"/>
          <w:sz w:val="20"/>
          <w:lang w:val="es-ES"/>
        </w:rPr>
        <w:t xml:space="preserve">, </w:t>
      </w:r>
      <w:r w:rsidRPr="00F566BF">
        <w:rPr>
          <w:rFonts w:ascii="GHEA Grapalat" w:hAnsi="GHEA Grapalat" w:cs="Sylfaen"/>
          <w:sz w:val="20"/>
          <w:lang w:val="ru-RU"/>
        </w:rPr>
        <w:t>ապա</w:t>
      </w:r>
      <w:r w:rsidRPr="00F566BF">
        <w:rPr>
          <w:rFonts w:ascii="GHEA Grapalat" w:hAnsi="GHEA Grapalat" w:cs="Sylfaen"/>
          <w:sz w:val="20"/>
          <w:lang w:val="es-ES"/>
        </w:rPr>
        <w:t xml:space="preserve"> </w:t>
      </w:r>
      <w:r w:rsidRPr="00F566BF">
        <w:rPr>
          <w:rFonts w:ascii="GHEA Grapalat" w:hAnsi="GHEA Grapalat" w:cs="Sylfaen"/>
          <w:sz w:val="20"/>
          <w:lang w:val="ru-RU"/>
        </w:rPr>
        <w:t>հայտով</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ներկայացվում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այդ</w:t>
      </w:r>
      <w:r w:rsidRPr="00F566BF">
        <w:rPr>
          <w:rFonts w:ascii="GHEA Grapalat" w:hAnsi="GHEA Grapalat" w:cs="Sylfaen"/>
          <w:sz w:val="20"/>
          <w:lang w:val="es-ES"/>
        </w:rPr>
        <w:t xml:space="preserve"> </w:t>
      </w:r>
      <w:r w:rsidRPr="00F566BF">
        <w:rPr>
          <w:rFonts w:ascii="GHEA Grapalat" w:hAnsi="GHEA Grapalat" w:cs="Sylfaen"/>
          <w:sz w:val="20"/>
          <w:lang w:val="ru-RU"/>
        </w:rPr>
        <w:t>լիազորությունը</w:t>
      </w:r>
      <w:r w:rsidRPr="00F566BF">
        <w:rPr>
          <w:rFonts w:ascii="GHEA Grapalat" w:hAnsi="GHEA Grapalat" w:cs="Sylfaen"/>
          <w:sz w:val="20"/>
          <w:lang w:val="es-ES"/>
        </w:rPr>
        <w:t xml:space="preserve"> </w:t>
      </w:r>
      <w:r w:rsidRPr="00F566BF">
        <w:rPr>
          <w:rFonts w:ascii="GHEA Grapalat" w:hAnsi="GHEA Grapalat" w:cs="Sylfaen"/>
          <w:sz w:val="20"/>
          <w:lang w:val="ru-RU"/>
        </w:rPr>
        <w:t>վերապահված</w:t>
      </w:r>
      <w:r w:rsidRPr="00F566BF">
        <w:rPr>
          <w:rFonts w:ascii="GHEA Grapalat" w:hAnsi="GHEA Grapalat" w:cs="Sylfaen"/>
          <w:sz w:val="20"/>
          <w:lang w:val="es-ES"/>
        </w:rPr>
        <w:t xml:space="preserve"> </w:t>
      </w:r>
      <w:r w:rsidRPr="00F566BF">
        <w:rPr>
          <w:rFonts w:ascii="GHEA Grapalat" w:hAnsi="GHEA Grapalat" w:cs="Sylfaen"/>
          <w:sz w:val="20"/>
          <w:lang w:val="ru-RU"/>
        </w:rPr>
        <w:t>լինելու</w:t>
      </w:r>
      <w:r w:rsidRPr="00F566BF">
        <w:rPr>
          <w:rFonts w:ascii="GHEA Grapalat" w:hAnsi="GHEA Grapalat" w:cs="Sylfaen"/>
          <w:sz w:val="20"/>
          <w:lang w:val="es-ES"/>
        </w:rPr>
        <w:t xml:space="preserve"> </w:t>
      </w:r>
      <w:r w:rsidRPr="00F566BF">
        <w:rPr>
          <w:rFonts w:ascii="GHEA Grapalat" w:hAnsi="GHEA Grapalat" w:cs="Sylfaen"/>
          <w:sz w:val="20"/>
          <w:lang w:val="ru-RU"/>
        </w:rPr>
        <w:t>մասին</w:t>
      </w:r>
      <w:r w:rsidRPr="00F566BF">
        <w:rPr>
          <w:rFonts w:ascii="GHEA Grapalat" w:hAnsi="GHEA Grapalat" w:cs="Sylfaen"/>
          <w:sz w:val="20"/>
          <w:lang w:val="es-ES"/>
        </w:rPr>
        <w:t xml:space="preserve"> </w:t>
      </w:r>
      <w:r w:rsidRPr="00F566BF">
        <w:rPr>
          <w:rFonts w:ascii="GHEA Grapalat" w:hAnsi="GHEA Grapalat" w:cs="Sylfaen"/>
          <w:sz w:val="20"/>
          <w:lang w:val="ru-RU"/>
        </w:rPr>
        <w:t>փաստաթուղթ։</w:t>
      </w:r>
    </w:p>
    <w:p w14:paraId="53670C46" w14:textId="6A316FAB" w:rsidR="004B15DA" w:rsidRPr="00F566BF" w:rsidRDefault="004B15DA" w:rsidP="004B15DA">
      <w:pPr>
        <w:ind w:firstLine="567"/>
        <w:jc w:val="both"/>
        <w:rPr>
          <w:rFonts w:ascii="GHEA Grapalat" w:hAnsi="GHEA Grapalat" w:cs="Sylfaen"/>
          <w:sz w:val="20"/>
          <w:lang w:val="af-ZA"/>
        </w:rPr>
      </w:pPr>
      <w:r w:rsidRPr="00F566BF">
        <w:rPr>
          <w:rFonts w:ascii="GHEA Grapalat" w:hAnsi="GHEA Grapalat" w:cs="Sylfaen"/>
          <w:sz w:val="20"/>
          <w:lang w:val="hy-AM"/>
        </w:rPr>
        <w:t>2.</w:t>
      </w:r>
      <w:r w:rsidR="00B53C13">
        <w:rPr>
          <w:rFonts w:ascii="GHEA Grapalat" w:hAnsi="GHEA Grapalat" w:cs="Sylfaen"/>
          <w:sz w:val="20"/>
          <w:lang w:val="hy-AM"/>
        </w:rPr>
        <w:t>8</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ներառվող</w:t>
      </w:r>
      <w:r w:rsidRPr="00F566BF">
        <w:rPr>
          <w:rFonts w:ascii="GHEA Grapalat" w:hAnsi="GHEA Grapalat" w:cs="Sylfaen"/>
          <w:sz w:val="20"/>
          <w:lang w:val="af-ZA"/>
        </w:rPr>
        <w:t xml:space="preserve"> </w:t>
      </w:r>
      <w:r w:rsidRPr="00F566BF">
        <w:rPr>
          <w:rFonts w:ascii="GHEA Grapalat" w:hAnsi="GHEA Grapalat" w:cs="Sylfaen"/>
          <w:sz w:val="20"/>
          <w:lang w:val="ru-RU"/>
        </w:rPr>
        <w:t>բնօրինակ</w:t>
      </w:r>
      <w:r w:rsidRPr="00F566BF">
        <w:rPr>
          <w:rFonts w:ascii="GHEA Grapalat" w:hAnsi="GHEA Grapalat" w:cs="Sylfaen"/>
          <w:sz w:val="20"/>
          <w:lang w:val="af-ZA"/>
        </w:rPr>
        <w:t xml:space="preserve"> </w:t>
      </w:r>
      <w:r w:rsidRPr="00F566BF">
        <w:rPr>
          <w:rFonts w:ascii="GHEA Grapalat" w:hAnsi="GHEA Grapalat" w:cs="Sylfaen"/>
          <w:sz w:val="20"/>
          <w:lang w:val="ru-RU"/>
        </w:rPr>
        <w:t>փաստաթղթերի</w:t>
      </w:r>
      <w:r w:rsidRPr="00F566BF">
        <w:rPr>
          <w:rFonts w:ascii="GHEA Grapalat" w:hAnsi="GHEA Grapalat" w:cs="Sylfaen"/>
          <w:sz w:val="20"/>
          <w:lang w:val="af-ZA"/>
        </w:rPr>
        <w:t xml:space="preserve"> </w:t>
      </w:r>
      <w:r w:rsidRPr="00F566BF">
        <w:rPr>
          <w:rFonts w:ascii="GHEA Grapalat" w:hAnsi="GHEA Grapalat" w:cs="Sylfaen"/>
          <w:sz w:val="20"/>
          <w:lang w:val="ru-RU"/>
        </w:rPr>
        <w:t>փոխարեն</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դրանց</w:t>
      </w:r>
      <w:r w:rsidRPr="00F566BF">
        <w:rPr>
          <w:rFonts w:ascii="GHEA Grapalat" w:hAnsi="GHEA Grapalat" w:cs="Sylfaen"/>
          <w:sz w:val="20"/>
          <w:lang w:val="af-ZA"/>
        </w:rPr>
        <w:t xml:space="preserve"> </w:t>
      </w:r>
      <w:r w:rsidRPr="00F566BF">
        <w:rPr>
          <w:rFonts w:ascii="GHEA Grapalat" w:hAnsi="GHEA Grapalat" w:cs="Sylfaen"/>
          <w:sz w:val="20"/>
          <w:lang w:val="ru-RU"/>
        </w:rPr>
        <w:t>նոտարական</w:t>
      </w:r>
      <w:r w:rsidRPr="00F566BF">
        <w:rPr>
          <w:rFonts w:ascii="GHEA Grapalat" w:hAnsi="GHEA Grapalat" w:cs="Sylfaen"/>
          <w:sz w:val="20"/>
          <w:lang w:val="af-ZA"/>
        </w:rPr>
        <w:t xml:space="preserve"> </w:t>
      </w:r>
      <w:r w:rsidRPr="00F566BF">
        <w:rPr>
          <w:rFonts w:ascii="GHEA Grapalat" w:hAnsi="GHEA Grapalat" w:cs="Sylfaen"/>
          <w:sz w:val="20"/>
          <w:lang w:val="ru-RU"/>
        </w:rPr>
        <w:t>կարգով</w:t>
      </w:r>
      <w:r w:rsidRPr="00F566BF">
        <w:rPr>
          <w:rFonts w:ascii="GHEA Grapalat" w:hAnsi="GHEA Grapalat" w:cs="Sylfaen"/>
          <w:sz w:val="20"/>
          <w:lang w:val="af-ZA"/>
        </w:rPr>
        <w:t xml:space="preserve"> </w:t>
      </w:r>
      <w:r w:rsidRPr="00F566BF">
        <w:rPr>
          <w:rFonts w:ascii="GHEA Grapalat" w:hAnsi="GHEA Grapalat" w:cs="Sylfaen"/>
          <w:sz w:val="20"/>
          <w:lang w:val="ru-RU"/>
        </w:rPr>
        <w:t>վավերացված</w:t>
      </w:r>
      <w:r w:rsidRPr="00F566BF">
        <w:rPr>
          <w:rFonts w:ascii="GHEA Grapalat" w:hAnsi="GHEA Grapalat" w:cs="Sylfaen"/>
          <w:sz w:val="20"/>
          <w:lang w:val="af-ZA"/>
        </w:rPr>
        <w:t xml:space="preserve"> </w:t>
      </w:r>
      <w:r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proofErr w:type="gram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01C8E81C"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B83A57" w:rsidRPr="00B83A57">
        <w:rPr>
          <w:rFonts w:ascii="GHEA Grapalat" w:hAnsi="GHEA Grapalat" w:cs="Sylfaen"/>
          <w:b/>
          <w:lang w:val="es-ES"/>
        </w:rPr>
        <w:t xml:space="preserve"> </w:t>
      </w:r>
      <w:r w:rsidR="00516221">
        <w:rPr>
          <w:rFonts w:ascii="GHEA Grapalat" w:hAnsi="GHEA Grapalat" w:cs="Sylfaen"/>
          <w:b/>
          <w:lang w:val="es-ES"/>
        </w:rPr>
        <w:t>ԵՔ-ԲՄԽԾՁԲ-25/38</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77777777" w:rsidR="00B2572B" w:rsidRPr="00F566BF" w:rsidRDefault="00B2572B" w:rsidP="00EF3662">
      <w:pPr>
        <w:pStyle w:val="BodyTextIndent3"/>
        <w:spacing w:line="240" w:lineRule="auto"/>
        <w:jc w:val="right"/>
        <w:rPr>
          <w:rFonts w:ascii="GHEA Grapalat" w:hAnsi="GHEA Grapalat" w:cs="Arial"/>
          <w:b/>
          <w:lang w:val="es-ES"/>
        </w:rPr>
      </w:pPr>
      <w:proofErr w:type="spellStart"/>
      <w:r w:rsidRPr="00F566BF">
        <w:rPr>
          <w:rFonts w:ascii="GHEA Grapalat" w:hAnsi="GHEA Grapalat" w:cs="Sylfaen"/>
          <w:b/>
          <w:lang w:val="es-ES"/>
        </w:rPr>
        <w:t>բաց</w:t>
      </w:r>
      <w:proofErr w:type="spellEnd"/>
      <w:r w:rsidRPr="00F566BF">
        <w:rPr>
          <w:rFonts w:ascii="GHEA Grapalat" w:hAnsi="GHEA Grapalat" w:cs="Arial"/>
          <w:b/>
          <w:lang w:val="es-ES"/>
        </w:rPr>
        <w:t xml:space="preserve"> </w:t>
      </w:r>
      <w:proofErr w:type="spellStart"/>
      <w:r w:rsidRPr="00F566BF">
        <w:rPr>
          <w:rFonts w:ascii="GHEA Grapalat" w:hAnsi="GHEA Grapalat" w:cs="Sylfaen"/>
          <w:b/>
          <w:lang w:val="es-ES"/>
        </w:rPr>
        <w:t>մրցույթի</w:t>
      </w:r>
      <w:proofErr w:type="spellEnd"/>
      <w:r w:rsidRPr="00F566BF">
        <w:rPr>
          <w:rFonts w:ascii="GHEA Grapalat" w:hAnsi="GHEA Grapalat" w:cs="Arial"/>
          <w:b/>
          <w:lang w:val="es-ES"/>
        </w:rPr>
        <w:t xml:space="preserve"> </w:t>
      </w:r>
      <w:proofErr w:type="spellStart"/>
      <w:r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5575768C" w14:textId="77777777" w:rsidR="001A74BE" w:rsidRPr="00F566BF" w:rsidRDefault="001A74BE" w:rsidP="001A74BE">
      <w:pPr>
        <w:jc w:val="center"/>
        <w:rPr>
          <w:rFonts w:ascii="GHEA Grapalat" w:hAnsi="GHEA Grapalat" w:cs="Arial"/>
          <w:b/>
          <w:lang w:val="es-ES"/>
        </w:rPr>
      </w:pPr>
      <w:r w:rsidRPr="00F566BF">
        <w:rPr>
          <w:rFonts w:ascii="GHEA Grapalat" w:hAnsi="GHEA Grapalat" w:cs="Sylfaen"/>
          <w:b/>
          <w:lang w:val="es-ES"/>
        </w:rPr>
        <w:t>ԴԻՄՈՒՄՀԱՅՏԱՐԱՐՈՒԹՅՈՒՆ*</w:t>
      </w:r>
    </w:p>
    <w:p w14:paraId="1651CC07" w14:textId="77777777" w:rsidR="001A74BE" w:rsidRPr="00F566BF" w:rsidRDefault="001A74BE" w:rsidP="001A74BE">
      <w:pPr>
        <w:pStyle w:val="Heading6"/>
        <w:jc w:val="center"/>
        <w:rPr>
          <w:rFonts w:ascii="GHEA Grapalat" w:hAnsi="GHEA Grapalat" w:cs="Arial"/>
          <w:color w:val="auto"/>
          <w:sz w:val="24"/>
          <w:szCs w:val="24"/>
          <w:lang w:val="es-ES"/>
        </w:rPr>
      </w:pPr>
      <w:proofErr w:type="spellStart"/>
      <w:r w:rsidRPr="00F566BF">
        <w:rPr>
          <w:rFonts w:ascii="GHEA Grapalat" w:hAnsi="GHEA Grapalat" w:cs="Sylfaen"/>
          <w:color w:val="auto"/>
          <w:sz w:val="24"/>
          <w:szCs w:val="24"/>
          <w:lang w:val="es-ES"/>
        </w:rPr>
        <w:t>բաց</w:t>
      </w:r>
      <w:proofErr w:type="spellEnd"/>
      <w:r w:rsidRPr="00F566BF">
        <w:rPr>
          <w:rFonts w:ascii="GHEA Grapalat" w:hAnsi="GHEA Grapalat" w:cs="Sylfaen"/>
          <w:color w:val="auto"/>
          <w:sz w:val="24"/>
          <w:szCs w:val="24"/>
          <w:lang w:val="es-ES"/>
        </w:rPr>
        <w:t xml:space="preserve"> մրցույթին մասնակցելու</w:t>
      </w:r>
      <w:r w:rsidRPr="00F566BF">
        <w:rPr>
          <w:rFonts w:ascii="GHEA Grapalat" w:hAnsi="GHEA Grapalat" w:cs="Arial"/>
          <w:color w:val="auto"/>
          <w:sz w:val="24"/>
          <w:szCs w:val="24"/>
          <w:lang w:val="es-ES"/>
        </w:rPr>
        <w:t xml:space="preserve">  </w:t>
      </w:r>
    </w:p>
    <w:p w14:paraId="5B0CE2FC" w14:textId="77777777" w:rsidR="001A74BE" w:rsidRPr="00F566BF" w:rsidRDefault="001A74BE" w:rsidP="001A74BE">
      <w:pPr>
        <w:rPr>
          <w:lang w:val="es-ES" w:eastAsia="ru-RU"/>
        </w:rPr>
      </w:pPr>
    </w:p>
    <w:p w14:paraId="186CD177" w14:textId="77777777" w:rsidR="001A74BE" w:rsidRPr="00F566BF" w:rsidRDefault="001A74BE" w:rsidP="001A74BE">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21AC75A2" w14:textId="77777777" w:rsidR="001A74BE" w:rsidRPr="00F566BF" w:rsidRDefault="001A74BE" w:rsidP="001A74BE">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7029928D" w14:textId="46977099" w:rsidR="001A74BE" w:rsidRPr="00F566BF" w:rsidRDefault="001A74BE" w:rsidP="001A74BE">
      <w:pPr>
        <w:jc w:val="both"/>
        <w:rPr>
          <w:rFonts w:ascii="GHEA Grapalat" w:hAnsi="GHEA Grapalat"/>
          <w:sz w:val="22"/>
          <w:szCs w:val="22"/>
          <w:u w:val="single"/>
          <w:lang w:val="es-ES"/>
        </w:rPr>
      </w:pPr>
      <w:r>
        <w:rPr>
          <w:rFonts w:ascii="GHEA Grapalat" w:hAnsi="GHEA Grapalat"/>
          <w:sz w:val="22"/>
          <w:szCs w:val="22"/>
          <w:lang w:val="hy-AM"/>
        </w:rPr>
        <w:t>Երևանի քաղաքապետարան</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af-ZA"/>
        </w:rPr>
        <w:t>«</w:t>
      </w:r>
      <w:r w:rsidR="00516221">
        <w:rPr>
          <w:rFonts w:ascii="GHEA Grapalat" w:hAnsi="GHEA Grapalat" w:cs="Sylfaen"/>
          <w:b/>
          <w:lang w:val="es-ES"/>
        </w:rPr>
        <w:t>ԵՔ-ԲՄԽԾՁԲ-25/38</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05E82F1A" w14:textId="77777777" w:rsidR="001A74BE" w:rsidRPr="00F566BF" w:rsidRDefault="001A74BE" w:rsidP="001A74BE">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պատվիրատուի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7639FEF" w14:textId="77777777" w:rsidR="001A74BE" w:rsidRPr="00F566BF" w:rsidRDefault="001A74BE" w:rsidP="001A74BE">
      <w:pPr>
        <w:jc w:val="both"/>
        <w:rPr>
          <w:rFonts w:ascii="GHEA Grapalat" w:hAnsi="GHEA Grapalat" w:cs="Sylfaen"/>
          <w:sz w:val="20"/>
          <w:szCs w:val="20"/>
          <w:lang w:val="es-ES"/>
        </w:rPr>
      </w:pPr>
      <w:proofErr w:type="spellStart"/>
      <w:r w:rsidRPr="00F566BF">
        <w:rPr>
          <w:rFonts w:ascii="GHEA Grapalat" w:hAnsi="GHEA Grapalat" w:cs="Sylfaen"/>
          <w:sz w:val="20"/>
          <w:szCs w:val="20"/>
          <w:lang w:val="es-ES"/>
        </w:rPr>
        <w:t>բաց</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մրցույթի</w:t>
      </w:r>
      <w:proofErr w:type="spellEnd"/>
      <w:r w:rsidRPr="00F566BF">
        <w:rPr>
          <w:rFonts w:ascii="GHEA Grapalat" w:hAnsi="GHEA Grapalat" w:cs="Arial"/>
          <w:sz w:val="16"/>
          <w:szCs w:val="16"/>
          <w:lang w:val="es-ES"/>
        </w:rPr>
        <w:t xml:space="preserve"> </w:t>
      </w:r>
      <w:r w:rsidRPr="00F566BF">
        <w:rPr>
          <w:rFonts w:ascii="GHEA Grapalat" w:hAnsi="GHEA Grapalat"/>
          <w:u w:val="single"/>
          <w:lang w:val="es-ES"/>
        </w:rPr>
        <w:tab/>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չափաբաժնին</w:t>
      </w:r>
      <w:proofErr w:type="spellEnd"/>
      <w:r w:rsidRPr="00F566BF">
        <w:rPr>
          <w:rFonts w:ascii="GHEA Grapalat" w:hAnsi="GHEA Grapalat" w:cs="Arial"/>
          <w:sz w:val="20"/>
          <w:szCs w:val="20"/>
          <w:lang w:val="es-ES"/>
        </w:rPr>
        <w:t xml:space="preserve">  (</w:t>
      </w:r>
      <w:proofErr w:type="spellStart"/>
      <w:proofErr w:type="gramEnd"/>
      <w:r w:rsidRPr="00F566BF">
        <w:rPr>
          <w:rFonts w:ascii="GHEA Grapalat" w:hAnsi="GHEA Grapalat" w:cs="Sylfaen"/>
          <w:sz w:val="20"/>
          <w:szCs w:val="20"/>
          <w:lang w:val="es-ES"/>
        </w:rPr>
        <w:t>չափաբաժիններին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հրավերի</w:t>
      </w:r>
      <w:proofErr w:type="spellEnd"/>
      <w:r w:rsidRPr="00F566BF">
        <w:rPr>
          <w:rFonts w:ascii="GHEA Grapalat" w:hAnsi="GHEA Grapalat" w:cs="Sylfaen"/>
          <w:sz w:val="20"/>
          <w:szCs w:val="20"/>
          <w:lang w:val="es-ES"/>
        </w:rPr>
        <w:t xml:space="preserve"> </w:t>
      </w:r>
    </w:p>
    <w:p w14:paraId="03FB631A" w14:textId="77777777" w:rsidR="001A74BE" w:rsidRPr="00F566BF" w:rsidRDefault="001A74BE" w:rsidP="001A74BE">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5E1596AA" w14:textId="77777777" w:rsidR="001A74BE" w:rsidRPr="00F566BF" w:rsidRDefault="001A74BE" w:rsidP="001A74BE">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7D41D6C3" w14:textId="77777777" w:rsidR="001A74BE" w:rsidRPr="00F566BF" w:rsidRDefault="001A74BE" w:rsidP="001A74BE">
      <w:pPr>
        <w:jc w:val="both"/>
        <w:rPr>
          <w:rFonts w:ascii="GHEA Grapalat" w:hAnsi="GHEA Grapalat"/>
          <w:sz w:val="12"/>
          <w:szCs w:val="12"/>
          <w:u w:val="single"/>
          <w:lang w:val="es-ES"/>
        </w:rPr>
      </w:pPr>
    </w:p>
    <w:p w14:paraId="61D90354" w14:textId="77777777" w:rsidR="001A74BE" w:rsidRPr="00F566BF" w:rsidRDefault="001A74BE" w:rsidP="001A74BE">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5D619D88" w14:textId="77777777" w:rsidR="001A74BE" w:rsidRPr="00F566BF" w:rsidRDefault="001A74BE" w:rsidP="001A74BE">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04E55974" w14:textId="77777777" w:rsidR="001A74BE" w:rsidRPr="00F566BF" w:rsidRDefault="001A74BE" w:rsidP="001A74BE">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6DA571F5" w14:textId="77777777" w:rsidR="001A74BE" w:rsidRPr="00F566BF" w:rsidRDefault="001A74BE" w:rsidP="001A74BE">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7F11B465" w14:textId="77777777" w:rsidR="001A74BE" w:rsidRPr="00F566BF" w:rsidDel="00437CDB" w:rsidRDefault="001A74BE" w:rsidP="001A74BE">
      <w:pPr>
        <w:jc w:val="both"/>
        <w:rPr>
          <w:rFonts w:ascii="GHEA Grapalat" w:hAnsi="GHEA Grapalat" w:cs="Sylfaen"/>
          <w:sz w:val="20"/>
          <w:szCs w:val="20"/>
          <w:lang w:val="es-ES"/>
        </w:rPr>
      </w:pPr>
    </w:p>
    <w:p w14:paraId="65427236" w14:textId="77777777" w:rsidR="001A74BE" w:rsidRPr="00F566BF" w:rsidRDefault="001A74BE" w:rsidP="001A74BE">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412474A2" w14:textId="77777777" w:rsidR="001A74BE" w:rsidRDefault="001A74BE" w:rsidP="001A74BE">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Pr>
          <w:rFonts w:ascii="GHEA Grapalat" w:hAnsi="GHEA Grapalat" w:cs="Sylfaen"/>
          <w:sz w:val="20"/>
          <w:szCs w:val="20"/>
          <w:lang w:val="es-ES"/>
        </w:rPr>
        <w:t>՝</w:t>
      </w:r>
    </w:p>
    <w:p w14:paraId="2E9B3DB9" w14:textId="77777777" w:rsidR="001A74BE" w:rsidRDefault="001A74BE" w:rsidP="001A74BE">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149BB801" w14:textId="77777777" w:rsidR="001A74BE" w:rsidRPr="00F566BF" w:rsidRDefault="001A74BE" w:rsidP="001A74BE">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Pr>
          <w:rFonts w:ascii="GHEA Grapalat" w:hAnsi="GHEA Grapalat" w:cs="Arial"/>
          <w:szCs w:val="22"/>
          <w:u w:val="single"/>
          <w:lang w:val="es-ES"/>
        </w:rPr>
        <w:t>.</w:t>
      </w:r>
    </w:p>
    <w:p w14:paraId="34EEB104" w14:textId="77777777" w:rsidR="001A74BE" w:rsidRPr="00F566BF" w:rsidRDefault="001A74BE" w:rsidP="001A74BE">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409B833" w14:textId="77777777" w:rsidR="001A74BE" w:rsidRPr="00F566BF" w:rsidRDefault="001A74BE" w:rsidP="001A74BE">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Pr>
          <w:rFonts w:ascii="GHEA Grapalat" w:hAnsi="GHEA Grapalat"/>
          <w:u w:val="single"/>
          <w:lang w:val="es-ES"/>
        </w:rPr>
        <w:t>.</w:t>
      </w:r>
    </w:p>
    <w:p w14:paraId="43EC5CE3" w14:textId="77777777" w:rsidR="001A74BE" w:rsidRPr="00F566BF" w:rsidRDefault="001A74BE" w:rsidP="001A74BE">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5DB43A91" w14:textId="77777777" w:rsidR="001A74BE" w:rsidRPr="00F566BF" w:rsidRDefault="001A74BE" w:rsidP="001A74BE">
      <w:pPr>
        <w:jc w:val="right"/>
        <w:rPr>
          <w:rFonts w:ascii="GHEA Grapalat" w:hAnsi="GHEA Grapalat"/>
          <w:sz w:val="10"/>
          <w:szCs w:val="10"/>
          <w:lang w:val="es-ES"/>
        </w:rPr>
      </w:pPr>
    </w:p>
    <w:p w14:paraId="6637BF2A" w14:textId="77777777" w:rsidR="001A74BE" w:rsidRPr="00F566BF" w:rsidRDefault="001A74BE" w:rsidP="001A74BE">
      <w:pPr>
        <w:jc w:val="right"/>
        <w:rPr>
          <w:rFonts w:ascii="GHEA Grapalat" w:hAnsi="GHEA Grapalat"/>
          <w:sz w:val="10"/>
          <w:szCs w:val="10"/>
          <w:lang w:val="es-ES"/>
        </w:rPr>
      </w:pPr>
    </w:p>
    <w:p w14:paraId="03AD9D15" w14:textId="77777777" w:rsidR="001A74BE" w:rsidRPr="00F566BF" w:rsidRDefault="001A74BE" w:rsidP="001A74BE">
      <w:pPr>
        <w:jc w:val="right"/>
        <w:rPr>
          <w:rFonts w:ascii="GHEA Grapalat" w:hAnsi="GHEA Grapalat"/>
          <w:sz w:val="10"/>
          <w:szCs w:val="10"/>
          <w:lang w:val="es-ES"/>
        </w:rPr>
      </w:pPr>
    </w:p>
    <w:p w14:paraId="366FD48B" w14:textId="77777777" w:rsidR="001A74BE" w:rsidRPr="00F566BF" w:rsidRDefault="001A74BE" w:rsidP="001A74BE">
      <w:pPr>
        <w:jc w:val="right"/>
        <w:rPr>
          <w:rFonts w:ascii="GHEA Grapalat" w:hAnsi="GHEA Grapalat"/>
          <w:sz w:val="10"/>
          <w:szCs w:val="10"/>
          <w:lang w:val="hy-AM"/>
        </w:rPr>
      </w:pPr>
    </w:p>
    <w:p w14:paraId="7B39AEE3" w14:textId="77777777" w:rsidR="001A74BE" w:rsidRPr="00966859" w:rsidRDefault="001A74BE" w:rsidP="001A74BE">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sidRPr="00966859">
        <w:rPr>
          <w:rFonts w:ascii="GHEA Grapalat" w:hAnsi="GHEA Grapalat"/>
          <w:sz w:val="20"/>
          <w:szCs w:val="20"/>
          <w:lang w:val="es-ES"/>
        </w:rPr>
        <w:t xml:space="preserve">                                    </w:t>
      </w:r>
    </w:p>
    <w:p w14:paraId="6EF724DC" w14:textId="77777777" w:rsidR="001A74BE" w:rsidRPr="00966859" w:rsidRDefault="001A74BE" w:rsidP="001A74BE">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1A4E096E" w14:textId="77777777" w:rsidR="001A74BE" w:rsidRPr="00966859" w:rsidRDefault="001A74BE" w:rsidP="001A74BE">
      <w:pPr>
        <w:jc w:val="right"/>
        <w:rPr>
          <w:rFonts w:ascii="GHEA Grapalat" w:hAnsi="GHEA Grapalat"/>
          <w:sz w:val="10"/>
          <w:szCs w:val="10"/>
          <w:lang w:val="hy-AM"/>
        </w:rPr>
      </w:pPr>
    </w:p>
    <w:p w14:paraId="3ECC7E07" w14:textId="77777777" w:rsidR="001A74BE" w:rsidRPr="00966859" w:rsidRDefault="001A74BE" w:rsidP="001A74BE">
      <w:pPr>
        <w:ind w:firstLine="708"/>
        <w:jc w:val="both"/>
        <w:rPr>
          <w:rFonts w:ascii="GHEA Grapalat" w:hAnsi="GHEA Grapalat" w:cs="Arial"/>
          <w:sz w:val="20"/>
          <w:szCs w:val="20"/>
          <w:lang w:val="hy-AM"/>
        </w:rPr>
      </w:pPr>
    </w:p>
    <w:p w14:paraId="460BADCE" w14:textId="77777777" w:rsidR="001A74BE" w:rsidRPr="00966859" w:rsidRDefault="001A74BE" w:rsidP="001A74BE">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p>
    <w:p w14:paraId="49179AD1" w14:textId="77777777" w:rsidR="001A74BE" w:rsidRPr="00966859" w:rsidRDefault="001A74BE" w:rsidP="001A74BE">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299B1BBE" w14:textId="77777777" w:rsidR="001A74BE" w:rsidRPr="00966859" w:rsidRDefault="001A74BE" w:rsidP="001A74BE">
      <w:pPr>
        <w:ind w:firstLine="709"/>
        <w:jc w:val="both"/>
        <w:rPr>
          <w:rFonts w:ascii="GHEA Grapalat" w:hAnsi="GHEA Grapalat" w:cs="Arial"/>
          <w:sz w:val="20"/>
          <w:szCs w:val="20"/>
          <w:lang w:val="hy-AM"/>
        </w:rPr>
      </w:pPr>
    </w:p>
    <w:p w14:paraId="3E841D5E" w14:textId="77777777" w:rsidR="001A74BE" w:rsidRPr="00F71502" w:rsidRDefault="001A74BE" w:rsidP="001A74B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6D6774B7" w14:textId="77777777" w:rsidR="001A74BE" w:rsidRPr="00F71502" w:rsidRDefault="001A74BE" w:rsidP="001A74B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4F57AF4" w14:textId="77777777" w:rsidR="001A74BE" w:rsidRPr="00F71502" w:rsidRDefault="001A74BE" w:rsidP="001A74BE">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7AC0D3" w14:textId="77777777" w:rsidR="001A74BE" w:rsidRPr="00F71502" w:rsidRDefault="001A74BE" w:rsidP="001A74B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284444DB" w14:textId="0F5D3182" w:rsidR="001A74BE" w:rsidRPr="00F71502" w:rsidRDefault="001A74BE" w:rsidP="001A74BE">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Pr="00F566BF">
        <w:rPr>
          <w:rFonts w:ascii="GHEA Grapalat" w:hAnsi="GHEA Grapalat"/>
          <w:lang w:val="af-ZA"/>
        </w:rPr>
        <w:t>«</w:t>
      </w:r>
      <w:r w:rsidR="00516221">
        <w:rPr>
          <w:rFonts w:ascii="GHEA Grapalat" w:hAnsi="GHEA Grapalat" w:cs="Sylfaen"/>
          <w:b/>
          <w:lang w:val="es-ES"/>
        </w:rPr>
        <w:t>ԵՔ-ԲՄԽԾՁԲ-25/</w:t>
      </w:r>
      <w:proofErr w:type="gramStart"/>
      <w:r w:rsidR="00516221">
        <w:rPr>
          <w:rFonts w:ascii="GHEA Grapalat" w:hAnsi="GHEA Grapalat" w:cs="Sylfaen"/>
          <w:b/>
          <w:lang w:val="es-ES"/>
        </w:rPr>
        <w:t>38</w:t>
      </w:r>
      <w:r w:rsidRPr="00F566BF">
        <w:rPr>
          <w:rFonts w:ascii="GHEA Grapalat" w:hAnsi="GHEA Grapalat"/>
          <w:lang w:val="es-ES"/>
        </w:rPr>
        <w:t>»</w:t>
      </w:r>
      <w:r w:rsidRPr="00F566BF">
        <w:rPr>
          <w:rFonts w:ascii="GHEA Grapalat" w:hAnsi="GHEA Grapalat"/>
          <w:sz w:val="20"/>
          <w:szCs w:val="20"/>
          <w:lang w:val="es-ES"/>
        </w:rPr>
        <w:t xml:space="preserve"> </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proofErr w:type="gram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17" w:name="_Hlk193134300"/>
      <w:r>
        <w:rPr>
          <w:rFonts w:ascii="GHEA Grapalat" w:hAnsi="GHEA Grapalat" w:cs="Arial"/>
          <w:sz w:val="20"/>
          <w:szCs w:val="20"/>
          <w:lang w:val="es-ES"/>
        </w:rPr>
        <w:t xml:space="preserve">և </w:t>
      </w:r>
      <w:proofErr w:type="spellStart"/>
      <w:r>
        <w:rPr>
          <w:rFonts w:ascii="GHEA Grapalat" w:hAnsi="GHEA Grapalat" w:cs="Arial"/>
          <w:sz w:val="20"/>
          <w:szCs w:val="20"/>
          <w:lang w:val="es-ES"/>
        </w:rPr>
        <w:t>որակավորման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չափանիշներին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ներկայացվող</w:t>
      </w:r>
      <w:bookmarkEnd w:id="17"/>
      <w:proofErr w:type="spellEnd"/>
      <w:r w:rsidRPr="005F1873">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պահանջներին</w:t>
      </w:r>
      <w:proofErr w:type="spellEnd"/>
      <w:r>
        <w:rPr>
          <w:rFonts w:ascii="GHEA Grapalat" w:hAnsi="GHEA Grapalat" w:cs="Arial"/>
          <w:sz w:val="20"/>
          <w:szCs w:val="20"/>
          <w:lang w:val="es-ES"/>
        </w:rPr>
        <w:t>.</w:t>
      </w:r>
    </w:p>
    <w:p w14:paraId="5E12561B" w14:textId="289A9ED9" w:rsidR="001A74BE" w:rsidRPr="00F566BF" w:rsidRDefault="001A74BE" w:rsidP="001A74B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Pr="00F71502">
        <w:rPr>
          <w:rFonts w:ascii="GHEA Grapalat" w:hAnsi="GHEA Grapalat" w:cs="Arial"/>
          <w:sz w:val="20"/>
          <w:szCs w:val="20"/>
          <w:lang w:val="es-ES"/>
        </w:rPr>
        <w:t xml:space="preserve">) </w:t>
      </w:r>
      <w:r w:rsidRPr="00F566BF">
        <w:rPr>
          <w:rFonts w:ascii="GHEA Grapalat" w:hAnsi="GHEA Grapalat"/>
          <w:lang w:val="af-ZA"/>
        </w:rPr>
        <w:t>«</w:t>
      </w:r>
      <w:r w:rsidR="00516221">
        <w:rPr>
          <w:rFonts w:ascii="GHEA Grapalat" w:hAnsi="GHEA Grapalat" w:cs="Sylfaen"/>
          <w:b/>
          <w:lang w:val="es-ES"/>
        </w:rPr>
        <w:t>ԵՔ-ԲՄԽԾՁԲ-25/38</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մասնակցելու</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շրջանակում</w:t>
      </w:r>
      <w:proofErr w:type="spellEnd"/>
      <w:r w:rsidRPr="00F566BF">
        <w:rPr>
          <w:rFonts w:ascii="GHEA Grapalat" w:hAnsi="GHEA Grapalat" w:cs="Arial"/>
          <w:sz w:val="20"/>
          <w:szCs w:val="20"/>
          <w:lang w:val="es-ES"/>
        </w:rPr>
        <w:t>`</w:t>
      </w:r>
      <w:r w:rsidRPr="00F566BF">
        <w:rPr>
          <w:rFonts w:ascii="GHEA Grapalat" w:hAnsi="GHEA Grapalat" w:cs="Sylfaen"/>
          <w:sz w:val="22"/>
          <w:szCs w:val="22"/>
          <w:lang w:val="es-ES"/>
        </w:rPr>
        <w:t xml:space="preserve">  </w:t>
      </w:r>
    </w:p>
    <w:p w14:paraId="007E2DC4" w14:textId="77777777" w:rsidR="001A74BE" w:rsidRPr="00F566BF" w:rsidRDefault="001A74BE" w:rsidP="001A74B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Pr>
          <w:rFonts w:ascii="GHEA Grapalat" w:hAnsi="GHEA Grapalat" w:cs="Arial"/>
          <w:sz w:val="20"/>
          <w:szCs w:val="20"/>
          <w:lang w:val="hy-AM"/>
        </w:rPr>
        <w:t xml:space="preserve"> անբարեխիղճ </w:t>
      </w:r>
      <w:proofErr w:type="gramStart"/>
      <w:r>
        <w:rPr>
          <w:rFonts w:ascii="GHEA Grapalat" w:hAnsi="GHEA Grapalat" w:cs="Arial"/>
          <w:sz w:val="20"/>
          <w:szCs w:val="20"/>
          <w:lang w:val="hy-AM"/>
        </w:rPr>
        <w:t xml:space="preserve">մրցակցություն, </w:t>
      </w:r>
      <w:r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proofErr w:type="gramEnd"/>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03AE7786" w14:textId="77777777" w:rsidR="001A74BE" w:rsidRPr="00F566BF" w:rsidRDefault="001A74BE" w:rsidP="001A74B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572BEF73" w14:textId="77777777" w:rsidR="001A74BE" w:rsidRPr="00F566BF" w:rsidRDefault="001A74BE" w:rsidP="001A74B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4B8DF4B6" w14:textId="77777777" w:rsidR="001A74BE" w:rsidRPr="00F566BF" w:rsidRDefault="001A74BE" w:rsidP="001A74B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1FF1D438" w14:textId="77777777" w:rsidR="001A74BE" w:rsidRPr="00F566BF" w:rsidRDefault="001A74BE" w:rsidP="001A74B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1B67239D" w14:textId="77777777" w:rsidR="001A74BE" w:rsidRPr="00F566BF" w:rsidRDefault="001A74BE" w:rsidP="001A74B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5ECE0B82" w14:textId="77777777" w:rsidR="001A74BE" w:rsidRPr="00F566BF" w:rsidRDefault="001A74BE" w:rsidP="001A74B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219C7363" w14:textId="77777777" w:rsidR="001A74BE" w:rsidRDefault="001A74BE" w:rsidP="001A74BE">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0A036BCB" w14:textId="77777777" w:rsidR="001A74BE" w:rsidRPr="00821851" w:rsidRDefault="001A74BE" w:rsidP="001A74BE">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Pr="00F566BF">
        <w:rPr>
          <w:rFonts w:ascii="GHEA Grapalat" w:hAnsi="GHEA Grapalat" w:cs="Arial"/>
          <w:sz w:val="20"/>
          <w:szCs w:val="20"/>
          <w:lang w:val="es-ES"/>
        </w:rPr>
        <w:t>տորև</w:t>
      </w:r>
      <w:proofErr w:type="spellEnd"/>
      <w:r w:rsidRPr="00F566BF">
        <w:rPr>
          <w:rFonts w:ascii="GHEA Grapalat" w:hAnsi="GHEA Grapalat" w:cs="Arial"/>
          <w:sz w:val="20"/>
          <w:szCs w:val="20"/>
          <w:lang w:val="es-ES"/>
        </w:rPr>
        <w:t xml:space="preserve"> </w:t>
      </w:r>
      <w:proofErr w:type="spellStart"/>
      <w:proofErr w:type="gramStart"/>
      <w:r w:rsidRPr="00F566BF">
        <w:rPr>
          <w:rFonts w:ascii="GHEA Grapalat" w:hAnsi="GHEA Grapalat" w:cs="Arial"/>
          <w:sz w:val="20"/>
          <w:szCs w:val="20"/>
          <w:lang w:val="es-ES"/>
        </w:rPr>
        <w:t>ներկայացնում</w:t>
      </w:r>
      <w:proofErr w:type="spellEnd"/>
      <w:r w:rsidRPr="00F566BF">
        <w:rPr>
          <w:rFonts w:ascii="GHEA Grapalat" w:hAnsi="GHEA Grapalat" w:cs="Arial"/>
          <w:sz w:val="20"/>
          <w:szCs w:val="20"/>
          <w:lang w:val="es-ES"/>
        </w:rPr>
        <w:t xml:space="preserve"> </w:t>
      </w:r>
      <w:r>
        <w:rPr>
          <w:rFonts w:ascii="GHEA Grapalat" w:hAnsi="GHEA Grapalat" w:cs="Arial"/>
          <w:sz w:val="20"/>
          <w:szCs w:val="20"/>
          <w:lang w:val="hy-AM"/>
        </w:rPr>
        <w:t xml:space="preserve"> 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404B0185" w14:textId="77777777" w:rsidR="001A74BE" w:rsidRPr="00F566BF" w:rsidRDefault="001A74BE" w:rsidP="001A74BE">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18861CB1" w14:textId="77777777" w:rsidR="001A74BE" w:rsidRPr="00F87FBC" w:rsidRDefault="001A74BE" w:rsidP="001A74BE">
      <w:pPr>
        <w:jc w:val="both"/>
        <w:rPr>
          <w:rFonts w:ascii="GHEA Grapalat" w:hAnsi="GHEA Grapalat"/>
          <w:sz w:val="22"/>
          <w:szCs w:val="22"/>
          <w:lang w:val="hy-AM"/>
        </w:rPr>
      </w:pPr>
    </w:p>
    <w:p w14:paraId="6C076FD1" w14:textId="77777777" w:rsidR="001A74BE" w:rsidRDefault="001A74BE" w:rsidP="001A74BE">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745983A2" w14:textId="77777777" w:rsidR="001A74BE" w:rsidRDefault="001A74BE" w:rsidP="001A74BE">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18"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291BCE78" w14:textId="77777777" w:rsidR="001A74BE" w:rsidRDefault="001A74BE" w:rsidP="001A74BE">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2ACCABBC" w14:textId="77777777" w:rsidR="001A74BE" w:rsidRPr="000371F5" w:rsidRDefault="001A74BE" w:rsidP="001A74BE">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8"/>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08E5127C" w14:textId="77777777" w:rsidR="001A74BE" w:rsidRDefault="001A74BE" w:rsidP="001A74BE">
      <w:pPr>
        <w:jc w:val="both"/>
        <w:rPr>
          <w:rFonts w:ascii="GHEA Grapalat" w:hAnsi="GHEA Grapalat" w:cs="Arial"/>
          <w:sz w:val="18"/>
          <w:szCs w:val="18"/>
          <w:vertAlign w:val="superscript"/>
          <w:lang w:val="es-ES"/>
        </w:rPr>
      </w:pPr>
    </w:p>
    <w:p w14:paraId="5702C196" w14:textId="77777777" w:rsidR="001A74BE" w:rsidRPr="00F566BF" w:rsidRDefault="001A74BE" w:rsidP="001A74BE">
      <w:pPr>
        <w:jc w:val="both"/>
        <w:rPr>
          <w:rFonts w:ascii="GHEA Grapalat" w:hAnsi="GHEA Grapalat"/>
          <w:sz w:val="20"/>
          <w:lang w:val="es-ES"/>
        </w:rPr>
      </w:pPr>
      <w:r w:rsidRPr="00F566BF">
        <w:rPr>
          <w:rFonts w:ascii="GHEA Grapalat" w:hAnsi="GHEA Grapalat" w:cs="Arial"/>
          <w:sz w:val="20"/>
          <w:szCs w:val="20"/>
          <w:lang w:val="es-ES"/>
        </w:rPr>
        <w:t xml:space="preserve"> </w:t>
      </w:r>
    </w:p>
    <w:p w14:paraId="1FC98D95" w14:textId="77777777" w:rsidR="001A74BE" w:rsidRPr="00F566BF" w:rsidRDefault="001A74BE" w:rsidP="001A74BE">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12494ACC" w14:textId="77777777" w:rsidR="001A74BE" w:rsidRPr="004F02AD" w:rsidRDefault="001A74BE" w:rsidP="001A74BE">
      <w:pPr>
        <w:jc w:val="both"/>
        <w:rPr>
          <w:rFonts w:ascii="GHEA Grapalat" w:hAnsi="GHEA Grapalat" w:cs="Arial"/>
          <w:sz w:val="20"/>
          <w:vertAlign w:val="superscript"/>
          <w:lang w:val="es-ES"/>
        </w:rPr>
      </w:pPr>
    </w:p>
    <w:p w14:paraId="20C73A65" w14:textId="77777777" w:rsidR="001A74BE" w:rsidRPr="004F02AD" w:rsidRDefault="001A74BE" w:rsidP="001A74BE">
      <w:pPr>
        <w:jc w:val="both"/>
        <w:rPr>
          <w:rFonts w:ascii="GHEA Grapalat" w:hAnsi="GHEA Grapalat"/>
          <w:sz w:val="20"/>
          <w:lang w:val="hy-AM"/>
        </w:rPr>
      </w:pPr>
      <w:r w:rsidRPr="004F02AD">
        <w:rPr>
          <w:rFonts w:ascii="GHEA Grapalat" w:hAnsi="GHEA Grapalat"/>
          <w:sz w:val="20"/>
          <w:lang w:val="hy-AM"/>
        </w:rPr>
        <w:t xml:space="preserve">    </w:t>
      </w:r>
    </w:p>
    <w:p w14:paraId="1617F6B5" w14:textId="77777777" w:rsidR="001A74BE" w:rsidRPr="004F02AD" w:rsidRDefault="001A74BE" w:rsidP="001A74BE">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30603234" w14:textId="77777777" w:rsidR="001A74BE" w:rsidRDefault="001A74BE" w:rsidP="001A74BE">
      <w:pPr>
        <w:pStyle w:val="BodyTextIndent3"/>
        <w:spacing w:line="240" w:lineRule="auto"/>
        <w:jc w:val="right"/>
        <w:rPr>
          <w:rFonts w:ascii="GHEA Grapalat" w:hAnsi="GHEA Grapalat"/>
          <w:b/>
          <w:lang w:val="hy-AM"/>
        </w:rPr>
      </w:pPr>
    </w:p>
    <w:p w14:paraId="7572D46C" w14:textId="77777777" w:rsidR="001A74BE" w:rsidRDefault="001A74BE" w:rsidP="001A74BE">
      <w:pPr>
        <w:pStyle w:val="BodyTextIndent3"/>
        <w:spacing w:line="240" w:lineRule="auto"/>
        <w:jc w:val="right"/>
        <w:rPr>
          <w:rFonts w:ascii="GHEA Grapalat" w:hAnsi="GHEA Grapalat"/>
          <w:b/>
          <w:lang w:val="hy-AM"/>
        </w:rPr>
      </w:pPr>
    </w:p>
    <w:p w14:paraId="514C23C7" w14:textId="77777777" w:rsidR="001A74BE" w:rsidRDefault="001A74BE" w:rsidP="001A74BE">
      <w:pPr>
        <w:pStyle w:val="BodyTextIndent3"/>
        <w:spacing w:line="240" w:lineRule="auto"/>
        <w:jc w:val="right"/>
        <w:rPr>
          <w:rFonts w:ascii="GHEA Grapalat" w:hAnsi="GHEA Grapalat"/>
          <w:b/>
          <w:lang w:val="hy-AM"/>
        </w:rPr>
      </w:pPr>
    </w:p>
    <w:p w14:paraId="71055C89" w14:textId="77777777" w:rsidR="001A74BE" w:rsidRDefault="001A74BE" w:rsidP="001A74BE">
      <w:pPr>
        <w:pStyle w:val="BodyTextIndent3"/>
        <w:spacing w:line="240" w:lineRule="auto"/>
        <w:jc w:val="right"/>
        <w:rPr>
          <w:rFonts w:ascii="GHEA Grapalat" w:hAnsi="GHEA Grapalat"/>
          <w:b/>
          <w:lang w:val="hy-AM"/>
        </w:rPr>
      </w:pPr>
    </w:p>
    <w:p w14:paraId="75BBEC67" w14:textId="77777777" w:rsidR="001A74BE" w:rsidRDefault="001A74BE" w:rsidP="001A74BE">
      <w:pPr>
        <w:pStyle w:val="BodyTextIndent3"/>
        <w:spacing w:line="240" w:lineRule="auto"/>
        <w:jc w:val="right"/>
        <w:rPr>
          <w:rFonts w:ascii="GHEA Grapalat" w:hAnsi="GHEA Grapalat"/>
          <w:b/>
          <w:lang w:val="hy-AM"/>
        </w:rPr>
      </w:pPr>
    </w:p>
    <w:p w14:paraId="45691657" w14:textId="77777777" w:rsidR="001A74BE" w:rsidRPr="004F02AD" w:rsidRDefault="001A74BE" w:rsidP="001A74BE">
      <w:pPr>
        <w:pStyle w:val="BodyTextIndent3"/>
        <w:spacing w:line="240" w:lineRule="auto"/>
        <w:jc w:val="right"/>
        <w:rPr>
          <w:rFonts w:ascii="GHEA Grapalat" w:hAnsi="GHEA Grapalat"/>
          <w:b/>
          <w:lang w:val="hy-AM"/>
        </w:rPr>
      </w:pPr>
    </w:p>
    <w:p w14:paraId="6B8AE93C" w14:textId="77777777" w:rsidR="001A74BE" w:rsidRPr="004F02AD" w:rsidRDefault="001A74BE" w:rsidP="001A74BE">
      <w:pPr>
        <w:pStyle w:val="BodyTextIndent3"/>
        <w:spacing w:line="240" w:lineRule="auto"/>
        <w:jc w:val="right"/>
        <w:rPr>
          <w:rFonts w:ascii="GHEA Grapalat" w:hAnsi="GHEA Grapalat"/>
          <w:b/>
          <w:lang w:val="hy-AM"/>
        </w:rPr>
      </w:pPr>
    </w:p>
    <w:p w14:paraId="4B2296A3" w14:textId="77777777" w:rsidR="001A74BE" w:rsidRPr="002A4619" w:rsidRDefault="001A74BE" w:rsidP="001A74BE">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8F9BE2A" w14:textId="77777777" w:rsidR="001A74BE" w:rsidRDefault="001A74BE" w:rsidP="001A74BE">
      <w:pPr>
        <w:jc w:val="both"/>
        <w:rPr>
          <w:rFonts w:ascii="GHEA Grapalat" w:hAnsi="GHEA Grapalat"/>
          <w:i/>
          <w:sz w:val="16"/>
          <w:szCs w:val="16"/>
          <w:lang w:val="hy-AM" w:eastAsia="ru-RU"/>
        </w:rPr>
      </w:pPr>
    </w:p>
    <w:p w14:paraId="700107A7" w14:textId="77777777" w:rsidR="001A74BE" w:rsidRPr="00334EFB" w:rsidRDefault="001A74BE" w:rsidP="001A74BE">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728F8CEC" w14:textId="77777777" w:rsidR="001A74BE" w:rsidRPr="00334EFB" w:rsidRDefault="001A74BE" w:rsidP="001A74BE">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081E324C" w14:textId="77777777" w:rsidR="001A74BE" w:rsidRPr="00821851" w:rsidRDefault="001A74BE" w:rsidP="001A74BE">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97C4B21" w14:textId="77777777" w:rsidR="001A74BE" w:rsidRPr="00821851" w:rsidRDefault="001A74BE" w:rsidP="001A74BE">
      <w:pPr>
        <w:jc w:val="both"/>
        <w:rPr>
          <w:rFonts w:ascii="GHEA Grapalat" w:hAnsi="GHEA Grapalat"/>
          <w:i/>
          <w:sz w:val="16"/>
          <w:szCs w:val="16"/>
          <w:lang w:val="hy-AM" w:eastAsia="ru-RU"/>
        </w:rPr>
      </w:pPr>
    </w:p>
    <w:p w14:paraId="005AE957" w14:textId="77777777" w:rsidR="001A74BE" w:rsidRPr="00821851" w:rsidRDefault="001A74BE" w:rsidP="001A74BE">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58970F77" w14:textId="39B1D970" w:rsidR="00B039C1" w:rsidRPr="00F566BF" w:rsidRDefault="00B039C1" w:rsidP="00B039C1">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1.1</w:t>
      </w:r>
    </w:p>
    <w:p w14:paraId="363933FA" w14:textId="206B2E9E" w:rsidR="00B039C1" w:rsidRPr="00F566BF" w:rsidRDefault="00B039C1" w:rsidP="00B039C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516221">
        <w:rPr>
          <w:rFonts w:ascii="GHEA Grapalat" w:hAnsi="GHEA Grapalat" w:cs="Sylfaen"/>
          <w:b/>
          <w:lang w:val="es-ES"/>
        </w:rPr>
        <w:t>ԵՔ-ԲՄԽԾՁԲ-25/38</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B8BDF4D" w14:textId="77777777" w:rsidR="00B039C1" w:rsidRDefault="00B039C1" w:rsidP="00B039C1">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500272E0" w14:textId="77777777" w:rsidR="00B039C1" w:rsidRDefault="00B039C1" w:rsidP="00B039C1">
      <w:pPr>
        <w:pStyle w:val="BodyTextIndent3"/>
        <w:spacing w:line="240" w:lineRule="auto"/>
        <w:jc w:val="right"/>
        <w:rPr>
          <w:rFonts w:ascii="GHEA Grapalat" w:hAnsi="GHEA Grapalat" w:cs="Sylfaen"/>
          <w:b/>
          <w:lang w:val="hy-AM"/>
        </w:rPr>
      </w:pPr>
    </w:p>
    <w:p w14:paraId="4FABF7CE" w14:textId="77777777" w:rsidR="00B039C1" w:rsidRPr="00647288" w:rsidRDefault="00B039C1" w:rsidP="00B039C1">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134E88CF" w14:textId="77777777" w:rsidR="00B039C1" w:rsidRPr="005E1F72" w:rsidRDefault="00B039C1" w:rsidP="00B039C1">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46E3210D" w14:textId="77777777" w:rsidR="00B039C1" w:rsidRPr="005E1F72" w:rsidRDefault="00B039C1" w:rsidP="00B039C1">
      <w:pPr>
        <w:ind w:left="-66"/>
        <w:jc w:val="center"/>
        <w:rPr>
          <w:rFonts w:ascii="GHEA Grapalat" w:hAnsi="GHEA Grapalat"/>
          <w:b/>
          <w:sz w:val="20"/>
          <w:lang w:val="hy-AM"/>
        </w:rPr>
      </w:pPr>
    </w:p>
    <w:p w14:paraId="1277BDE0" w14:textId="77777777" w:rsidR="00B039C1" w:rsidRPr="005E1F72" w:rsidRDefault="00B039C1" w:rsidP="00B039C1">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B039C1" w:rsidRPr="005E1F72" w14:paraId="272BCBC8" w14:textId="77777777" w:rsidTr="00EA0659">
        <w:trPr>
          <w:cantSplit/>
        </w:trPr>
        <w:tc>
          <w:tcPr>
            <w:tcW w:w="558" w:type="dxa"/>
            <w:vMerge w:val="restart"/>
            <w:vAlign w:val="center"/>
          </w:tcPr>
          <w:p w14:paraId="16BBFF29" w14:textId="77777777" w:rsidR="00B039C1" w:rsidRPr="005E1F72" w:rsidRDefault="00B039C1" w:rsidP="00EA0659">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453897FE" w14:textId="77777777" w:rsidR="00B039C1" w:rsidRPr="005E1F72" w:rsidRDefault="00B039C1" w:rsidP="00EA0659">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B039C1" w:rsidRPr="005E1F72" w14:paraId="5D88A5E6" w14:textId="77777777" w:rsidTr="00EA0659">
        <w:trPr>
          <w:cantSplit/>
          <w:trHeight w:val="301"/>
        </w:trPr>
        <w:tc>
          <w:tcPr>
            <w:tcW w:w="558" w:type="dxa"/>
            <w:vMerge/>
            <w:vAlign w:val="center"/>
          </w:tcPr>
          <w:p w14:paraId="56358FB2" w14:textId="77777777" w:rsidR="00B039C1" w:rsidRPr="005E1F72" w:rsidRDefault="00B039C1" w:rsidP="00EA0659">
            <w:pPr>
              <w:jc w:val="center"/>
              <w:rPr>
                <w:rFonts w:ascii="GHEA Grapalat" w:hAnsi="GHEA Grapalat"/>
                <w:sz w:val="20"/>
                <w:lang w:val="hy-AM"/>
              </w:rPr>
            </w:pPr>
          </w:p>
        </w:tc>
        <w:tc>
          <w:tcPr>
            <w:tcW w:w="1800" w:type="dxa"/>
            <w:vMerge w:val="restart"/>
            <w:vAlign w:val="center"/>
          </w:tcPr>
          <w:p w14:paraId="5FD689E9" w14:textId="77777777" w:rsidR="00B039C1" w:rsidRPr="005E1F72" w:rsidRDefault="00B039C1" w:rsidP="00EA0659">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44759F36" w14:textId="77777777" w:rsidR="00B039C1" w:rsidRPr="005E1F72" w:rsidRDefault="00B039C1" w:rsidP="00EA0659">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6F69C636" w14:textId="77777777" w:rsidR="00B039C1" w:rsidRPr="005E1F72" w:rsidRDefault="00B039C1" w:rsidP="00EA0659">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47E5FF86" w14:textId="77777777" w:rsidR="00B039C1" w:rsidRPr="005E1F72" w:rsidRDefault="00B039C1" w:rsidP="00EA0659">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B039C1" w:rsidRPr="00DD2944" w14:paraId="7B33E366" w14:textId="77777777" w:rsidTr="00EA0659">
        <w:trPr>
          <w:cantSplit/>
          <w:trHeight w:val="299"/>
        </w:trPr>
        <w:tc>
          <w:tcPr>
            <w:tcW w:w="558" w:type="dxa"/>
            <w:vMerge/>
            <w:vAlign w:val="center"/>
          </w:tcPr>
          <w:p w14:paraId="5E5149CF" w14:textId="77777777" w:rsidR="00B039C1" w:rsidRPr="005E1F72" w:rsidRDefault="00B039C1" w:rsidP="00EA0659">
            <w:pPr>
              <w:jc w:val="center"/>
              <w:rPr>
                <w:rFonts w:ascii="GHEA Grapalat" w:hAnsi="GHEA Grapalat"/>
                <w:sz w:val="20"/>
                <w:lang w:val="hy-AM"/>
              </w:rPr>
            </w:pPr>
          </w:p>
        </w:tc>
        <w:tc>
          <w:tcPr>
            <w:tcW w:w="1800" w:type="dxa"/>
            <w:vMerge/>
            <w:vAlign w:val="center"/>
          </w:tcPr>
          <w:p w14:paraId="6F89818F" w14:textId="77777777" w:rsidR="00B039C1" w:rsidRPr="005E1F72" w:rsidRDefault="00B039C1" w:rsidP="00EA0659">
            <w:pPr>
              <w:jc w:val="center"/>
              <w:rPr>
                <w:rFonts w:ascii="GHEA Grapalat" w:hAnsi="GHEA Grapalat"/>
                <w:sz w:val="20"/>
                <w:lang w:val="hy-AM"/>
              </w:rPr>
            </w:pPr>
          </w:p>
        </w:tc>
        <w:tc>
          <w:tcPr>
            <w:tcW w:w="1440" w:type="dxa"/>
            <w:vMerge/>
            <w:vAlign w:val="center"/>
          </w:tcPr>
          <w:p w14:paraId="093C325B" w14:textId="77777777" w:rsidR="00B039C1" w:rsidRPr="005E1F72" w:rsidDel="006B374D" w:rsidRDefault="00B039C1" w:rsidP="00EA0659">
            <w:pPr>
              <w:jc w:val="center"/>
              <w:rPr>
                <w:rFonts w:ascii="GHEA Grapalat" w:hAnsi="GHEA Grapalat"/>
                <w:b/>
                <w:bCs/>
                <w:sz w:val="16"/>
                <w:szCs w:val="18"/>
                <w:lang w:val="es-ES"/>
              </w:rPr>
            </w:pPr>
          </w:p>
        </w:tc>
        <w:tc>
          <w:tcPr>
            <w:tcW w:w="1980" w:type="dxa"/>
            <w:vAlign w:val="center"/>
          </w:tcPr>
          <w:p w14:paraId="656473A5" w14:textId="77777777" w:rsidR="00B039C1" w:rsidRPr="005E1F72" w:rsidDel="00B57526" w:rsidRDefault="00B039C1" w:rsidP="00EA0659">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59B56FAF" w14:textId="77777777" w:rsidR="00B039C1" w:rsidRPr="005E1F72" w:rsidDel="00B57526" w:rsidRDefault="00B039C1" w:rsidP="00EA0659">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208A7840" w14:textId="77777777" w:rsidR="00B039C1" w:rsidRPr="005E1F72" w:rsidRDefault="00B039C1" w:rsidP="00EA0659">
            <w:pPr>
              <w:jc w:val="center"/>
              <w:rPr>
                <w:rFonts w:ascii="GHEA Grapalat" w:hAnsi="GHEA Grapalat"/>
                <w:sz w:val="20"/>
                <w:lang w:val="hy-AM"/>
              </w:rPr>
            </w:pPr>
          </w:p>
        </w:tc>
      </w:tr>
      <w:tr w:rsidR="00B039C1" w:rsidRPr="00DD2944" w14:paraId="7962EDC4" w14:textId="77777777" w:rsidTr="00EA0659">
        <w:trPr>
          <w:cantSplit/>
        </w:trPr>
        <w:tc>
          <w:tcPr>
            <w:tcW w:w="558" w:type="dxa"/>
          </w:tcPr>
          <w:p w14:paraId="10A7AA15" w14:textId="77777777" w:rsidR="00B039C1" w:rsidRPr="005E1F72" w:rsidRDefault="00B039C1" w:rsidP="00EA0659">
            <w:pPr>
              <w:jc w:val="center"/>
              <w:rPr>
                <w:rFonts w:ascii="GHEA Grapalat" w:hAnsi="GHEA Grapalat"/>
                <w:sz w:val="20"/>
                <w:lang w:val="es-ES"/>
              </w:rPr>
            </w:pPr>
          </w:p>
        </w:tc>
        <w:tc>
          <w:tcPr>
            <w:tcW w:w="1800" w:type="dxa"/>
          </w:tcPr>
          <w:p w14:paraId="0B349C02" w14:textId="77777777" w:rsidR="00B039C1" w:rsidRPr="005E1F72" w:rsidRDefault="00B039C1" w:rsidP="00EA0659">
            <w:pPr>
              <w:jc w:val="center"/>
              <w:rPr>
                <w:rFonts w:ascii="GHEA Grapalat" w:hAnsi="GHEA Grapalat"/>
                <w:sz w:val="20"/>
                <w:lang w:val="hy-AM"/>
              </w:rPr>
            </w:pPr>
          </w:p>
        </w:tc>
        <w:tc>
          <w:tcPr>
            <w:tcW w:w="1440" w:type="dxa"/>
          </w:tcPr>
          <w:p w14:paraId="7C51AAED" w14:textId="77777777" w:rsidR="00B039C1" w:rsidRPr="005E1F72" w:rsidRDefault="00B039C1" w:rsidP="00EA0659">
            <w:pPr>
              <w:jc w:val="center"/>
              <w:rPr>
                <w:rFonts w:ascii="GHEA Grapalat" w:hAnsi="GHEA Grapalat"/>
                <w:sz w:val="20"/>
                <w:lang w:val="hy-AM"/>
              </w:rPr>
            </w:pPr>
          </w:p>
        </w:tc>
        <w:tc>
          <w:tcPr>
            <w:tcW w:w="1980" w:type="dxa"/>
          </w:tcPr>
          <w:p w14:paraId="64173AC2" w14:textId="77777777" w:rsidR="00B039C1" w:rsidRPr="005E1F72" w:rsidRDefault="00B039C1" w:rsidP="00EA0659">
            <w:pPr>
              <w:jc w:val="center"/>
              <w:rPr>
                <w:rFonts w:ascii="GHEA Grapalat" w:hAnsi="GHEA Grapalat"/>
                <w:sz w:val="20"/>
                <w:lang w:val="hy-AM"/>
              </w:rPr>
            </w:pPr>
          </w:p>
        </w:tc>
        <w:tc>
          <w:tcPr>
            <w:tcW w:w="2430" w:type="dxa"/>
          </w:tcPr>
          <w:p w14:paraId="6A361DA2" w14:textId="77777777" w:rsidR="00B039C1" w:rsidRPr="005E1F72" w:rsidRDefault="00B039C1" w:rsidP="00EA0659">
            <w:pPr>
              <w:jc w:val="center"/>
              <w:rPr>
                <w:rFonts w:ascii="GHEA Grapalat" w:hAnsi="GHEA Grapalat"/>
                <w:sz w:val="20"/>
                <w:lang w:val="hy-AM"/>
              </w:rPr>
            </w:pPr>
          </w:p>
        </w:tc>
        <w:tc>
          <w:tcPr>
            <w:tcW w:w="1710" w:type="dxa"/>
          </w:tcPr>
          <w:p w14:paraId="391BC50A" w14:textId="77777777" w:rsidR="00B039C1" w:rsidRPr="005E1F72" w:rsidRDefault="00B039C1" w:rsidP="00EA0659">
            <w:pPr>
              <w:jc w:val="center"/>
              <w:rPr>
                <w:rFonts w:ascii="GHEA Grapalat" w:hAnsi="GHEA Grapalat"/>
                <w:sz w:val="20"/>
                <w:lang w:val="hy-AM"/>
              </w:rPr>
            </w:pPr>
          </w:p>
        </w:tc>
      </w:tr>
      <w:tr w:rsidR="00B039C1" w:rsidRPr="00DD2944" w14:paraId="5F460935" w14:textId="77777777" w:rsidTr="00EA0659">
        <w:trPr>
          <w:cantSplit/>
        </w:trPr>
        <w:tc>
          <w:tcPr>
            <w:tcW w:w="558" w:type="dxa"/>
          </w:tcPr>
          <w:p w14:paraId="63486FF0" w14:textId="77777777" w:rsidR="00B039C1" w:rsidRPr="005E1F72" w:rsidRDefault="00B039C1" w:rsidP="00EA0659">
            <w:pPr>
              <w:jc w:val="center"/>
              <w:rPr>
                <w:rFonts w:ascii="GHEA Grapalat" w:hAnsi="GHEA Grapalat"/>
                <w:sz w:val="20"/>
                <w:lang w:val="es-ES"/>
              </w:rPr>
            </w:pPr>
          </w:p>
        </w:tc>
        <w:tc>
          <w:tcPr>
            <w:tcW w:w="1800" w:type="dxa"/>
          </w:tcPr>
          <w:p w14:paraId="6CFB2E37" w14:textId="77777777" w:rsidR="00B039C1" w:rsidRPr="005E1F72" w:rsidRDefault="00B039C1" w:rsidP="00EA0659">
            <w:pPr>
              <w:jc w:val="center"/>
              <w:rPr>
                <w:rFonts w:ascii="GHEA Grapalat" w:hAnsi="GHEA Grapalat"/>
                <w:sz w:val="20"/>
                <w:lang w:val="hy-AM"/>
              </w:rPr>
            </w:pPr>
          </w:p>
        </w:tc>
        <w:tc>
          <w:tcPr>
            <w:tcW w:w="1440" w:type="dxa"/>
          </w:tcPr>
          <w:p w14:paraId="7B28E0A0" w14:textId="77777777" w:rsidR="00B039C1" w:rsidRPr="005E1F72" w:rsidRDefault="00B039C1" w:rsidP="00EA0659">
            <w:pPr>
              <w:jc w:val="center"/>
              <w:rPr>
                <w:rFonts w:ascii="GHEA Grapalat" w:hAnsi="GHEA Grapalat"/>
                <w:sz w:val="20"/>
                <w:lang w:val="hy-AM"/>
              </w:rPr>
            </w:pPr>
          </w:p>
        </w:tc>
        <w:tc>
          <w:tcPr>
            <w:tcW w:w="1980" w:type="dxa"/>
          </w:tcPr>
          <w:p w14:paraId="6A3E42A6" w14:textId="77777777" w:rsidR="00B039C1" w:rsidRPr="005E1F72" w:rsidRDefault="00B039C1" w:rsidP="00EA0659">
            <w:pPr>
              <w:jc w:val="center"/>
              <w:rPr>
                <w:rFonts w:ascii="GHEA Grapalat" w:hAnsi="GHEA Grapalat"/>
                <w:sz w:val="20"/>
                <w:lang w:val="hy-AM"/>
              </w:rPr>
            </w:pPr>
          </w:p>
        </w:tc>
        <w:tc>
          <w:tcPr>
            <w:tcW w:w="2430" w:type="dxa"/>
          </w:tcPr>
          <w:p w14:paraId="718FC320" w14:textId="77777777" w:rsidR="00B039C1" w:rsidRPr="005E1F72" w:rsidRDefault="00B039C1" w:rsidP="00EA0659">
            <w:pPr>
              <w:jc w:val="center"/>
              <w:rPr>
                <w:rFonts w:ascii="GHEA Grapalat" w:hAnsi="GHEA Grapalat"/>
                <w:sz w:val="20"/>
                <w:lang w:val="hy-AM"/>
              </w:rPr>
            </w:pPr>
          </w:p>
        </w:tc>
        <w:tc>
          <w:tcPr>
            <w:tcW w:w="1710" w:type="dxa"/>
          </w:tcPr>
          <w:p w14:paraId="333DA740" w14:textId="77777777" w:rsidR="00B039C1" w:rsidRPr="005E1F72" w:rsidRDefault="00B039C1" w:rsidP="00EA0659">
            <w:pPr>
              <w:jc w:val="center"/>
              <w:rPr>
                <w:rFonts w:ascii="GHEA Grapalat" w:hAnsi="GHEA Grapalat"/>
                <w:sz w:val="20"/>
                <w:lang w:val="hy-AM"/>
              </w:rPr>
            </w:pPr>
          </w:p>
        </w:tc>
      </w:tr>
      <w:tr w:rsidR="00B039C1" w:rsidRPr="00DD2944" w14:paraId="12B3C590" w14:textId="77777777" w:rsidTr="00EA0659">
        <w:trPr>
          <w:cantSplit/>
        </w:trPr>
        <w:tc>
          <w:tcPr>
            <w:tcW w:w="558" w:type="dxa"/>
          </w:tcPr>
          <w:p w14:paraId="1CDC109F" w14:textId="77777777" w:rsidR="00B039C1" w:rsidRPr="005E1F72" w:rsidRDefault="00B039C1" w:rsidP="00EA0659">
            <w:pPr>
              <w:jc w:val="center"/>
              <w:rPr>
                <w:rFonts w:ascii="GHEA Grapalat" w:hAnsi="GHEA Grapalat"/>
                <w:sz w:val="20"/>
                <w:lang w:val="es-ES"/>
              </w:rPr>
            </w:pPr>
          </w:p>
        </w:tc>
        <w:tc>
          <w:tcPr>
            <w:tcW w:w="1800" w:type="dxa"/>
          </w:tcPr>
          <w:p w14:paraId="4176597C" w14:textId="77777777" w:rsidR="00B039C1" w:rsidRPr="005E1F72" w:rsidRDefault="00B039C1" w:rsidP="00EA0659">
            <w:pPr>
              <w:jc w:val="center"/>
              <w:rPr>
                <w:rFonts w:ascii="GHEA Grapalat" w:hAnsi="GHEA Grapalat"/>
                <w:sz w:val="20"/>
                <w:lang w:val="hy-AM"/>
              </w:rPr>
            </w:pPr>
          </w:p>
        </w:tc>
        <w:tc>
          <w:tcPr>
            <w:tcW w:w="1440" w:type="dxa"/>
          </w:tcPr>
          <w:p w14:paraId="7453CCF3" w14:textId="77777777" w:rsidR="00B039C1" w:rsidRPr="005E1F72" w:rsidRDefault="00B039C1" w:rsidP="00EA0659">
            <w:pPr>
              <w:jc w:val="center"/>
              <w:rPr>
                <w:rFonts w:ascii="GHEA Grapalat" w:hAnsi="GHEA Grapalat"/>
                <w:sz w:val="20"/>
                <w:lang w:val="hy-AM"/>
              </w:rPr>
            </w:pPr>
          </w:p>
        </w:tc>
        <w:tc>
          <w:tcPr>
            <w:tcW w:w="1980" w:type="dxa"/>
          </w:tcPr>
          <w:p w14:paraId="4DEA7D7D" w14:textId="77777777" w:rsidR="00B039C1" w:rsidRPr="005E1F72" w:rsidRDefault="00B039C1" w:rsidP="00EA0659">
            <w:pPr>
              <w:jc w:val="center"/>
              <w:rPr>
                <w:rFonts w:ascii="GHEA Grapalat" w:hAnsi="GHEA Grapalat"/>
                <w:sz w:val="20"/>
                <w:lang w:val="hy-AM"/>
              </w:rPr>
            </w:pPr>
          </w:p>
        </w:tc>
        <w:tc>
          <w:tcPr>
            <w:tcW w:w="2430" w:type="dxa"/>
          </w:tcPr>
          <w:p w14:paraId="37DCFDF3" w14:textId="77777777" w:rsidR="00B039C1" w:rsidRPr="005E1F72" w:rsidRDefault="00B039C1" w:rsidP="00EA0659">
            <w:pPr>
              <w:jc w:val="center"/>
              <w:rPr>
                <w:rFonts w:ascii="GHEA Grapalat" w:hAnsi="GHEA Grapalat"/>
                <w:sz w:val="20"/>
                <w:lang w:val="hy-AM"/>
              </w:rPr>
            </w:pPr>
          </w:p>
        </w:tc>
        <w:tc>
          <w:tcPr>
            <w:tcW w:w="1710" w:type="dxa"/>
          </w:tcPr>
          <w:p w14:paraId="34072F71" w14:textId="77777777" w:rsidR="00B039C1" w:rsidRPr="005E1F72" w:rsidRDefault="00B039C1" w:rsidP="00EA0659">
            <w:pPr>
              <w:jc w:val="center"/>
              <w:rPr>
                <w:rFonts w:ascii="GHEA Grapalat" w:hAnsi="GHEA Grapalat"/>
                <w:sz w:val="20"/>
                <w:lang w:val="hy-AM"/>
              </w:rPr>
            </w:pPr>
          </w:p>
        </w:tc>
      </w:tr>
    </w:tbl>
    <w:p w14:paraId="7EDE18C7" w14:textId="77777777" w:rsidR="00134E80" w:rsidRPr="00B039C1" w:rsidRDefault="00134E80" w:rsidP="002E6C2D">
      <w:pPr>
        <w:pStyle w:val="BodyTextIndent3"/>
        <w:spacing w:line="240" w:lineRule="auto"/>
        <w:jc w:val="left"/>
        <w:rPr>
          <w:rFonts w:ascii="GHEA Grapalat" w:hAnsi="GHEA Grapalat" w:cs="Sylfaen"/>
          <w:b/>
          <w:lang w:val="es-ES"/>
        </w:rPr>
      </w:pPr>
    </w:p>
    <w:p w14:paraId="5B2E0EB2" w14:textId="77777777" w:rsidR="00B039C1" w:rsidRDefault="00B039C1" w:rsidP="00161442">
      <w:pPr>
        <w:pStyle w:val="BodyTextIndent3"/>
        <w:spacing w:line="240" w:lineRule="auto"/>
        <w:ind w:firstLine="0"/>
        <w:jc w:val="right"/>
        <w:rPr>
          <w:rFonts w:ascii="GHEA Grapalat" w:hAnsi="GHEA Grapalat" w:cs="Sylfaen"/>
          <w:b/>
          <w:lang w:val="hy-AM"/>
        </w:rPr>
      </w:pPr>
    </w:p>
    <w:p w14:paraId="64681E49" w14:textId="77777777" w:rsidR="00B039C1" w:rsidRDefault="00B039C1" w:rsidP="00161442">
      <w:pPr>
        <w:pStyle w:val="BodyTextIndent3"/>
        <w:spacing w:line="240" w:lineRule="auto"/>
        <w:ind w:firstLine="0"/>
        <w:jc w:val="right"/>
        <w:rPr>
          <w:rFonts w:ascii="GHEA Grapalat" w:hAnsi="GHEA Grapalat" w:cs="Sylfaen"/>
          <w:b/>
          <w:lang w:val="hy-AM"/>
        </w:rPr>
      </w:pPr>
    </w:p>
    <w:p w14:paraId="7026666A" w14:textId="1818E2DB" w:rsidR="00B039C1" w:rsidRPr="005E1F72" w:rsidRDefault="00B039C1" w:rsidP="00B039C1">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14:paraId="0C33D284" w14:textId="77777777" w:rsidR="00B039C1" w:rsidRPr="005E1F72" w:rsidRDefault="00B039C1" w:rsidP="00B039C1">
      <w:pPr>
        <w:ind w:left="-66"/>
        <w:jc w:val="right"/>
        <w:rPr>
          <w:rFonts w:ascii="GHEA Grapalat" w:hAnsi="GHEA Grapalat"/>
          <w:sz w:val="20"/>
          <w:lang w:val="es-ES"/>
        </w:rPr>
      </w:pPr>
    </w:p>
    <w:p w14:paraId="3B1FDBE8" w14:textId="77777777" w:rsidR="00B039C1" w:rsidRPr="005E1F72" w:rsidRDefault="00B039C1" w:rsidP="00B039C1">
      <w:pPr>
        <w:rPr>
          <w:rFonts w:ascii="GHEA Grapalat" w:hAnsi="GHEA Grapalat"/>
          <w:sz w:val="20"/>
          <w:lang w:val="es-ES"/>
        </w:rPr>
      </w:pPr>
    </w:p>
    <w:p w14:paraId="504437D6" w14:textId="77777777" w:rsidR="00B039C1" w:rsidRPr="005E1F72" w:rsidRDefault="00B039C1" w:rsidP="00B039C1">
      <w:pPr>
        <w:rPr>
          <w:rFonts w:ascii="GHEA Grapalat" w:hAnsi="GHEA Grapalat"/>
          <w:sz w:val="20"/>
          <w:lang w:val="es-ES"/>
        </w:rPr>
      </w:pPr>
    </w:p>
    <w:p w14:paraId="641EDD70" w14:textId="77777777" w:rsidR="00B039C1" w:rsidRPr="005E1F72" w:rsidRDefault="00B039C1" w:rsidP="00B039C1">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0F220395" w14:textId="77777777" w:rsidR="00B039C1" w:rsidRPr="005E1F72" w:rsidRDefault="00B039C1" w:rsidP="00B039C1">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26F02234" w14:textId="77777777" w:rsidR="00B039C1" w:rsidRPr="005E1F72" w:rsidRDefault="00B039C1" w:rsidP="00B039C1">
      <w:pPr>
        <w:jc w:val="right"/>
        <w:rPr>
          <w:rFonts w:ascii="GHEA Grapalat" w:hAnsi="GHEA Grapalat"/>
          <w:sz w:val="20"/>
          <w:lang w:val="hy-AM"/>
        </w:rPr>
      </w:pPr>
      <w:r w:rsidRPr="005E1F72">
        <w:rPr>
          <w:rFonts w:ascii="GHEA Grapalat" w:hAnsi="GHEA Grapalat"/>
          <w:sz w:val="20"/>
          <w:lang w:val="hy-AM"/>
        </w:rPr>
        <w:t xml:space="preserve">    </w:t>
      </w:r>
    </w:p>
    <w:p w14:paraId="655CEBC5" w14:textId="77777777" w:rsidR="00B039C1" w:rsidRDefault="00B039C1" w:rsidP="00B039C1">
      <w:pPr>
        <w:pStyle w:val="Heading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404A40A" w14:textId="77777777" w:rsidR="00B039C1" w:rsidRDefault="00B039C1" w:rsidP="00161442">
      <w:pPr>
        <w:pStyle w:val="BodyTextIndent3"/>
        <w:spacing w:line="240" w:lineRule="auto"/>
        <w:ind w:firstLine="0"/>
        <w:jc w:val="right"/>
        <w:rPr>
          <w:rFonts w:ascii="GHEA Grapalat" w:hAnsi="GHEA Grapalat" w:cs="Sylfaen"/>
          <w:b/>
          <w:lang w:val="hy-AM"/>
        </w:rPr>
      </w:pPr>
    </w:p>
    <w:p w14:paraId="0EA92AA3" w14:textId="77777777" w:rsidR="00B039C1" w:rsidRDefault="00B039C1" w:rsidP="00161442">
      <w:pPr>
        <w:pStyle w:val="BodyTextIndent3"/>
        <w:spacing w:line="240" w:lineRule="auto"/>
        <w:ind w:firstLine="0"/>
        <w:jc w:val="right"/>
        <w:rPr>
          <w:rFonts w:ascii="GHEA Grapalat" w:hAnsi="GHEA Grapalat" w:cs="Sylfaen"/>
          <w:b/>
          <w:lang w:val="hy-AM"/>
        </w:rPr>
      </w:pPr>
    </w:p>
    <w:p w14:paraId="36B3B7EC" w14:textId="77777777" w:rsidR="00B039C1" w:rsidRDefault="00B039C1" w:rsidP="00161442">
      <w:pPr>
        <w:pStyle w:val="BodyTextIndent3"/>
        <w:spacing w:line="240" w:lineRule="auto"/>
        <w:ind w:firstLine="0"/>
        <w:jc w:val="right"/>
        <w:rPr>
          <w:rFonts w:ascii="GHEA Grapalat" w:hAnsi="GHEA Grapalat" w:cs="Sylfaen"/>
          <w:b/>
          <w:lang w:val="hy-AM"/>
        </w:rPr>
      </w:pPr>
    </w:p>
    <w:p w14:paraId="4D9F07BB" w14:textId="77777777" w:rsidR="00B039C1" w:rsidRDefault="00B039C1" w:rsidP="00161442">
      <w:pPr>
        <w:pStyle w:val="BodyTextIndent3"/>
        <w:spacing w:line="240" w:lineRule="auto"/>
        <w:ind w:firstLine="0"/>
        <w:jc w:val="right"/>
        <w:rPr>
          <w:rFonts w:ascii="GHEA Grapalat" w:hAnsi="GHEA Grapalat" w:cs="Sylfaen"/>
          <w:b/>
          <w:lang w:val="hy-AM"/>
        </w:rPr>
      </w:pPr>
    </w:p>
    <w:p w14:paraId="1C50492D" w14:textId="77777777" w:rsidR="00B039C1" w:rsidRDefault="00B039C1" w:rsidP="00161442">
      <w:pPr>
        <w:pStyle w:val="BodyTextIndent3"/>
        <w:spacing w:line="240" w:lineRule="auto"/>
        <w:ind w:firstLine="0"/>
        <w:jc w:val="right"/>
        <w:rPr>
          <w:rFonts w:ascii="GHEA Grapalat" w:hAnsi="GHEA Grapalat" w:cs="Sylfaen"/>
          <w:b/>
          <w:lang w:val="hy-AM"/>
        </w:rPr>
      </w:pPr>
    </w:p>
    <w:p w14:paraId="4B94D276" w14:textId="77777777" w:rsidR="00B039C1" w:rsidRDefault="00B039C1" w:rsidP="00161442">
      <w:pPr>
        <w:pStyle w:val="BodyTextIndent3"/>
        <w:spacing w:line="240" w:lineRule="auto"/>
        <w:ind w:firstLine="0"/>
        <w:jc w:val="right"/>
        <w:rPr>
          <w:rFonts w:ascii="GHEA Grapalat" w:hAnsi="GHEA Grapalat" w:cs="Sylfaen"/>
          <w:b/>
          <w:lang w:val="hy-AM"/>
        </w:rPr>
      </w:pPr>
    </w:p>
    <w:p w14:paraId="64C4DF3B" w14:textId="77777777" w:rsidR="00B039C1" w:rsidRDefault="00B039C1" w:rsidP="00161442">
      <w:pPr>
        <w:pStyle w:val="BodyTextIndent3"/>
        <w:spacing w:line="240" w:lineRule="auto"/>
        <w:ind w:firstLine="0"/>
        <w:jc w:val="right"/>
        <w:rPr>
          <w:rFonts w:ascii="GHEA Grapalat" w:hAnsi="GHEA Grapalat" w:cs="Sylfaen"/>
          <w:b/>
          <w:lang w:val="hy-AM"/>
        </w:rPr>
      </w:pPr>
    </w:p>
    <w:p w14:paraId="05BC0D58" w14:textId="77777777" w:rsidR="00B039C1" w:rsidRDefault="00B039C1" w:rsidP="00161442">
      <w:pPr>
        <w:pStyle w:val="BodyTextIndent3"/>
        <w:spacing w:line="240" w:lineRule="auto"/>
        <w:ind w:firstLine="0"/>
        <w:jc w:val="right"/>
        <w:rPr>
          <w:rFonts w:ascii="GHEA Grapalat" w:hAnsi="GHEA Grapalat" w:cs="Sylfaen"/>
          <w:b/>
          <w:lang w:val="hy-AM"/>
        </w:rPr>
      </w:pPr>
    </w:p>
    <w:p w14:paraId="524EABEA" w14:textId="77777777" w:rsidR="00B039C1" w:rsidRDefault="00B039C1" w:rsidP="00161442">
      <w:pPr>
        <w:pStyle w:val="BodyTextIndent3"/>
        <w:spacing w:line="240" w:lineRule="auto"/>
        <w:ind w:firstLine="0"/>
        <w:jc w:val="right"/>
        <w:rPr>
          <w:rFonts w:ascii="GHEA Grapalat" w:hAnsi="GHEA Grapalat" w:cs="Sylfaen"/>
          <w:b/>
          <w:lang w:val="hy-AM"/>
        </w:rPr>
      </w:pPr>
    </w:p>
    <w:p w14:paraId="532EFB42" w14:textId="77777777" w:rsidR="00B039C1" w:rsidRDefault="00B039C1" w:rsidP="00B039C1">
      <w:pPr>
        <w:pStyle w:val="BodyTextIndent3"/>
        <w:spacing w:line="240" w:lineRule="auto"/>
        <w:ind w:firstLine="0"/>
        <w:rPr>
          <w:rFonts w:ascii="GHEA Grapalat" w:hAnsi="GHEA Grapalat" w:cs="Sylfaen"/>
          <w:b/>
          <w:lang w:val="hy-AM"/>
        </w:rPr>
      </w:pPr>
    </w:p>
    <w:p w14:paraId="18F95672" w14:textId="77777777" w:rsidR="00B039C1" w:rsidRDefault="00B039C1" w:rsidP="00B039C1">
      <w:pPr>
        <w:pStyle w:val="BodyTextIndent3"/>
        <w:spacing w:line="240" w:lineRule="auto"/>
        <w:ind w:firstLine="0"/>
        <w:rPr>
          <w:rFonts w:ascii="GHEA Grapalat" w:hAnsi="GHEA Grapalat" w:cs="Sylfaen"/>
          <w:b/>
          <w:lang w:val="hy-AM"/>
        </w:rPr>
      </w:pPr>
    </w:p>
    <w:p w14:paraId="3C7A18EA" w14:textId="77777777" w:rsidR="00B039C1" w:rsidRDefault="00B039C1" w:rsidP="00B039C1">
      <w:pPr>
        <w:pStyle w:val="BodyTextIndent3"/>
        <w:spacing w:line="240" w:lineRule="auto"/>
        <w:ind w:firstLine="0"/>
        <w:rPr>
          <w:rFonts w:ascii="GHEA Grapalat" w:hAnsi="GHEA Grapalat" w:cs="Sylfaen"/>
          <w:b/>
          <w:lang w:val="hy-AM"/>
        </w:rPr>
      </w:pPr>
    </w:p>
    <w:p w14:paraId="1C5419A2" w14:textId="77777777" w:rsidR="00B039C1" w:rsidRDefault="00B039C1" w:rsidP="00B039C1">
      <w:pPr>
        <w:pStyle w:val="BodyTextIndent3"/>
        <w:spacing w:line="240" w:lineRule="auto"/>
        <w:ind w:firstLine="0"/>
        <w:rPr>
          <w:rFonts w:ascii="GHEA Grapalat" w:hAnsi="GHEA Grapalat" w:cs="Sylfaen"/>
          <w:b/>
          <w:lang w:val="hy-AM"/>
        </w:rPr>
      </w:pPr>
    </w:p>
    <w:p w14:paraId="70FB515B" w14:textId="77777777" w:rsidR="00B039C1" w:rsidRDefault="00B039C1" w:rsidP="00B039C1">
      <w:pPr>
        <w:pStyle w:val="BodyTextIndent3"/>
        <w:spacing w:line="240" w:lineRule="auto"/>
        <w:ind w:firstLine="0"/>
        <w:rPr>
          <w:rFonts w:ascii="GHEA Grapalat" w:hAnsi="GHEA Grapalat" w:cs="Sylfaen"/>
          <w:b/>
          <w:lang w:val="hy-AM"/>
        </w:rPr>
      </w:pPr>
    </w:p>
    <w:p w14:paraId="1612F7BB" w14:textId="77777777" w:rsidR="00B039C1" w:rsidRDefault="00B039C1" w:rsidP="00B039C1">
      <w:pPr>
        <w:pStyle w:val="BodyTextIndent3"/>
        <w:spacing w:line="240" w:lineRule="auto"/>
        <w:ind w:firstLine="0"/>
        <w:rPr>
          <w:rFonts w:ascii="GHEA Grapalat" w:hAnsi="GHEA Grapalat" w:cs="Sylfaen"/>
          <w:b/>
          <w:lang w:val="hy-AM"/>
        </w:rPr>
      </w:pPr>
    </w:p>
    <w:p w14:paraId="21B0FC6C" w14:textId="77777777" w:rsidR="00B039C1" w:rsidRDefault="00B039C1" w:rsidP="00B039C1">
      <w:pPr>
        <w:pStyle w:val="BodyTextIndent3"/>
        <w:spacing w:line="240" w:lineRule="auto"/>
        <w:ind w:firstLine="0"/>
        <w:rPr>
          <w:rFonts w:ascii="GHEA Grapalat" w:hAnsi="GHEA Grapalat" w:cs="Sylfaen"/>
          <w:b/>
          <w:lang w:val="hy-AM"/>
        </w:rPr>
      </w:pPr>
    </w:p>
    <w:p w14:paraId="64C8D906" w14:textId="77777777" w:rsidR="00B039C1" w:rsidRDefault="00B039C1" w:rsidP="00B039C1">
      <w:pPr>
        <w:pStyle w:val="BodyTextIndent3"/>
        <w:spacing w:line="240" w:lineRule="auto"/>
        <w:ind w:firstLine="0"/>
        <w:rPr>
          <w:rFonts w:ascii="GHEA Grapalat" w:hAnsi="GHEA Grapalat" w:cs="Sylfaen"/>
          <w:b/>
          <w:lang w:val="hy-AM"/>
        </w:rPr>
      </w:pPr>
    </w:p>
    <w:p w14:paraId="4B5F67E2" w14:textId="77777777" w:rsidR="00B039C1" w:rsidRDefault="00B039C1" w:rsidP="00B039C1">
      <w:pPr>
        <w:pStyle w:val="BodyTextIndent3"/>
        <w:spacing w:line="240" w:lineRule="auto"/>
        <w:ind w:firstLine="0"/>
        <w:rPr>
          <w:rFonts w:ascii="GHEA Grapalat" w:hAnsi="GHEA Grapalat" w:cs="Sylfaen"/>
          <w:b/>
          <w:lang w:val="hy-AM"/>
        </w:rPr>
      </w:pPr>
    </w:p>
    <w:p w14:paraId="614EBD53" w14:textId="77777777" w:rsidR="00B039C1" w:rsidRDefault="00B039C1" w:rsidP="00B039C1">
      <w:pPr>
        <w:pStyle w:val="BodyTextIndent3"/>
        <w:spacing w:line="240" w:lineRule="auto"/>
        <w:ind w:firstLine="0"/>
        <w:rPr>
          <w:rFonts w:ascii="GHEA Grapalat" w:hAnsi="GHEA Grapalat" w:cs="Sylfaen"/>
          <w:b/>
          <w:lang w:val="hy-AM"/>
        </w:rPr>
      </w:pPr>
    </w:p>
    <w:p w14:paraId="402F04F6" w14:textId="77777777" w:rsidR="00B039C1" w:rsidRDefault="00B039C1" w:rsidP="00B039C1">
      <w:pPr>
        <w:pStyle w:val="BodyTextIndent3"/>
        <w:spacing w:line="240" w:lineRule="auto"/>
        <w:ind w:firstLine="0"/>
        <w:rPr>
          <w:rFonts w:ascii="GHEA Grapalat" w:hAnsi="GHEA Grapalat" w:cs="Sylfaen"/>
          <w:b/>
          <w:lang w:val="hy-AM"/>
        </w:rPr>
      </w:pPr>
    </w:p>
    <w:p w14:paraId="75405582" w14:textId="77777777" w:rsidR="00B039C1" w:rsidRDefault="00B039C1" w:rsidP="00B039C1">
      <w:pPr>
        <w:pStyle w:val="BodyTextIndent3"/>
        <w:spacing w:line="240" w:lineRule="auto"/>
        <w:ind w:firstLine="0"/>
        <w:rPr>
          <w:rFonts w:ascii="GHEA Grapalat" w:hAnsi="GHEA Grapalat" w:cs="Sylfaen"/>
          <w:b/>
          <w:lang w:val="hy-AM"/>
        </w:rPr>
      </w:pPr>
    </w:p>
    <w:p w14:paraId="3F928F2D" w14:textId="77777777" w:rsidR="00B039C1" w:rsidRDefault="00B039C1" w:rsidP="00B039C1">
      <w:pPr>
        <w:pStyle w:val="BodyTextIndent3"/>
        <w:spacing w:line="240" w:lineRule="auto"/>
        <w:ind w:firstLine="0"/>
        <w:rPr>
          <w:rFonts w:ascii="GHEA Grapalat" w:hAnsi="GHEA Grapalat" w:cs="Sylfaen"/>
          <w:b/>
          <w:lang w:val="hy-AM"/>
        </w:rPr>
      </w:pPr>
    </w:p>
    <w:p w14:paraId="286A61FB" w14:textId="77777777" w:rsidR="00B039C1" w:rsidRDefault="00B039C1" w:rsidP="00B039C1">
      <w:pPr>
        <w:pStyle w:val="BodyTextIndent3"/>
        <w:spacing w:line="240" w:lineRule="auto"/>
        <w:ind w:firstLine="0"/>
        <w:rPr>
          <w:rFonts w:ascii="GHEA Grapalat" w:hAnsi="GHEA Grapalat" w:cs="Sylfaen"/>
          <w:b/>
          <w:lang w:val="hy-AM"/>
        </w:rPr>
      </w:pPr>
    </w:p>
    <w:p w14:paraId="1D83A39D" w14:textId="77777777" w:rsidR="00B039C1" w:rsidRDefault="00B039C1" w:rsidP="00B039C1">
      <w:pPr>
        <w:pStyle w:val="BodyTextIndent3"/>
        <w:spacing w:line="240" w:lineRule="auto"/>
        <w:ind w:firstLine="0"/>
        <w:rPr>
          <w:rFonts w:ascii="GHEA Grapalat" w:hAnsi="GHEA Grapalat" w:cs="Sylfaen"/>
          <w:b/>
          <w:lang w:val="hy-AM"/>
        </w:rPr>
      </w:pPr>
    </w:p>
    <w:p w14:paraId="5315A38D" w14:textId="77777777" w:rsidR="00B039C1" w:rsidRDefault="00B039C1" w:rsidP="00B039C1">
      <w:pPr>
        <w:pStyle w:val="BodyTextIndent3"/>
        <w:spacing w:line="240" w:lineRule="auto"/>
        <w:ind w:firstLine="0"/>
        <w:rPr>
          <w:rFonts w:ascii="GHEA Grapalat" w:hAnsi="GHEA Grapalat" w:cs="Sylfaen"/>
          <w:b/>
          <w:lang w:val="hy-AM"/>
        </w:rPr>
      </w:pPr>
    </w:p>
    <w:p w14:paraId="54CC582C" w14:textId="77777777" w:rsidR="00B039C1" w:rsidRDefault="00B039C1" w:rsidP="00B039C1">
      <w:pPr>
        <w:pStyle w:val="BodyTextIndent3"/>
        <w:spacing w:line="240" w:lineRule="auto"/>
        <w:ind w:firstLine="0"/>
        <w:rPr>
          <w:rFonts w:ascii="GHEA Grapalat" w:hAnsi="GHEA Grapalat" w:cs="Sylfaen"/>
          <w:b/>
          <w:lang w:val="hy-AM"/>
        </w:rPr>
      </w:pPr>
    </w:p>
    <w:p w14:paraId="6EE152E5" w14:textId="77777777" w:rsidR="00B039C1" w:rsidRDefault="00B039C1" w:rsidP="00B039C1">
      <w:pPr>
        <w:pStyle w:val="BodyTextIndent3"/>
        <w:spacing w:line="240" w:lineRule="auto"/>
        <w:ind w:firstLine="0"/>
        <w:rPr>
          <w:rFonts w:ascii="GHEA Grapalat" w:hAnsi="GHEA Grapalat" w:cs="Sylfaen"/>
          <w:b/>
          <w:lang w:val="hy-AM"/>
        </w:rPr>
      </w:pPr>
    </w:p>
    <w:p w14:paraId="17304A2A" w14:textId="77777777" w:rsidR="00B039C1" w:rsidRDefault="00B039C1" w:rsidP="00B039C1">
      <w:pPr>
        <w:pStyle w:val="BodyTextIndent3"/>
        <w:spacing w:line="240" w:lineRule="auto"/>
        <w:ind w:firstLine="0"/>
        <w:rPr>
          <w:rFonts w:ascii="GHEA Grapalat" w:hAnsi="GHEA Grapalat" w:cs="Sylfaen"/>
          <w:b/>
          <w:lang w:val="hy-AM"/>
        </w:rPr>
      </w:pPr>
    </w:p>
    <w:p w14:paraId="58A7CBEB" w14:textId="77777777" w:rsidR="00B039C1" w:rsidRDefault="00B039C1" w:rsidP="00B039C1">
      <w:pPr>
        <w:pStyle w:val="BodyTextIndent3"/>
        <w:spacing w:line="240" w:lineRule="auto"/>
        <w:ind w:firstLine="0"/>
        <w:rPr>
          <w:rFonts w:ascii="GHEA Grapalat" w:hAnsi="GHEA Grapalat" w:cs="Sylfaen"/>
          <w:b/>
          <w:lang w:val="hy-AM"/>
        </w:rPr>
      </w:pPr>
    </w:p>
    <w:p w14:paraId="1212BDBF" w14:textId="77777777" w:rsidR="00B039C1" w:rsidRDefault="00B039C1" w:rsidP="00B039C1">
      <w:pPr>
        <w:pStyle w:val="BodyTextIndent3"/>
        <w:spacing w:line="240" w:lineRule="auto"/>
        <w:ind w:firstLine="0"/>
        <w:rPr>
          <w:rFonts w:ascii="GHEA Grapalat" w:hAnsi="GHEA Grapalat" w:cs="Sylfaen"/>
          <w:b/>
          <w:lang w:val="hy-AM"/>
        </w:rPr>
      </w:pPr>
    </w:p>
    <w:p w14:paraId="19919E5D" w14:textId="77777777" w:rsidR="00B039C1" w:rsidRDefault="00B039C1" w:rsidP="00161442">
      <w:pPr>
        <w:pStyle w:val="BodyTextIndent3"/>
        <w:spacing w:line="240" w:lineRule="auto"/>
        <w:ind w:firstLine="0"/>
        <w:jc w:val="right"/>
        <w:rPr>
          <w:rFonts w:ascii="GHEA Grapalat" w:hAnsi="GHEA Grapalat" w:cs="Sylfaen"/>
          <w:b/>
          <w:lang w:val="hy-AM"/>
        </w:rPr>
      </w:pPr>
    </w:p>
    <w:p w14:paraId="296986C0" w14:textId="774FDF41"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44ED7F1B"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516221">
        <w:rPr>
          <w:rFonts w:ascii="GHEA Grapalat" w:hAnsi="GHEA Grapalat" w:cs="Sylfaen"/>
          <w:b/>
          <w:lang w:val="es-ES"/>
        </w:rPr>
        <w:t>ԵՔ-ԲՄԽԾՁԲ-25/38</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77777777" w:rsidR="00161442" w:rsidRDefault="00161442" w:rsidP="00161442">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3E043E7E" w:rsidR="00CE11B7" w:rsidRPr="00FD1EE4" w:rsidRDefault="00CE11B7" w:rsidP="00CE11B7">
      <w:pPr>
        <w:rPr>
          <w:rFonts w:ascii="GHEA Grapalat" w:eastAsia="GHEA Grapalat" w:hAnsi="GHEA Grapalat" w:cs="GHEA Grapalat"/>
        </w:rPr>
      </w:pP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43DE36BF"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3EE72876" w:rsidR="00CE11B7" w:rsidRPr="00FD1EE4" w:rsidRDefault="00CE11B7" w:rsidP="00CE11B7">
      <w:pPr>
        <w:rPr>
          <w:rFonts w:ascii="GHEA Grapalat" w:eastAsia="GHEA Grapalat" w:hAnsi="GHEA Grapalat" w:cs="GHEA Grapalat"/>
          <w:b/>
        </w:rPr>
      </w:pP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4507FFFF"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9" w:name="_heading=h.gjdgxs" w:colFirst="0" w:colLast="0"/>
      <w:bookmarkEnd w:id="1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1CDE810C" w14:textId="77777777" w:rsidR="00560016" w:rsidRPr="00821851" w:rsidRDefault="00560016" w:rsidP="00560016">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1F095A24" w14:textId="77777777" w:rsidR="00560016" w:rsidRPr="00F87FBC" w:rsidRDefault="00560016" w:rsidP="00560016">
      <w:pPr>
        <w:pStyle w:val="BodyTextIndent3"/>
        <w:spacing w:line="240" w:lineRule="auto"/>
        <w:ind w:left="360" w:firstLine="0"/>
        <w:rPr>
          <w:rFonts w:ascii="GHEA Grapalat" w:hAnsi="GHEA Grapalat" w:cs="Sylfaen"/>
          <w:i/>
          <w:sz w:val="16"/>
          <w:szCs w:val="16"/>
          <w:lang w:val="hy-AM" w:eastAsia="ru-RU"/>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4692B0FD" w14:textId="77777777" w:rsidR="00CE11B7" w:rsidRPr="00F566BF" w:rsidRDefault="00CE11B7" w:rsidP="00CE11B7">
      <w:pPr>
        <w:pStyle w:val="BodyTextIndent3"/>
        <w:spacing w:line="240" w:lineRule="auto"/>
        <w:jc w:val="right"/>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2AAD6105"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516221">
        <w:rPr>
          <w:rFonts w:ascii="GHEA Grapalat" w:hAnsi="GHEA Grapalat" w:cs="Sylfaen"/>
          <w:b/>
          <w:lang w:val="es-ES"/>
        </w:rPr>
        <w:t>ԵՔ-ԲՄԽԾՁԲ-25/38</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77777777"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51438DFA"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516221">
        <w:rPr>
          <w:rFonts w:ascii="GHEA Grapalat" w:hAnsi="GHEA Grapalat" w:cs="Sylfaen"/>
          <w:b/>
          <w:lang w:val="es-ES"/>
        </w:rPr>
        <w:t>ԵՔ-ԲՄԽԾՁԲ-25/</w:t>
      </w:r>
      <w:proofErr w:type="gramStart"/>
      <w:r w:rsidR="00516221">
        <w:rPr>
          <w:rFonts w:ascii="GHEA Grapalat" w:hAnsi="GHEA Grapalat" w:cs="Sylfaen"/>
          <w:b/>
          <w:lang w:val="es-ES"/>
        </w:rPr>
        <w:t>38</w:t>
      </w:r>
      <w:r w:rsidR="00B2572B" w:rsidRPr="00F566BF">
        <w:rPr>
          <w:rFonts w:ascii="GHEA Grapalat" w:hAnsi="GHEA Grapalat" w:cs="Arial"/>
          <w:sz w:val="20"/>
          <w:szCs w:val="20"/>
          <w:lang w:val="es-ES"/>
        </w:rPr>
        <w:t>»*</w:t>
      </w:r>
      <w:proofErr w:type="gram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proofErr w:type="gram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proofErr w:type="gramEnd"/>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20" w:name="_Hlk23147299"/>
      <w:r w:rsidRPr="00F566BF">
        <w:rPr>
          <w:rFonts w:ascii="GHEA Grapalat" w:hAnsi="GHEA Grapalat" w:cs="Sylfaen"/>
          <w:vertAlign w:val="superscript"/>
          <w:lang w:val="hy-AM"/>
        </w:rPr>
        <w:t xml:space="preserve">                                                                                     մասնակցի անվանումը</w:t>
      </w:r>
    </w:p>
    <w:bookmarkEnd w:id="20"/>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DD2944"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proofErr w:type="gram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proofErr w:type="gramEnd"/>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2732F8" w:rsidRPr="00DD2944"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2732F8" w:rsidRPr="00F566BF" w:rsidRDefault="002732F8" w:rsidP="002732F8">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41652C3C" w:rsidR="002732F8" w:rsidRPr="005460F8" w:rsidRDefault="004D0B5E" w:rsidP="002D6A6F">
            <w:pPr>
              <w:jc w:val="center"/>
              <w:rPr>
                <w:rFonts w:ascii="GHEA Grapalat" w:hAnsi="GHEA Grapalat"/>
                <w:sz w:val="20"/>
                <w:lang w:val="es-ES"/>
              </w:rPr>
            </w:pPr>
            <w:r w:rsidRPr="00A91EC3">
              <w:rPr>
                <w:rFonts w:ascii="GHEA Grapalat" w:hAnsi="GHEA Grapalat" w:cs="Sylfaen"/>
                <w:lang w:val="hy-AM"/>
              </w:rPr>
              <w:t xml:space="preserve">Երևանի քաղաքապետարանի </w:t>
            </w:r>
            <w:r>
              <w:rPr>
                <w:rFonts w:ascii="GHEA Grapalat" w:hAnsi="GHEA Grapalat" w:cs="Sylfaen"/>
                <w:lang w:val="hy-AM"/>
              </w:rPr>
              <w:t xml:space="preserve">և վարչական շրջանների ղեկավարների </w:t>
            </w:r>
            <w:r w:rsidRPr="00A91EC3">
              <w:rPr>
                <w:rFonts w:ascii="GHEA Grapalat" w:hAnsi="GHEA Grapalat" w:cs="Sylfaen"/>
                <w:lang w:val="hy-AM"/>
              </w:rPr>
              <w:t>աշխատակազմ</w:t>
            </w:r>
            <w:r>
              <w:rPr>
                <w:rFonts w:ascii="GHEA Grapalat" w:hAnsi="GHEA Grapalat" w:cs="Sylfaen"/>
                <w:lang w:val="hy-AM"/>
              </w:rPr>
              <w:t>եր</w:t>
            </w:r>
            <w:r w:rsidRPr="00A91EC3">
              <w:rPr>
                <w:rFonts w:ascii="GHEA Grapalat" w:hAnsi="GHEA Grapalat" w:cs="Sylfaen"/>
                <w:lang w:val="hy-AM"/>
              </w:rPr>
              <w:t xml:space="preserve">ի համայնքային ծառայողների վերապատրաստման </w:t>
            </w:r>
            <w:r>
              <w:rPr>
                <w:rFonts w:ascii="GHEA Grapalat" w:hAnsi="GHEA Grapalat" w:cs="Sylfaen"/>
                <w:lang w:val="hy-AM"/>
              </w:rPr>
              <w:t>խորհրդատվական ծառայությունների</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2732F8" w:rsidRPr="00F566BF" w:rsidRDefault="002732F8" w:rsidP="002732F8">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2732F8" w:rsidRPr="00F566BF" w:rsidRDefault="002732F8" w:rsidP="002732F8">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2732F8" w:rsidRPr="00F566BF" w:rsidRDefault="002732F8" w:rsidP="002732F8">
            <w:pPr>
              <w:jc w:val="center"/>
              <w:rPr>
                <w:rFonts w:ascii="GHEA Grapalat" w:hAnsi="GHEA Grapalat"/>
                <w:lang w:val="es-ES"/>
              </w:rPr>
            </w:pPr>
          </w:p>
        </w:tc>
      </w:tr>
    </w:tbl>
    <w:p w14:paraId="1C403E4C" w14:textId="77777777" w:rsidR="00B2572B" w:rsidRPr="00F566BF" w:rsidRDefault="00B2572B" w:rsidP="00EF3662">
      <w:pPr>
        <w:rPr>
          <w:rFonts w:ascii="GHEA Grapalat" w:hAnsi="GHEA Grapalat"/>
          <w:sz w:val="18"/>
          <w:szCs w:val="18"/>
          <w:lang w:val="es-ES"/>
        </w:rPr>
      </w:pPr>
    </w:p>
    <w:p w14:paraId="67A2AE2B" w14:textId="77777777" w:rsidR="00B2572B" w:rsidRPr="00F566BF" w:rsidRDefault="00B2572B" w:rsidP="00EF3662">
      <w:pPr>
        <w:rPr>
          <w:rFonts w:ascii="GHEA Grapalat" w:hAnsi="GHEA Grapalat"/>
          <w:sz w:val="18"/>
          <w:szCs w:val="18"/>
          <w:lang w:val="es-ES"/>
        </w:rPr>
      </w:pPr>
    </w:p>
    <w:p w14:paraId="6700892D" w14:textId="77777777" w:rsidR="00B2572B" w:rsidRPr="00F566BF" w:rsidRDefault="00B2572B" w:rsidP="00EF3662">
      <w:pPr>
        <w:rPr>
          <w:rFonts w:ascii="GHEA Grapalat" w:hAnsi="GHEA Grapalat"/>
          <w:sz w:val="18"/>
          <w:szCs w:val="18"/>
          <w:lang w:val="hy-AM"/>
        </w:rPr>
      </w:pPr>
    </w:p>
    <w:p w14:paraId="1A9B7039" w14:textId="77777777" w:rsidR="00B2572B" w:rsidRPr="00F566BF" w:rsidRDefault="00B2572B" w:rsidP="00EF3662">
      <w:pPr>
        <w:ind w:left="720" w:firstLine="720"/>
        <w:jc w:val="both"/>
        <w:rPr>
          <w:rFonts w:ascii="GHEA Grapalat" w:hAnsi="GHEA Grapalat"/>
          <w:sz w:val="20"/>
          <w:lang w:val="hy-AM"/>
        </w:rPr>
      </w:pPr>
      <w:r w:rsidRPr="00B83A57">
        <w:rPr>
          <w:rFonts w:ascii="GHEA Grapalat" w:hAnsi="GHEA Grapalat"/>
          <w:sz w:val="20"/>
          <w:lang w:val="hy-AM"/>
        </w:rPr>
        <w:t xml:space="preserve">     </w:t>
      </w:r>
      <w:r w:rsidRPr="00F566BF">
        <w:rPr>
          <w:rFonts w:ascii="GHEA Grapalat" w:hAnsi="GHEA Grapalat"/>
          <w:sz w:val="20"/>
          <w:lang w:val="hy-AM"/>
        </w:rPr>
        <w:t xml:space="preserve">___________________________________________ </w:t>
      </w:r>
      <w:r w:rsidRPr="00F566BF">
        <w:rPr>
          <w:rFonts w:ascii="GHEA Grapalat" w:hAnsi="GHEA Grapalat"/>
          <w:sz w:val="20"/>
          <w:lang w:val="hy-AM"/>
        </w:rPr>
        <w:tab/>
        <w:t xml:space="preserve">                </w:t>
      </w:r>
      <w:r w:rsidRPr="00882B3F">
        <w:rPr>
          <w:rFonts w:ascii="GHEA Grapalat" w:hAnsi="GHEA Grapalat"/>
          <w:sz w:val="20"/>
          <w:lang w:val="hy-AM"/>
        </w:rPr>
        <w:t xml:space="preserve">       </w:t>
      </w:r>
      <w:r w:rsidRPr="00F566BF">
        <w:rPr>
          <w:rFonts w:ascii="GHEA Grapalat" w:hAnsi="GHEA Grapalat"/>
          <w:sz w:val="20"/>
          <w:lang w:val="hy-AM"/>
        </w:rPr>
        <w:t xml:space="preserve">_____________ </w:t>
      </w:r>
    </w:p>
    <w:p w14:paraId="582CEB42" w14:textId="77777777" w:rsidR="00B2572B" w:rsidRPr="00F566BF" w:rsidRDefault="00B2572B" w:rsidP="00EF3662">
      <w:pPr>
        <w:jc w:val="both"/>
        <w:rPr>
          <w:rFonts w:ascii="GHEA Grapalat" w:hAnsi="GHEA Grapalat"/>
          <w:sz w:val="20"/>
          <w:vertAlign w:val="superscript"/>
          <w:lang w:val="hy-AM"/>
        </w:rPr>
      </w:pPr>
      <w:r w:rsidRPr="00F566B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566BF">
        <w:rPr>
          <w:rFonts w:ascii="GHEA Grapalat" w:hAnsi="GHEA Grapalat"/>
          <w:sz w:val="20"/>
          <w:vertAlign w:val="superscript"/>
          <w:lang w:val="hy-AM"/>
        </w:rPr>
        <w:tab/>
      </w:r>
    </w:p>
    <w:p w14:paraId="4E4A37CA" w14:textId="77777777" w:rsidR="00B2572B" w:rsidRPr="00F566BF" w:rsidRDefault="00B2572B" w:rsidP="00EF3662">
      <w:pPr>
        <w:jc w:val="right"/>
        <w:rPr>
          <w:rFonts w:ascii="GHEA Grapalat" w:hAnsi="GHEA Grapalat"/>
          <w:sz w:val="20"/>
          <w:lang w:val="hy-AM"/>
        </w:rPr>
      </w:pPr>
      <w:r w:rsidRPr="00F566BF">
        <w:rPr>
          <w:rFonts w:ascii="GHEA Grapalat" w:hAnsi="GHEA Grapalat"/>
          <w:sz w:val="20"/>
          <w:lang w:val="hy-AM"/>
        </w:rPr>
        <w:t xml:space="preserve">    </w:t>
      </w:r>
    </w:p>
    <w:p w14:paraId="73B6DCAD" w14:textId="77777777" w:rsidR="00B2572B" w:rsidRPr="00F566BF" w:rsidRDefault="00B2572B" w:rsidP="00EF3662">
      <w:pPr>
        <w:rPr>
          <w:rFonts w:ascii="GHEA Grapalat" w:hAnsi="GHEA Grapalat" w:cs="Sylfaen"/>
          <w:i/>
          <w:sz w:val="16"/>
          <w:szCs w:val="16"/>
          <w:lang w:val="hy-AM" w:eastAsia="ru-RU"/>
        </w:rPr>
      </w:pPr>
    </w:p>
    <w:p w14:paraId="493CC92A" w14:textId="77777777" w:rsidR="00B2572B" w:rsidRPr="00F566BF" w:rsidRDefault="00B2572B" w:rsidP="00EF3662">
      <w:pPr>
        <w:rPr>
          <w:rFonts w:ascii="GHEA Grapalat" w:hAnsi="GHEA Grapalat" w:cs="Sylfaen"/>
          <w:i/>
          <w:sz w:val="16"/>
          <w:szCs w:val="16"/>
          <w:lang w:val="hy-AM" w:eastAsia="ru-RU"/>
        </w:rPr>
      </w:pPr>
    </w:p>
    <w:p w14:paraId="3BFE34E3" w14:textId="77777777" w:rsidR="00B2572B" w:rsidRPr="00F566BF" w:rsidRDefault="00B2572B" w:rsidP="00EF3662">
      <w:pPr>
        <w:rPr>
          <w:rFonts w:ascii="GHEA Grapalat" w:hAnsi="GHEA Grapalat" w:cs="Sylfaen"/>
          <w:i/>
          <w:sz w:val="16"/>
          <w:szCs w:val="16"/>
          <w:lang w:val="hy-AM" w:eastAsia="ru-RU"/>
        </w:rPr>
      </w:pPr>
    </w:p>
    <w:p w14:paraId="223FC022" w14:textId="77777777" w:rsidR="00B2572B" w:rsidRPr="00F566BF" w:rsidRDefault="00B2572B" w:rsidP="00EF3662">
      <w:pPr>
        <w:rPr>
          <w:rFonts w:ascii="GHEA Grapalat" w:hAnsi="GHEA Grapalat" w:cs="Sylfaen"/>
          <w:i/>
          <w:sz w:val="16"/>
          <w:szCs w:val="16"/>
          <w:lang w:val="hy-AM" w:eastAsia="ru-RU"/>
        </w:rPr>
      </w:pPr>
    </w:p>
    <w:p w14:paraId="02BA9FC3" w14:textId="77777777" w:rsidR="00B2572B" w:rsidRPr="00F566BF"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7390059F" w14:textId="77777777" w:rsidR="00B2572B" w:rsidRPr="00F566BF" w:rsidRDefault="00B2572B" w:rsidP="00EF3662">
      <w:pPr>
        <w:rPr>
          <w:rFonts w:ascii="GHEA Grapalat" w:hAnsi="GHEA Grapalat" w:cs="Sylfaen"/>
          <w:i/>
          <w:sz w:val="16"/>
          <w:szCs w:val="16"/>
          <w:lang w:val="hy-AM"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0C1FB1CC" w14:textId="77777777" w:rsidR="00631658" w:rsidRPr="00F566BF" w:rsidRDefault="00631658" w:rsidP="00631658">
      <w:pPr>
        <w:jc w:val="right"/>
        <w:rPr>
          <w:rFonts w:ascii="GHEA Grapalat" w:hAnsi="GHEA Grapalat" w:cs="GHEA Grapalat"/>
          <w:i/>
          <w:sz w:val="18"/>
          <w:szCs w:val="18"/>
          <w:lang w:val="hy-AM"/>
        </w:rPr>
      </w:pPr>
    </w:p>
    <w:p w14:paraId="36F49941" w14:textId="77777777"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53F44FA0"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516221">
        <w:rPr>
          <w:rFonts w:ascii="GHEA Grapalat" w:hAnsi="GHEA Grapalat" w:cs="GHEA Grapalat"/>
          <w:b/>
          <w:lang w:val="pt-BR"/>
        </w:rPr>
        <w:t>ԵՔ-ԲՄԽԾՁԲ-25/38</w:t>
      </w:r>
      <w:r w:rsidRPr="00F566BF">
        <w:rPr>
          <w:rFonts w:ascii="GHEA Grapalat" w:hAnsi="GHEA Grapalat" w:cs="Sylfaen"/>
          <w:b/>
          <w:lang w:val="hy-AM"/>
        </w:rPr>
        <w:t>»*  ծածկագրով</w:t>
      </w:r>
    </w:p>
    <w:p w14:paraId="2E7932EB" w14:textId="77777777"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 մրցույթի 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7777777"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1A5B690" w14:textId="77777777"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Ընկերությունը մասնակցում է </w:t>
      </w:r>
      <w:r w:rsidRPr="00F566BF">
        <w:rPr>
          <w:rFonts w:ascii="GHEA Grapalat" w:hAnsi="GHEA Grapalat" w:cs="GHEA Grapalat"/>
          <w:sz w:val="20"/>
          <w:szCs w:val="20"/>
          <w:u w:val="single"/>
          <w:lang w:val="pt-BR"/>
        </w:rPr>
        <w:tab/>
      </w:r>
      <w:r w:rsidRPr="00F566BF">
        <w:rPr>
          <w:rFonts w:ascii="GHEA Grapalat" w:hAnsi="GHEA Grapalat" w:cs="GHEA Grapalat"/>
          <w:sz w:val="20"/>
          <w:szCs w:val="20"/>
          <w:u w:val="single"/>
          <w:lang w:val="pt-BR"/>
        </w:rPr>
        <w:tab/>
      </w:r>
      <w:r w:rsidRPr="00F566BF">
        <w:rPr>
          <w:rFonts w:ascii="GHEA Grapalat" w:hAnsi="GHEA Grapalat" w:cs="GHEA Grapalat"/>
          <w:sz w:val="20"/>
          <w:szCs w:val="20"/>
          <w:u w:val="single"/>
          <w:lang w:val="pt-BR"/>
        </w:rPr>
        <w:tab/>
        <w:t xml:space="preserve">    </w:t>
      </w:r>
      <w:r w:rsidRPr="00F566BF">
        <w:rPr>
          <w:rFonts w:ascii="GHEA Grapalat" w:hAnsi="GHEA Grapalat" w:cs="GHEA Grapalat"/>
          <w:sz w:val="20"/>
          <w:szCs w:val="20"/>
          <w:u w:val="single"/>
          <w:lang w:val="pt-BR"/>
        </w:rPr>
        <w:tab/>
        <w:t xml:space="preserve">           </w:t>
      </w:r>
      <w:r w:rsidRPr="00F566BF">
        <w:rPr>
          <w:rFonts w:ascii="GHEA Grapalat" w:hAnsi="GHEA Grapalat" w:cs="GHEA Grapalat"/>
          <w:sz w:val="20"/>
          <w:szCs w:val="20"/>
          <w:u w:val="single"/>
          <w:lang w:val="pt-BR"/>
        </w:rPr>
        <w:tab/>
      </w:r>
      <w:r w:rsidRPr="00F566BF">
        <w:rPr>
          <w:rFonts w:ascii="GHEA Grapalat" w:hAnsi="GHEA Grapalat" w:cs="GHEA Grapalat"/>
          <w:sz w:val="20"/>
          <w:szCs w:val="20"/>
          <w:lang w:val="pt-BR"/>
        </w:rPr>
        <w:t xml:space="preserve">*  (այսուհետ` Պատվիրատու) կողմից </w:t>
      </w:r>
    </w:p>
    <w:p w14:paraId="2D59AAE0" w14:textId="77777777"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w:t>
      </w:r>
      <w:r w:rsidRPr="00F566BF">
        <w:rPr>
          <w:rFonts w:ascii="GHEA Grapalat" w:hAnsi="GHEA Grapalat"/>
          <w:sz w:val="20"/>
          <w:szCs w:val="20"/>
          <w:vertAlign w:val="superscript"/>
          <w:lang w:val="hy-AM"/>
        </w:rPr>
        <w:t>պատվիրատուի անվանումը</w:t>
      </w:r>
    </w:p>
    <w:p w14:paraId="63FD10D0" w14:textId="2C877B2F" w:rsidR="00631658" w:rsidRPr="00F566BF" w:rsidRDefault="00631658" w:rsidP="00631658">
      <w:pPr>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կազմակերպված` </w:t>
      </w:r>
      <w:r w:rsidRPr="00F566BF">
        <w:rPr>
          <w:rFonts w:ascii="GHEA Grapalat" w:hAnsi="GHEA Grapalat" w:cs="GHEA Grapalat"/>
          <w:sz w:val="20"/>
          <w:szCs w:val="20"/>
          <w:u w:val="single"/>
          <w:lang w:val="pt-BR"/>
        </w:rPr>
        <w:t xml:space="preserve"> </w:t>
      </w:r>
      <w:r w:rsidRPr="00F566BF">
        <w:rPr>
          <w:rFonts w:ascii="GHEA Grapalat" w:hAnsi="GHEA Grapalat" w:cs="GHEA Grapalat"/>
          <w:sz w:val="20"/>
          <w:szCs w:val="20"/>
          <w:u w:val="single"/>
          <w:lang w:val="pt-BR"/>
        </w:rPr>
        <w:tab/>
      </w:r>
      <w:r w:rsidR="00516221">
        <w:rPr>
          <w:rFonts w:ascii="GHEA Grapalat" w:hAnsi="GHEA Grapalat" w:cs="GHEA Grapalat"/>
          <w:b/>
          <w:sz w:val="20"/>
          <w:szCs w:val="20"/>
          <w:lang w:val="pt-BR"/>
        </w:rPr>
        <w:t>ԵՔ-ԲՄԽԾՁԲ-25/38</w:t>
      </w:r>
      <w:r w:rsidR="00E87CE7" w:rsidRPr="001723CE">
        <w:rPr>
          <w:rFonts w:ascii="GHEA Grapalat" w:hAnsi="GHEA Grapalat" w:cs="GHEA Grapalat"/>
          <w:sz w:val="20"/>
          <w:szCs w:val="20"/>
          <w:lang w:val="pt-BR"/>
        </w:rPr>
        <w:t xml:space="preserve"> </w:t>
      </w:r>
      <w:r w:rsidRPr="00F566BF">
        <w:rPr>
          <w:rFonts w:ascii="GHEA Grapalat" w:hAnsi="GHEA Grapalat" w:cs="GHEA Grapalat"/>
          <w:sz w:val="20"/>
          <w:szCs w:val="20"/>
          <w:u w:val="single"/>
          <w:lang w:val="pt-BR"/>
        </w:rPr>
        <w:t xml:space="preserve">           </w:t>
      </w:r>
      <w:r w:rsidRPr="00F566BF">
        <w:rPr>
          <w:rFonts w:ascii="GHEA Grapalat" w:hAnsi="GHEA Grapalat" w:cs="GHEA Grapalat"/>
          <w:sz w:val="20"/>
          <w:szCs w:val="20"/>
          <w:lang w:val="pt-BR"/>
        </w:rPr>
        <w:t>* ծածկագրով գնման ընթացակարգին:</w:t>
      </w:r>
    </w:p>
    <w:p w14:paraId="7E7AF9AA" w14:textId="77777777" w:rsidR="00631658" w:rsidRPr="00F566BF" w:rsidRDefault="00631658" w:rsidP="00631658">
      <w:pPr>
        <w:ind w:left="426"/>
        <w:jc w:val="both"/>
        <w:rPr>
          <w:rFonts w:ascii="GHEA Grapalat" w:hAnsi="GHEA Grapalat" w:cs="GHEA Grapalat"/>
          <w:sz w:val="20"/>
          <w:szCs w:val="20"/>
          <w:lang w:val="pt-BR"/>
        </w:rPr>
      </w:pPr>
      <w:r w:rsidRPr="002D4DC4">
        <w:rPr>
          <w:rFonts w:ascii="GHEA Grapalat" w:hAnsi="GHEA Grapalat"/>
          <w:sz w:val="20"/>
          <w:szCs w:val="20"/>
          <w:vertAlign w:val="superscript"/>
          <w:lang w:val="pt-BR"/>
        </w:rPr>
        <w:t xml:space="preserve">                                                        </w:t>
      </w:r>
      <w:r w:rsidRPr="00F566BF">
        <w:rPr>
          <w:rFonts w:ascii="GHEA Grapalat" w:hAnsi="GHEA Grapalat"/>
          <w:sz w:val="20"/>
          <w:szCs w:val="20"/>
          <w:vertAlign w:val="superscript"/>
          <w:lang w:val="hy-AM"/>
        </w:rPr>
        <w:t>ընթացակարգի ծածկագիրը</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E87CE7"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37E99B34" w:rsidR="00E87CE7" w:rsidRPr="00F566BF" w:rsidRDefault="00E87CE7" w:rsidP="00E87CE7">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4F0586">
              <w:rPr>
                <w:rFonts w:ascii="GHEA Grapalat" w:hAnsi="GHEA Grapalat" w:cs="Sylfaen"/>
                <w:b/>
                <w:sz w:val="20"/>
                <w:szCs w:val="20"/>
                <w:lang w:val="hy-AM"/>
              </w:rPr>
              <w:t xml:space="preserve"> Երևանի</w:t>
            </w:r>
            <w:proofErr w:type="gramEnd"/>
            <w:r w:rsidRPr="004F0586">
              <w:rPr>
                <w:rFonts w:ascii="GHEA Grapalat" w:hAnsi="GHEA Grapalat" w:cs="Arial"/>
                <w:b/>
                <w:sz w:val="20"/>
                <w:szCs w:val="20"/>
                <w:lang w:val="hy-AM"/>
              </w:rPr>
              <w:t xml:space="preserve"> </w:t>
            </w:r>
            <w:r w:rsidRPr="004F0586">
              <w:rPr>
                <w:rFonts w:ascii="GHEA Grapalat" w:hAnsi="GHEA Grapalat" w:cs="Sylfaen"/>
                <w:b/>
                <w:sz w:val="20"/>
                <w:szCs w:val="20"/>
                <w:lang w:val="hy-AM"/>
              </w:rPr>
              <w:t>քաղաքապետարան</w:t>
            </w:r>
          </w:p>
        </w:tc>
      </w:tr>
      <w:tr w:rsidR="00E87CE7"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02871961" w:rsidR="00E87CE7" w:rsidRPr="00F566BF" w:rsidRDefault="00E87CE7" w:rsidP="00E87CE7">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87CE7"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60C73C48" w:rsidR="00E87CE7" w:rsidRPr="00F566BF" w:rsidRDefault="00E87CE7" w:rsidP="00E87CE7">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4F0586">
              <w:rPr>
                <w:rFonts w:ascii="GHEA Grapalat" w:hAnsi="GHEA Grapalat"/>
                <w:b/>
                <w:sz w:val="20"/>
                <w:szCs w:val="20"/>
                <w:lang w:val="hy-AM"/>
              </w:rPr>
              <w:t>025931</w:t>
            </w:r>
            <w:r>
              <w:rPr>
                <w:rFonts w:ascii="GHEA Grapalat" w:hAnsi="GHEA Grapalat"/>
                <w:b/>
                <w:sz w:val="20"/>
                <w:szCs w:val="20"/>
                <w:lang w:val="hy-AM"/>
              </w:rPr>
              <w:t>08</w:t>
            </w:r>
          </w:p>
        </w:tc>
      </w:tr>
      <w:tr w:rsidR="00E87CE7"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404F7386" w:rsidR="00E87CE7" w:rsidRPr="00F566BF" w:rsidRDefault="00E87CE7" w:rsidP="00E87CE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4F0586">
              <w:rPr>
                <w:rFonts w:ascii="GHEA Grapalat" w:hAnsi="GHEA Grapalat" w:cs="Sylfaen"/>
                <w:b/>
                <w:sz w:val="20"/>
                <w:szCs w:val="20"/>
                <w:lang w:val="hy-AM"/>
              </w:rPr>
              <w:t xml:space="preserve"> </w:t>
            </w:r>
            <w:r w:rsidR="0018538B">
              <w:rPr>
                <w:rFonts w:ascii="GHEA Grapalat" w:hAnsi="GHEA Grapalat" w:cs="Sylfaen"/>
                <w:b/>
                <w:sz w:val="20"/>
                <w:szCs w:val="20"/>
                <w:lang w:val="hy-AM"/>
              </w:rPr>
              <w:t xml:space="preserve"> ՀՀ ֆինանսների նախարարության գործառնական վարչություն</w:t>
            </w:r>
          </w:p>
        </w:tc>
      </w:tr>
      <w:tr w:rsidR="00E87CE7"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2C813BEA" w:rsidR="00E87CE7" w:rsidRPr="00F566BF" w:rsidRDefault="00E87CE7" w:rsidP="00E87CE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Pr>
                <w:rFonts w:ascii="GHEA Grapalat" w:hAnsi="GHEA Grapalat" w:cs="Arial"/>
                <w:sz w:val="20"/>
                <w:szCs w:val="20"/>
                <w:lang w:val="hy-AM"/>
              </w:rPr>
              <w:t xml:space="preserve"> </w:t>
            </w:r>
            <w:r w:rsidRPr="00036B4C">
              <w:rPr>
                <w:rFonts w:ascii="GHEA Grapalat" w:hAnsi="GHEA Grapalat" w:cs="Arial"/>
                <w:b/>
                <w:sz w:val="20"/>
                <w:szCs w:val="20"/>
                <w:lang w:val="hy-AM"/>
              </w:rPr>
              <w:t>900015211429</w:t>
            </w:r>
          </w:p>
        </w:tc>
      </w:tr>
      <w:tr w:rsidR="00E87CE7"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52444D9" w:rsidR="00E87CE7" w:rsidRPr="00F566BF" w:rsidRDefault="00E87CE7" w:rsidP="00E87CE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E87CE7"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3847DCEA" w:rsidR="00E87CE7" w:rsidRPr="00F566BF" w:rsidRDefault="00E87CE7" w:rsidP="00E87CE7">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proofErr w:type="gramEnd"/>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E87CE7"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D04F88" w:rsidR="00E87CE7" w:rsidRPr="00F566BF" w:rsidRDefault="00E87CE7" w:rsidP="00E87CE7">
            <w:pPr>
              <w:rPr>
                <w:rFonts w:ascii="GHEA Grapalat" w:hAnsi="GHEA Grapalat" w:cs="Arial"/>
                <w:sz w:val="20"/>
                <w:szCs w:val="20"/>
              </w:rPr>
            </w:pPr>
            <w:r w:rsidRPr="00F566BF">
              <w:rPr>
                <w:rFonts w:ascii="GHEA Grapalat" w:hAnsi="GHEA Grapalat" w:cs="Sylfaen"/>
                <w:sz w:val="20"/>
                <w:szCs w:val="20"/>
              </w:rPr>
              <w:t>1</w:t>
            </w:r>
            <w:r w:rsidRPr="001723CE">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r>
              <w:rPr>
                <w:rFonts w:ascii="GHEA Grapalat" w:hAnsi="GHEA Grapalat" w:cs="Arial"/>
                <w:sz w:val="20"/>
                <w:szCs w:val="20"/>
                <w:lang w:val="hy-AM"/>
              </w:rPr>
              <w:t xml:space="preserve">  ՀՀ դրամ </w:t>
            </w:r>
            <w:r>
              <w:rPr>
                <w:rFonts w:ascii="GHEA Grapalat" w:hAnsi="GHEA Grapalat" w:cs="Arial"/>
                <w:sz w:val="20"/>
                <w:szCs w:val="20"/>
              </w:rPr>
              <w:t>AMD</w:t>
            </w:r>
          </w:p>
        </w:tc>
      </w:tr>
      <w:tr w:rsidR="00E87CE7"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5527B76" w:rsidR="00E87CE7" w:rsidRPr="00F566BF" w:rsidRDefault="00E87CE7" w:rsidP="00E87CE7">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E87CE7"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85730BD" w14:textId="77777777" w:rsidR="00E87CE7" w:rsidRPr="00F566BF" w:rsidRDefault="00E87CE7" w:rsidP="00E87CE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w:t>
            </w:r>
            <w:proofErr w:type="gramStart"/>
            <w:r w:rsidRPr="00F566BF">
              <w:rPr>
                <w:rFonts w:ascii="GHEA Grapalat" w:hAnsi="GHEA Grapalat" w:cs="Arial"/>
                <w:sz w:val="20"/>
                <w:szCs w:val="20"/>
                <w:lang w:val="hy-AM"/>
              </w:rPr>
              <w:t>է  գանձումը</w:t>
            </w:r>
            <w:proofErr w:type="gramEnd"/>
            <w:r w:rsidRPr="00F566BF">
              <w:rPr>
                <w:rFonts w:ascii="GHEA Grapalat" w:hAnsi="GHEA Grapalat" w:cs="Arial"/>
                <w:sz w:val="20"/>
                <w:szCs w:val="20"/>
              </w:rPr>
              <w:t>)</w:t>
            </w:r>
            <w:r w:rsidRPr="00F566BF">
              <w:rPr>
                <w:rFonts w:ascii="GHEA Grapalat" w:hAnsi="GHEA Grapalat" w:cs="Sylfaen"/>
                <w:sz w:val="20"/>
                <w:szCs w:val="20"/>
              </w:rPr>
              <w:t>`</w:t>
            </w:r>
          </w:p>
          <w:p w14:paraId="21BC45D0" w14:textId="2406457D" w:rsidR="00E87CE7" w:rsidRPr="00F566BF" w:rsidRDefault="00516221" w:rsidP="00E87CE7">
            <w:pPr>
              <w:rPr>
                <w:rFonts w:ascii="GHEA Grapalat" w:hAnsi="GHEA Grapalat" w:cs="Arial"/>
                <w:sz w:val="20"/>
                <w:szCs w:val="20"/>
              </w:rPr>
            </w:pPr>
            <w:r>
              <w:rPr>
                <w:rFonts w:ascii="GHEA Grapalat" w:hAnsi="GHEA Grapalat" w:cs="GHEA Grapalat"/>
                <w:b/>
                <w:sz w:val="20"/>
                <w:szCs w:val="20"/>
                <w:u w:val="single"/>
                <w:lang w:val="pt-BR"/>
              </w:rPr>
              <w:t>ԵՔ-ԲՄԽԾՁԲ-25/38</w:t>
            </w: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F61ED1">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F61ED1">
        <w:trPr>
          <w:trHeight w:val="2058"/>
        </w:trPr>
        <w:tc>
          <w:tcPr>
            <w:tcW w:w="5616" w:type="dxa"/>
            <w:tcBorders>
              <w:top w:val="single" w:sz="4" w:space="0" w:color="auto"/>
              <w:left w:val="single" w:sz="4" w:space="0" w:color="auto"/>
              <w:bottom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F61ED1">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DD2944"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DD2944"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DD2944"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DD2944"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DD2944"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16B9FB53" w14:textId="05992C7D" w:rsidR="002B0E49" w:rsidRDefault="00334B2F" w:rsidP="00E87CE7">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77EB5A58" w14:textId="77777777" w:rsidR="00F15AC0" w:rsidRPr="002D4DC4" w:rsidRDefault="002B0E49" w:rsidP="002B0E49">
      <w:pPr>
        <w:pStyle w:val="BodyTextIndent3"/>
        <w:tabs>
          <w:tab w:val="left" w:pos="9105"/>
          <w:tab w:val="right" w:pos="10394"/>
        </w:tabs>
        <w:spacing w:line="240" w:lineRule="auto"/>
        <w:jc w:val="left"/>
        <w:rPr>
          <w:rFonts w:ascii="GHEA Grapalat" w:hAnsi="GHEA Grapalat" w:cs="Sylfaen"/>
          <w:b/>
          <w:lang w:val="hy-AM"/>
        </w:rPr>
      </w:pPr>
      <w:r>
        <w:rPr>
          <w:rFonts w:ascii="GHEA Grapalat" w:hAnsi="GHEA Grapalat" w:cs="Sylfaen"/>
          <w:b/>
          <w:lang w:val="hy-AM"/>
        </w:rPr>
        <w:lastRenderedPageBreak/>
        <w:tab/>
      </w:r>
      <w:r w:rsidR="00071D1C" w:rsidRPr="00F566BF">
        <w:rPr>
          <w:rFonts w:ascii="GHEA Grapalat" w:hAnsi="GHEA Grapalat" w:cs="Sylfaen"/>
          <w:b/>
          <w:lang w:val="hy-AM"/>
        </w:rPr>
        <w:t xml:space="preserve">Հավելված </w:t>
      </w:r>
      <w:r w:rsidR="00F15AC0" w:rsidRPr="002D4DC4">
        <w:rPr>
          <w:rFonts w:ascii="GHEA Grapalat" w:hAnsi="GHEA Grapalat" w:cs="Sylfaen"/>
          <w:b/>
          <w:lang w:val="hy-AM"/>
        </w:rPr>
        <w:t>6</w:t>
      </w:r>
    </w:p>
    <w:p w14:paraId="1AF5CED8" w14:textId="05469394" w:rsidR="00071D1C" w:rsidRPr="00F566BF" w:rsidRDefault="00071D1C" w:rsidP="00EF3662">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516221">
        <w:rPr>
          <w:rFonts w:ascii="GHEA Grapalat" w:hAnsi="GHEA Grapalat" w:cs="Sylfaen"/>
          <w:b/>
          <w:lang w:val="hy-AM"/>
        </w:rPr>
        <w:t>ԵՔ-ԲՄԽԾՁԲ-25/38</w:t>
      </w:r>
      <w:r w:rsidRPr="00F566BF">
        <w:rPr>
          <w:rFonts w:ascii="GHEA Grapalat" w:hAnsi="GHEA Grapalat" w:cs="Sylfaen"/>
          <w:b/>
          <w:lang w:val="hy-AM"/>
        </w:rPr>
        <w:t>»</w:t>
      </w:r>
      <w:r w:rsidR="00130202" w:rsidRPr="00F566BF">
        <w:rPr>
          <w:rFonts w:ascii="GHEA Grapalat" w:hAnsi="GHEA Grapalat" w:cs="Sylfaen"/>
          <w:b/>
          <w:lang w:val="hy-AM"/>
        </w:rPr>
        <w:t>*</w:t>
      </w:r>
      <w:r w:rsidRPr="00F566BF">
        <w:rPr>
          <w:rFonts w:ascii="GHEA Grapalat" w:hAnsi="GHEA Grapalat" w:cs="Sylfaen"/>
          <w:b/>
          <w:lang w:val="hy-AM"/>
        </w:rPr>
        <w:t xml:space="preserve">  ծածկագրով</w:t>
      </w:r>
    </w:p>
    <w:p w14:paraId="630CE518" w14:textId="77777777" w:rsidR="00071D1C" w:rsidRPr="00F566BF" w:rsidRDefault="00071D1C" w:rsidP="00EF3662">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 մրցույթի հրավերի</w:t>
      </w:r>
    </w:p>
    <w:p w14:paraId="00BDC581" w14:textId="77777777" w:rsidR="007678FA" w:rsidRPr="00F566BF" w:rsidRDefault="007678FA" w:rsidP="00F02279">
      <w:pPr>
        <w:ind w:left="-142" w:firstLine="142"/>
        <w:jc w:val="center"/>
        <w:rPr>
          <w:rFonts w:ascii="GHEA Grapalat" w:hAnsi="GHEA Grapalat" w:cs="Sylfaen"/>
          <w:b/>
          <w:lang w:val="hy-AM"/>
        </w:rPr>
      </w:pPr>
    </w:p>
    <w:p w14:paraId="3F3B4590" w14:textId="77777777" w:rsidR="00811A9F" w:rsidRPr="00811A9F" w:rsidRDefault="00811A9F" w:rsidP="00811A9F">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17CB4277" w14:textId="77777777" w:rsidR="00811A9F" w:rsidRPr="00811A9F" w:rsidRDefault="00811A9F" w:rsidP="00811A9F">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5FE87901" w14:textId="77777777" w:rsidR="00811A9F" w:rsidRPr="00811A9F" w:rsidRDefault="00811A9F" w:rsidP="00811A9F">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p>
    <w:p w14:paraId="5A901CBF" w14:textId="12378BC1" w:rsidR="007678FA" w:rsidRPr="00F566BF" w:rsidRDefault="007678FA" w:rsidP="007678FA">
      <w:pPr>
        <w:ind w:left="-142" w:firstLine="142"/>
        <w:jc w:val="center"/>
        <w:rPr>
          <w:rFonts w:ascii="GHEA Grapalat" w:hAnsi="GHEA Grapalat"/>
          <w:b/>
          <w:u w:val="single"/>
          <w:lang w:val="hy-AM"/>
        </w:rPr>
      </w:pPr>
      <w:r w:rsidRPr="00F566BF">
        <w:rPr>
          <w:rFonts w:ascii="GHEA Grapalat" w:hAnsi="GHEA Grapalat"/>
          <w:b/>
          <w:lang w:val="hy-AM"/>
        </w:rPr>
        <w:t xml:space="preserve">N </w:t>
      </w:r>
      <w:r w:rsidR="00516221">
        <w:rPr>
          <w:rFonts w:ascii="GHEA Grapalat" w:hAnsi="GHEA Grapalat" w:cs="Sylfaen"/>
          <w:b/>
          <w:lang w:val="hy-AM"/>
        </w:rPr>
        <w:t>ԵՔ-ԲՄԽԾՁԲ-25/38</w:t>
      </w:r>
    </w:p>
    <w:p w14:paraId="65ABB5C8" w14:textId="77777777" w:rsidR="007678FA" w:rsidRPr="00F566BF" w:rsidRDefault="007678FA" w:rsidP="007678FA">
      <w:pPr>
        <w:tabs>
          <w:tab w:val="left" w:pos="720"/>
          <w:tab w:val="left" w:pos="1440"/>
          <w:tab w:val="left" w:pos="8865"/>
        </w:tabs>
        <w:jc w:val="both"/>
        <w:rPr>
          <w:rFonts w:ascii="GHEA Grapalat" w:hAnsi="GHEA Grapalat" w:cs="Sylfaen"/>
          <w:sz w:val="20"/>
          <w:lang w:val="hy-AM"/>
        </w:rPr>
      </w:pPr>
      <w:r w:rsidRPr="00F566BF">
        <w:rPr>
          <w:rFonts w:ascii="GHEA Grapalat" w:hAnsi="GHEA Grapalat" w:cs="Sylfaen"/>
          <w:sz w:val="20"/>
          <w:lang w:val="hy-AM"/>
        </w:rPr>
        <w:t xml:space="preserve">         ք. </w:t>
      </w:r>
      <w:r w:rsidRPr="00F566BF">
        <w:rPr>
          <w:rFonts w:ascii="GHEA Grapalat" w:hAnsi="GHEA Grapalat" w:cs="Sylfaen"/>
          <w:sz w:val="20"/>
          <w:u w:val="single"/>
          <w:lang w:val="hy-AM"/>
        </w:rPr>
        <w:t xml:space="preserve">           </w:t>
      </w:r>
      <w:r w:rsidRPr="00F566BF">
        <w:rPr>
          <w:rFonts w:ascii="GHEA Grapalat" w:hAnsi="GHEA Grapalat" w:cs="Sylfaen"/>
          <w:sz w:val="20"/>
          <w:lang w:val="hy-AM"/>
        </w:rPr>
        <w:t xml:space="preserve">                                                                                          </w:t>
      </w:r>
      <w:r w:rsidRPr="00F566BF">
        <w:rPr>
          <w:rFonts w:ascii="GHEA Grapalat" w:hAnsi="GHEA Grapalat"/>
          <w:lang w:val="hy-AM"/>
        </w:rPr>
        <w:t>«</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cs="Sylfaen"/>
          <w:sz w:val="20"/>
          <w:lang w:val="hy-AM"/>
        </w:rPr>
        <w:t>20   թ.</w:t>
      </w:r>
    </w:p>
    <w:p w14:paraId="0769B72A" w14:textId="77777777" w:rsidR="007678FA" w:rsidRPr="00F566BF" w:rsidRDefault="007678FA" w:rsidP="007678FA">
      <w:pPr>
        <w:tabs>
          <w:tab w:val="left" w:pos="720"/>
          <w:tab w:val="left" w:pos="1440"/>
          <w:tab w:val="left" w:pos="8865"/>
        </w:tabs>
        <w:jc w:val="both"/>
        <w:rPr>
          <w:rFonts w:ascii="GHEA Grapalat" w:hAnsi="GHEA Grapalat" w:cs="Sylfaen"/>
          <w:sz w:val="20"/>
          <w:lang w:val="hy-AM"/>
        </w:rPr>
      </w:pPr>
    </w:p>
    <w:p w14:paraId="3FC9C0B6" w14:textId="77777777" w:rsidR="00B039C1" w:rsidRPr="00D66974" w:rsidRDefault="00B039C1" w:rsidP="00B039C1">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39F2E068" w14:textId="77777777" w:rsidR="00B039C1" w:rsidRPr="00D66974" w:rsidRDefault="00B039C1" w:rsidP="00B039C1">
      <w:pPr>
        <w:jc w:val="both"/>
        <w:rPr>
          <w:rFonts w:ascii="GHEA Grapalat" w:hAnsi="GHEA Grapalat"/>
          <w:i/>
          <w:sz w:val="20"/>
          <w:lang w:val="hy-AM" w:eastAsia="zh-CN"/>
        </w:rPr>
      </w:pPr>
    </w:p>
    <w:p w14:paraId="3597CAE7" w14:textId="77777777" w:rsidR="00B039C1" w:rsidRPr="00D66974" w:rsidRDefault="00B039C1" w:rsidP="00B039C1">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B4FC095" w14:textId="16DD5D60"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4D0B5E" w:rsidRPr="00A91EC3">
        <w:rPr>
          <w:rFonts w:ascii="GHEA Grapalat" w:hAnsi="GHEA Grapalat" w:cs="Sylfaen"/>
          <w:lang w:val="hy-AM"/>
        </w:rPr>
        <w:t xml:space="preserve">Երևանի քաղաքապետարանի </w:t>
      </w:r>
      <w:r w:rsidR="004D0B5E">
        <w:rPr>
          <w:rFonts w:ascii="GHEA Grapalat" w:hAnsi="GHEA Grapalat" w:cs="Sylfaen"/>
          <w:lang w:val="hy-AM"/>
        </w:rPr>
        <w:t xml:space="preserve">և վարչական շրջանների ղեկավարների </w:t>
      </w:r>
      <w:r w:rsidR="004D0B5E" w:rsidRPr="00A91EC3">
        <w:rPr>
          <w:rFonts w:ascii="GHEA Grapalat" w:hAnsi="GHEA Grapalat" w:cs="Sylfaen"/>
          <w:lang w:val="hy-AM"/>
        </w:rPr>
        <w:t>աշխատակազմ</w:t>
      </w:r>
      <w:r w:rsidR="004D0B5E">
        <w:rPr>
          <w:rFonts w:ascii="GHEA Grapalat" w:hAnsi="GHEA Grapalat" w:cs="Sylfaen"/>
          <w:lang w:val="hy-AM"/>
        </w:rPr>
        <w:t>եր</w:t>
      </w:r>
      <w:r w:rsidR="004D0B5E" w:rsidRPr="00A91EC3">
        <w:rPr>
          <w:rFonts w:ascii="GHEA Grapalat" w:hAnsi="GHEA Grapalat" w:cs="Sylfaen"/>
          <w:lang w:val="hy-AM"/>
        </w:rPr>
        <w:t xml:space="preserve">ի համայնքային ծառայողների վերապատրաստման </w:t>
      </w:r>
      <w:r w:rsidR="004D0B5E">
        <w:rPr>
          <w:rFonts w:ascii="GHEA Grapalat" w:hAnsi="GHEA Grapalat" w:cs="Sylfaen"/>
          <w:lang w:val="hy-AM"/>
        </w:rPr>
        <w:t>խորհրդատվական ծառայությունների</w:t>
      </w:r>
      <w:r w:rsidR="004D0B5E" w:rsidRPr="00D66974">
        <w:rPr>
          <w:rFonts w:ascii="GHEA Grapalat" w:hAnsi="GHEA Grapalat" w:cs="Sylfaen"/>
          <w:sz w:val="20"/>
          <w:lang w:val="hy-AM"/>
        </w:rPr>
        <w:t xml:space="preserve"> </w:t>
      </w:r>
      <w:r w:rsidRPr="00D66974">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p>
    <w:p w14:paraId="5D9BE49A" w14:textId="64B6ABDB" w:rsidR="00B039C1" w:rsidRPr="00D66974" w:rsidRDefault="00B039C1" w:rsidP="00B039C1">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Ծառայությունը մատուցվում է պայմանագրի N 1</w:t>
      </w:r>
      <w:r w:rsidR="00692C7F">
        <w:rPr>
          <w:rFonts w:ascii="GHEA Grapalat" w:hAnsi="GHEA Grapalat"/>
          <w:sz w:val="20"/>
          <w:lang w:val="hy-AM"/>
        </w:rPr>
        <w:t>,</w:t>
      </w:r>
      <w:r w:rsidRPr="00D66974">
        <w:rPr>
          <w:rFonts w:ascii="GHEA Grapalat" w:hAnsi="GHEA Grapalat"/>
          <w:sz w:val="20"/>
          <w:lang w:val="hy-AM"/>
        </w:rPr>
        <w:t xml:space="preserve"> </w:t>
      </w:r>
      <w:r w:rsidR="00692C7F" w:rsidRPr="00D66974">
        <w:rPr>
          <w:rFonts w:ascii="GHEA Grapalat" w:hAnsi="GHEA Grapalat"/>
          <w:sz w:val="20"/>
          <w:lang w:val="hy-AM"/>
        </w:rPr>
        <w:t>N 1</w:t>
      </w:r>
      <w:r w:rsidR="00692C7F">
        <w:rPr>
          <w:rFonts w:ascii="GHEA Grapalat" w:hAnsi="GHEA Grapalat"/>
          <w:sz w:val="20"/>
          <w:lang w:val="hy-AM"/>
        </w:rPr>
        <w:t>.1 և</w:t>
      </w:r>
      <w:r w:rsidR="00692C7F" w:rsidRPr="00692C7F">
        <w:rPr>
          <w:rFonts w:ascii="GHEA Grapalat" w:hAnsi="GHEA Grapalat"/>
          <w:sz w:val="20"/>
          <w:lang w:val="hy-AM"/>
        </w:rPr>
        <w:t xml:space="preserve"> </w:t>
      </w:r>
      <w:r w:rsidR="00692C7F" w:rsidRPr="00D66974">
        <w:rPr>
          <w:rFonts w:ascii="GHEA Grapalat" w:hAnsi="GHEA Grapalat"/>
          <w:sz w:val="20"/>
          <w:lang w:val="hy-AM"/>
        </w:rPr>
        <w:t xml:space="preserve">N </w:t>
      </w:r>
      <w:r w:rsidR="00692C7F">
        <w:rPr>
          <w:rFonts w:ascii="GHEA Grapalat" w:hAnsi="GHEA Grapalat"/>
          <w:sz w:val="20"/>
          <w:lang w:val="hy-AM"/>
        </w:rPr>
        <w:t xml:space="preserve">1.2 </w:t>
      </w:r>
      <w:r w:rsidR="00692C7F" w:rsidRPr="009965B9">
        <w:rPr>
          <w:rFonts w:ascii="GHEA Grapalat" w:hAnsi="GHEA Grapalat" w:cs="Times Armenian"/>
          <w:sz w:val="20"/>
          <w:lang w:val="hy-AM"/>
        </w:rPr>
        <w:t>հավելվածներո</w:t>
      </w:r>
      <w:r w:rsidR="00692C7F">
        <w:rPr>
          <w:rFonts w:ascii="GHEA Grapalat" w:hAnsi="GHEA Grapalat" w:cs="Times Armenian"/>
          <w:sz w:val="20"/>
          <w:lang w:val="hy-AM"/>
        </w:rPr>
        <w:t>վ</w:t>
      </w:r>
      <w:r w:rsidRPr="00D66974">
        <w:rPr>
          <w:rFonts w:ascii="GHEA Grapalat" w:hAnsi="GHEA Grapalat"/>
          <w:sz w:val="20"/>
          <w:lang w:val="hy-AM"/>
        </w:rPr>
        <w:t xml:space="preserve">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Pr="00D66974">
        <w:rPr>
          <w:rStyle w:val="FootnoteReference"/>
          <w:rFonts w:ascii="GHEA Grapalat" w:hAnsi="GHEA Grapalat"/>
          <w:sz w:val="20"/>
          <w:lang w:val="hy-AM"/>
        </w:rPr>
        <w:footnoteReference w:id="3"/>
      </w:r>
    </w:p>
    <w:p w14:paraId="409DC4EE" w14:textId="77777777" w:rsidR="00B039C1" w:rsidRPr="00D66974" w:rsidRDefault="00B039C1" w:rsidP="00B039C1">
      <w:pPr>
        <w:ind w:firstLine="720"/>
        <w:jc w:val="both"/>
        <w:rPr>
          <w:rFonts w:ascii="GHEA Grapalat" w:hAnsi="GHEA Grapalat" w:cs="Sylfaen"/>
          <w:sz w:val="20"/>
          <w:lang w:val="hy-AM"/>
        </w:rPr>
      </w:pPr>
    </w:p>
    <w:p w14:paraId="7F98C842" w14:textId="77777777" w:rsidR="00B039C1" w:rsidRPr="00D66974" w:rsidRDefault="00B039C1" w:rsidP="00B039C1">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2347781A" w14:textId="77777777"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07D7351F" w14:textId="77777777"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661D9829" w14:textId="0B7159A7" w:rsidR="00B039C1" w:rsidRPr="00D66974" w:rsidRDefault="00B039C1" w:rsidP="00B039C1">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00692C7F" w:rsidRPr="00D66974">
        <w:rPr>
          <w:rFonts w:ascii="GHEA Grapalat" w:hAnsi="GHEA Grapalat"/>
          <w:sz w:val="20"/>
          <w:lang w:val="hy-AM"/>
        </w:rPr>
        <w:t>N 1</w:t>
      </w:r>
      <w:r w:rsidR="00692C7F">
        <w:rPr>
          <w:rFonts w:ascii="GHEA Grapalat" w:hAnsi="GHEA Grapalat"/>
          <w:sz w:val="20"/>
          <w:lang w:val="hy-AM"/>
        </w:rPr>
        <w:t>,</w:t>
      </w:r>
      <w:r w:rsidR="00692C7F" w:rsidRPr="00D66974">
        <w:rPr>
          <w:rFonts w:ascii="GHEA Grapalat" w:hAnsi="GHEA Grapalat"/>
          <w:sz w:val="20"/>
          <w:lang w:val="hy-AM"/>
        </w:rPr>
        <w:t xml:space="preserve"> N 1</w:t>
      </w:r>
      <w:r w:rsidR="00692C7F">
        <w:rPr>
          <w:rFonts w:ascii="GHEA Grapalat" w:hAnsi="GHEA Grapalat"/>
          <w:sz w:val="20"/>
          <w:lang w:val="hy-AM"/>
        </w:rPr>
        <w:t>.1 և</w:t>
      </w:r>
      <w:r w:rsidR="00692C7F" w:rsidRPr="00692C7F">
        <w:rPr>
          <w:rFonts w:ascii="GHEA Grapalat" w:hAnsi="GHEA Grapalat"/>
          <w:sz w:val="20"/>
          <w:lang w:val="hy-AM"/>
        </w:rPr>
        <w:t xml:space="preserve"> </w:t>
      </w:r>
      <w:r w:rsidR="00692C7F" w:rsidRPr="00D66974">
        <w:rPr>
          <w:rFonts w:ascii="GHEA Grapalat" w:hAnsi="GHEA Grapalat"/>
          <w:sz w:val="20"/>
          <w:lang w:val="hy-AM"/>
        </w:rPr>
        <w:t xml:space="preserve">N </w:t>
      </w:r>
      <w:r w:rsidR="00692C7F">
        <w:rPr>
          <w:rFonts w:ascii="GHEA Grapalat" w:hAnsi="GHEA Grapalat"/>
          <w:sz w:val="20"/>
          <w:lang w:val="hy-AM"/>
        </w:rPr>
        <w:t xml:space="preserve">1.2 </w:t>
      </w:r>
      <w:r w:rsidR="00692C7F" w:rsidRPr="009965B9">
        <w:rPr>
          <w:rFonts w:ascii="GHEA Grapalat" w:hAnsi="GHEA Grapalat" w:cs="Times Armenian"/>
          <w:sz w:val="20"/>
          <w:lang w:val="hy-AM"/>
        </w:rPr>
        <w:t>հավելվածներո</w:t>
      </w:r>
      <w:r w:rsidR="00692C7F">
        <w:rPr>
          <w:rFonts w:ascii="GHEA Grapalat" w:hAnsi="GHEA Grapalat" w:cs="Times Armenian"/>
          <w:sz w:val="20"/>
          <w:lang w:val="hy-AM"/>
        </w:rPr>
        <w:t xml:space="preserve">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18635C0D" w14:textId="77777777" w:rsidR="00B039C1" w:rsidRPr="00D66974" w:rsidRDefault="00B039C1" w:rsidP="00B039C1">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Pr="00D66974">
        <w:rPr>
          <w:rStyle w:val="FootnoteReference"/>
          <w:rFonts w:ascii="GHEA Grapalat" w:hAnsi="GHEA Grapalat" w:cs="Times Armenian"/>
          <w:sz w:val="20"/>
          <w:lang w:val="hy-AM"/>
        </w:rPr>
        <w:footnoteReference w:id="4"/>
      </w:r>
    </w:p>
    <w:p w14:paraId="36CF1B91" w14:textId="77777777" w:rsidR="00B039C1" w:rsidRPr="00D66974" w:rsidRDefault="00B039C1" w:rsidP="00B039C1">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42615009" w14:textId="77777777" w:rsidR="00B039C1" w:rsidRPr="00D66974" w:rsidRDefault="00B039C1" w:rsidP="00B039C1">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2A483240" w14:textId="0B02D536" w:rsidR="00B039C1" w:rsidRPr="00D66974" w:rsidRDefault="00B039C1" w:rsidP="00B039C1">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մատուցված ծառայությունը չի համապատասխանում պայմանագրի </w:t>
      </w:r>
      <w:r w:rsidR="00692C7F" w:rsidRPr="00D66974">
        <w:rPr>
          <w:rFonts w:ascii="GHEA Grapalat" w:hAnsi="GHEA Grapalat"/>
          <w:sz w:val="20"/>
          <w:lang w:val="hy-AM"/>
        </w:rPr>
        <w:t>N 1</w:t>
      </w:r>
      <w:r w:rsidR="00692C7F">
        <w:rPr>
          <w:rFonts w:ascii="GHEA Grapalat" w:hAnsi="GHEA Grapalat"/>
          <w:sz w:val="20"/>
          <w:lang w:val="hy-AM"/>
        </w:rPr>
        <w:t>,</w:t>
      </w:r>
      <w:r w:rsidR="00692C7F" w:rsidRPr="00D66974">
        <w:rPr>
          <w:rFonts w:ascii="GHEA Grapalat" w:hAnsi="GHEA Grapalat"/>
          <w:sz w:val="20"/>
          <w:lang w:val="hy-AM"/>
        </w:rPr>
        <w:t xml:space="preserve"> N 1</w:t>
      </w:r>
      <w:r w:rsidR="00692C7F">
        <w:rPr>
          <w:rFonts w:ascii="GHEA Grapalat" w:hAnsi="GHEA Grapalat"/>
          <w:sz w:val="20"/>
          <w:lang w:val="hy-AM"/>
        </w:rPr>
        <w:t>.1 և</w:t>
      </w:r>
      <w:r w:rsidR="00692C7F" w:rsidRPr="00692C7F">
        <w:rPr>
          <w:rFonts w:ascii="GHEA Grapalat" w:hAnsi="GHEA Grapalat"/>
          <w:sz w:val="20"/>
          <w:lang w:val="hy-AM"/>
        </w:rPr>
        <w:t xml:space="preserve"> </w:t>
      </w:r>
      <w:r w:rsidR="00692C7F" w:rsidRPr="00D66974">
        <w:rPr>
          <w:rFonts w:ascii="GHEA Grapalat" w:hAnsi="GHEA Grapalat"/>
          <w:sz w:val="20"/>
          <w:lang w:val="hy-AM"/>
        </w:rPr>
        <w:t xml:space="preserve">N </w:t>
      </w:r>
      <w:r w:rsidR="00692C7F">
        <w:rPr>
          <w:rFonts w:ascii="GHEA Grapalat" w:hAnsi="GHEA Grapalat"/>
          <w:sz w:val="20"/>
          <w:lang w:val="hy-AM"/>
        </w:rPr>
        <w:t xml:space="preserve">1.2 </w:t>
      </w:r>
      <w:r w:rsidR="00692C7F" w:rsidRPr="009965B9">
        <w:rPr>
          <w:rFonts w:ascii="GHEA Grapalat" w:hAnsi="GHEA Grapalat" w:cs="Times Armenian"/>
          <w:sz w:val="20"/>
          <w:lang w:val="hy-AM"/>
        </w:rPr>
        <w:t>հավելվածներո</w:t>
      </w:r>
      <w:r w:rsidR="00692C7F">
        <w:rPr>
          <w:rFonts w:ascii="GHEA Grapalat" w:hAnsi="GHEA Grapalat" w:cs="Times Armenian"/>
          <w:sz w:val="20"/>
          <w:lang w:val="hy-AM"/>
        </w:rPr>
        <w:t xml:space="preserve">վ </w:t>
      </w:r>
      <w:r w:rsidRPr="00D66974">
        <w:rPr>
          <w:rFonts w:ascii="GHEA Grapalat" w:hAnsi="GHEA Grapalat" w:cs="Times Armenian"/>
          <w:sz w:val="20"/>
          <w:lang w:val="hy-AM"/>
        </w:rPr>
        <w:t>սահմանված պահանջներին</w:t>
      </w:r>
      <w:r w:rsidRPr="00D66974">
        <w:rPr>
          <w:rFonts w:ascii="GHEA Grapalat" w:hAnsi="GHEA Grapalat" w:cs="Sylfaen"/>
          <w:sz w:val="20"/>
          <w:lang w:val="hy-AM"/>
        </w:rPr>
        <w:t>,</w:t>
      </w:r>
    </w:p>
    <w:p w14:paraId="2EBC97F2" w14:textId="77777777" w:rsidR="00B039C1" w:rsidRPr="00D66974" w:rsidRDefault="00B039C1" w:rsidP="00B039C1">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141DD876" w14:textId="77777777" w:rsidR="00B039C1" w:rsidRDefault="00B039C1" w:rsidP="00B039C1">
      <w:pPr>
        <w:ind w:firstLine="720"/>
        <w:jc w:val="both"/>
        <w:rPr>
          <w:rFonts w:ascii="GHEA Grapalat" w:hAnsi="GHEA Grapalat" w:cs="Sylfaen"/>
          <w:sz w:val="20"/>
          <w:lang w:val="hy-AM"/>
        </w:rPr>
      </w:pPr>
    </w:p>
    <w:p w14:paraId="2B300846" w14:textId="77777777" w:rsidR="002D6A6F" w:rsidRDefault="002D6A6F" w:rsidP="00B039C1">
      <w:pPr>
        <w:ind w:firstLine="720"/>
        <w:jc w:val="both"/>
        <w:rPr>
          <w:rFonts w:ascii="GHEA Grapalat" w:hAnsi="GHEA Grapalat" w:cs="Sylfaen"/>
          <w:sz w:val="20"/>
          <w:lang w:val="hy-AM"/>
        </w:rPr>
      </w:pPr>
    </w:p>
    <w:p w14:paraId="3D9348D6" w14:textId="77777777" w:rsidR="002D6A6F" w:rsidRDefault="002D6A6F" w:rsidP="00B039C1">
      <w:pPr>
        <w:ind w:firstLine="720"/>
        <w:jc w:val="both"/>
        <w:rPr>
          <w:rFonts w:ascii="GHEA Grapalat" w:hAnsi="GHEA Grapalat" w:cs="Sylfaen"/>
          <w:sz w:val="20"/>
          <w:lang w:val="hy-AM"/>
        </w:rPr>
      </w:pPr>
    </w:p>
    <w:p w14:paraId="2EC48BB2" w14:textId="77777777" w:rsidR="00692C7F" w:rsidRDefault="00692C7F" w:rsidP="00B039C1">
      <w:pPr>
        <w:ind w:firstLine="720"/>
        <w:jc w:val="both"/>
        <w:rPr>
          <w:rFonts w:ascii="GHEA Grapalat" w:hAnsi="GHEA Grapalat" w:cs="Sylfaen"/>
          <w:sz w:val="20"/>
          <w:lang w:val="hy-AM"/>
        </w:rPr>
      </w:pPr>
    </w:p>
    <w:p w14:paraId="5AD1FFC1" w14:textId="77777777" w:rsidR="00692C7F" w:rsidRDefault="00692C7F" w:rsidP="00B039C1">
      <w:pPr>
        <w:ind w:firstLine="720"/>
        <w:jc w:val="both"/>
        <w:rPr>
          <w:rFonts w:ascii="GHEA Grapalat" w:hAnsi="GHEA Grapalat" w:cs="Sylfaen"/>
          <w:sz w:val="20"/>
          <w:lang w:val="hy-AM"/>
        </w:rPr>
      </w:pPr>
    </w:p>
    <w:p w14:paraId="4807B00F" w14:textId="77777777" w:rsidR="00692C7F" w:rsidRDefault="00692C7F" w:rsidP="00B039C1">
      <w:pPr>
        <w:ind w:firstLine="720"/>
        <w:jc w:val="both"/>
        <w:rPr>
          <w:rFonts w:ascii="GHEA Grapalat" w:hAnsi="GHEA Grapalat" w:cs="Sylfaen"/>
          <w:sz w:val="20"/>
          <w:lang w:val="hy-AM"/>
        </w:rPr>
      </w:pPr>
    </w:p>
    <w:p w14:paraId="730DC231" w14:textId="77777777" w:rsidR="002D6A6F" w:rsidRPr="00D66974" w:rsidRDefault="002D6A6F" w:rsidP="00B039C1">
      <w:pPr>
        <w:ind w:firstLine="720"/>
        <w:jc w:val="both"/>
        <w:rPr>
          <w:rFonts w:ascii="GHEA Grapalat" w:hAnsi="GHEA Grapalat" w:cs="Sylfaen"/>
          <w:sz w:val="20"/>
          <w:lang w:val="hy-AM"/>
        </w:rPr>
      </w:pPr>
    </w:p>
    <w:p w14:paraId="5805ED86" w14:textId="77777777" w:rsidR="00B039C1" w:rsidRPr="00D66974" w:rsidRDefault="00B039C1" w:rsidP="00B039C1">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6761288" w14:textId="77777777"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03B7734E" w14:textId="69FA1041" w:rsidR="00B039C1" w:rsidRPr="00692C7F" w:rsidRDefault="00B039C1" w:rsidP="00692C7F">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2FCF36E0" w14:textId="77777777" w:rsidR="00B039C1" w:rsidRPr="00D66974" w:rsidRDefault="00B039C1" w:rsidP="00B039C1">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2D915296" w14:textId="394E8187" w:rsidR="00B039C1" w:rsidRPr="00692C7F" w:rsidRDefault="00B039C1" w:rsidP="00692C7F">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6FD764EB" w14:textId="13CBF1CF" w:rsidR="00B039C1" w:rsidRPr="00D66974" w:rsidRDefault="00B039C1" w:rsidP="00692C7F">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35476B81" w14:textId="4367FD31"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 xml:space="preserve">2.4.1 Պայմանագրի </w:t>
      </w:r>
      <w:r w:rsidR="00692C7F" w:rsidRPr="00D66974">
        <w:rPr>
          <w:rFonts w:ascii="GHEA Grapalat" w:hAnsi="GHEA Grapalat"/>
          <w:sz w:val="20"/>
          <w:lang w:val="hy-AM"/>
        </w:rPr>
        <w:t>N 1</w:t>
      </w:r>
      <w:r w:rsidR="00692C7F">
        <w:rPr>
          <w:rFonts w:ascii="GHEA Grapalat" w:hAnsi="GHEA Grapalat"/>
          <w:sz w:val="20"/>
          <w:lang w:val="hy-AM"/>
        </w:rPr>
        <w:t>,</w:t>
      </w:r>
      <w:r w:rsidR="00692C7F" w:rsidRPr="00D66974">
        <w:rPr>
          <w:rFonts w:ascii="GHEA Grapalat" w:hAnsi="GHEA Grapalat"/>
          <w:sz w:val="20"/>
          <w:lang w:val="hy-AM"/>
        </w:rPr>
        <w:t xml:space="preserve"> N 1</w:t>
      </w:r>
      <w:r w:rsidR="00692C7F">
        <w:rPr>
          <w:rFonts w:ascii="GHEA Grapalat" w:hAnsi="GHEA Grapalat"/>
          <w:sz w:val="20"/>
          <w:lang w:val="hy-AM"/>
        </w:rPr>
        <w:t>.1 և</w:t>
      </w:r>
      <w:r w:rsidR="00692C7F" w:rsidRPr="00692C7F">
        <w:rPr>
          <w:rFonts w:ascii="GHEA Grapalat" w:hAnsi="GHEA Grapalat"/>
          <w:sz w:val="20"/>
          <w:lang w:val="hy-AM"/>
        </w:rPr>
        <w:t xml:space="preserve"> </w:t>
      </w:r>
      <w:r w:rsidR="00692C7F" w:rsidRPr="00D66974">
        <w:rPr>
          <w:rFonts w:ascii="GHEA Grapalat" w:hAnsi="GHEA Grapalat"/>
          <w:sz w:val="20"/>
          <w:lang w:val="hy-AM"/>
        </w:rPr>
        <w:t xml:space="preserve">N </w:t>
      </w:r>
      <w:r w:rsidR="00692C7F">
        <w:rPr>
          <w:rFonts w:ascii="GHEA Grapalat" w:hAnsi="GHEA Grapalat"/>
          <w:sz w:val="20"/>
          <w:lang w:val="hy-AM"/>
        </w:rPr>
        <w:t xml:space="preserve">1.2 </w:t>
      </w:r>
      <w:r w:rsidR="00692C7F" w:rsidRPr="009965B9">
        <w:rPr>
          <w:rFonts w:ascii="GHEA Grapalat" w:hAnsi="GHEA Grapalat" w:cs="Times Armenian"/>
          <w:sz w:val="20"/>
          <w:lang w:val="hy-AM"/>
        </w:rPr>
        <w:t>հավելվածներո</w:t>
      </w:r>
      <w:r w:rsidR="00692C7F">
        <w:rPr>
          <w:rFonts w:ascii="GHEA Grapalat" w:hAnsi="GHEA Grapalat" w:cs="Times Armenian"/>
          <w:sz w:val="20"/>
          <w:lang w:val="hy-AM"/>
        </w:rPr>
        <w:t xml:space="preserve">վ </w:t>
      </w:r>
      <w:r w:rsidRPr="00D66974">
        <w:rPr>
          <w:rFonts w:ascii="GHEA Grapalat" w:hAnsi="GHEA Grapalat" w:cs="Sylfaen"/>
          <w:sz w:val="20"/>
          <w:lang w:val="hy-AM"/>
        </w:rPr>
        <w:t>սահմանված պայմաններով ապահովել ծառայության պատշաճ մատուցումը` ղեկավարվելով գործող օրենսդրությամբ։</w:t>
      </w:r>
    </w:p>
    <w:p w14:paraId="0FF40F81" w14:textId="77777777"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10380F6" w14:textId="77777777" w:rsidR="00B039C1" w:rsidRPr="00D66974" w:rsidRDefault="00B039C1" w:rsidP="00B039C1">
      <w:pPr>
        <w:ind w:firstLine="720"/>
        <w:jc w:val="both"/>
        <w:rPr>
          <w:rFonts w:ascii="GHEA Grapalat" w:hAnsi="GHEA Grapalat"/>
          <w:sz w:val="20"/>
          <w:lang w:val="hy-AM"/>
        </w:rPr>
      </w:pPr>
      <w:r w:rsidRPr="00D66974">
        <w:rPr>
          <w:rFonts w:ascii="GHEA Grapalat" w:hAnsi="GHEA Grapalat"/>
          <w:sz w:val="20"/>
          <w:lang w:val="hy-AM"/>
        </w:rPr>
        <w:t xml:space="preserve">2.4.3 </w:t>
      </w:r>
      <w:r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4B1A67" w14:textId="77777777" w:rsidR="00B039C1" w:rsidRPr="00D66974" w:rsidRDefault="00B039C1" w:rsidP="00B039C1">
      <w:pPr>
        <w:ind w:firstLine="720"/>
        <w:jc w:val="both"/>
        <w:rPr>
          <w:rFonts w:ascii="GHEA Grapalat" w:hAnsi="GHEA Grapalat"/>
          <w:sz w:val="20"/>
          <w:lang w:val="hy-AM"/>
        </w:rPr>
      </w:pPr>
    </w:p>
    <w:p w14:paraId="1E40A288" w14:textId="77777777" w:rsidR="00B039C1" w:rsidRPr="00D66974" w:rsidRDefault="00B039C1" w:rsidP="00B039C1">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30A80F54" w14:textId="77777777" w:rsidR="00B039C1" w:rsidRPr="00D66974" w:rsidRDefault="00B039C1" w:rsidP="00B039C1">
      <w:pPr>
        <w:ind w:firstLine="720"/>
        <w:jc w:val="both"/>
        <w:rPr>
          <w:rFonts w:ascii="GHEA Grapalat" w:hAnsi="GHEA Grapalat" w:cs="Sylfaen"/>
          <w:b/>
          <w:sz w:val="20"/>
          <w:lang w:val="hy-AM"/>
        </w:rPr>
      </w:pPr>
    </w:p>
    <w:p w14:paraId="3A60CDC7" w14:textId="2A993C30" w:rsidR="00B039C1" w:rsidRPr="00D66974" w:rsidRDefault="00B039C1" w:rsidP="00B039C1">
      <w:pPr>
        <w:ind w:firstLine="720"/>
        <w:jc w:val="both"/>
        <w:rPr>
          <w:rFonts w:ascii="GHEA Grapalat" w:hAnsi="GHEA Grapalat"/>
          <w:sz w:val="20"/>
          <w:lang w:val="hy-AM"/>
        </w:rPr>
      </w:pPr>
      <w:r w:rsidRPr="00D66974">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2EC310FA" w14:textId="77777777" w:rsidR="00B039C1" w:rsidRPr="00D66974" w:rsidRDefault="00B039C1" w:rsidP="00B039C1">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0C6F1DD1" w14:textId="1C6A8ECA" w:rsidR="00B039C1" w:rsidRPr="00D66974" w:rsidRDefault="00B039C1" w:rsidP="00B039C1">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1001EB">
        <w:rPr>
          <w:rFonts w:ascii="GHEA Grapalat" w:hAnsi="GHEA Grapalat" w:cs="Sylfaen"/>
          <w:sz w:val="20"/>
          <w:szCs w:val="20"/>
          <w:lang w:val="hy-AM"/>
        </w:rPr>
        <w:t xml:space="preserve"> 15</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1DD789FC" w14:textId="77777777"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70D53EB8" w14:textId="77777777" w:rsidR="00B039C1" w:rsidRPr="00F9427D"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3FD3FF32" w14:textId="77777777" w:rsidR="00B039C1" w:rsidRDefault="00B039C1" w:rsidP="00B039C1">
      <w:pPr>
        <w:ind w:firstLine="720"/>
        <w:jc w:val="both"/>
        <w:rPr>
          <w:rFonts w:ascii="GHEA Grapalat" w:hAnsi="GHEA Grapalat" w:cs="Sylfaen"/>
          <w:b/>
          <w:sz w:val="20"/>
          <w:lang w:val="hy-AM"/>
        </w:rPr>
      </w:pPr>
    </w:p>
    <w:p w14:paraId="47E2968A" w14:textId="77777777" w:rsidR="001001EB" w:rsidRDefault="001001EB" w:rsidP="00B039C1">
      <w:pPr>
        <w:ind w:firstLine="720"/>
        <w:jc w:val="both"/>
        <w:rPr>
          <w:rFonts w:ascii="GHEA Grapalat" w:hAnsi="GHEA Grapalat" w:cs="Sylfaen"/>
          <w:b/>
          <w:sz w:val="20"/>
          <w:lang w:val="hy-AM"/>
        </w:rPr>
      </w:pPr>
    </w:p>
    <w:p w14:paraId="16C1D418" w14:textId="77777777" w:rsidR="001001EB" w:rsidRDefault="001001EB" w:rsidP="00B039C1">
      <w:pPr>
        <w:ind w:firstLine="720"/>
        <w:jc w:val="both"/>
        <w:rPr>
          <w:rFonts w:ascii="GHEA Grapalat" w:hAnsi="GHEA Grapalat" w:cs="Sylfaen"/>
          <w:b/>
          <w:sz w:val="20"/>
          <w:lang w:val="hy-AM"/>
        </w:rPr>
      </w:pPr>
    </w:p>
    <w:p w14:paraId="002C1222" w14:textId="77777777" w:rsidR="001001EB" w:rsidRDefault="001001EB" w:rsidP="00B039C1">
      <w:pPr>
        <w:ind w:firstLine="720"/>
        <w:jc w:val="both"/>
        <w:rPr>
          <w:rFonts w:ascii="GHEA Grapalat" w:hAnsi="GHEA Grapalat" w:cs="Sylfaen"/>
          <w:b/>
          <w:sz w:val="20"/>
          <w:lang w:val="hy-AM"/>
        </w:rPr>
      </w:pPr>
    </w:p>
    <w:p w14:paraId="2C5F1213" w14:textId="77777777" w:rsidR="001001EB" w:rsidRDefault="001001EB" w:rsidP="00B039C1">
      <w:pPr>
        <w:ind w:firstLine="720"/>
        <w:jc w:val="both"/>
        <w:rPr>
          <w:rFonts w:ascii="GHEA Grapalat" w:hAnsi="GHEA Grapalat" w:cs="Sylfaen"/>
          <w:b/>
          <w:sz w:val="20"/>
          <w:lang w:val="hy-AM"/>
        </w:rPr>
      </w:pPr>
    </w:p>
    <w:p w14:paraId="65E7FA7B" w14:textId="77777777" w:rsidR="00692C7F" w:rsidRDefault="00692C7F" w:rsidP="00B039C1">
      <w:pPr>
        <w:ind w:firstLine="720"/>
        <w:jc w:val="both"/>
        <w:rPr>
          <w:rFonts w:ascii="GHEA Grapalat" w:hAnsi="GHEA Grapalat" w:cs="Sylfaen"/>
          <w:b/>
          <w:sz w:val="20"/>
          <w:lang w:val="hy-AM"/>
        </w:rPr>
      </w:pPr>
    </w:p>
    <w:p w14:paraId="6AC30BBB" w14:textId="77777777" w:rsidR="00692C7F" w:rsidRPr="00D66974" w:rsidRDefault="00692C7F" w:rsidP="00B039C1">
      <w:pPr>
        <w:ind w:firstLine="720"/>
        <w:jc w:val="both"/>
        <w:rPr>
          <w:rFonts w:ascii="GHEA Grapalat" w:hAnsi="GHEA Grapalat" w:cs="Sylfaen"/>
          <w:b/>
          <w:sz w:val="20"/>
          <w:lang w:val="hy-AM"/>
        </w:rPr>
      </w:pPr>
    </w:p>
    <w:p w14:paraId="42F1FFCC" w14:textId="77777777" w:rsidR="00B039C1" w:rsidRPr="00D66974" w:rsidRDefault="00B039C1" w:rsidP="00B039C1">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58EF1EC2" w14:textId="77777777"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5"/>
      </w:r>
    </w:p>
    <w:p w14:paraId="687BD6A9" w14:textId="77777777"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1E6F798" w14:textId="77777777"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00F4CB06" w14:textId="5149F049" w:rsidR="00B039C1" w:rsidRPr="00D66974" w:rsidRDefault="00B039C1" w:rsidP="00B039C1">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1001EB">
        <w:rPr>
          <w:rFonts w:ascii="GHEA Grapalat" w:hAnsi="GHEA Grapalat"/>
          <w:sz w:val="20"/>
          <w:lang w:val="hy-AM"/>
        </w:rPr>
        <w:t>25</w:t>
      </w:r>
      <w:r w:rsidRPr="00D66974">
        <w:rPr>
          <w:rFonts w:ascii="GHEA Grapalat" w:hAnsi="GHEA Grapalat"/>
          <w:sz w:val="20"/>
          <w:lang w:val="hy-AM"/>
        </w:rPr>
        <w:t xml:space="preserve">-ը: </w:t>
      </w:r>
    </w:p>
    <w:p w14:paraId="4A1D4519" w14:textId="7B2DE9D8" w:rsidR="00B039C1" w:rsidRPr="00D66974" w:rsidRDefault="00B039C1" w:rsidP="00B039C1">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4D953FEF" w14:textId="77777777" w:rsidR="00B039C1" w:rsidRPr="00D66974" w:rsidRDefault="00B039C1" w:rsidP="001001EB">
      <w:pPr>
        <w:jc w:val="both"/>
        <w:rPr>
          <w:rFonts w:ascii="GHEA Grapalat" w:hAnsi="GHEA Grapalat" w:cs="Sylfaen"/>
          <w:sz w:val="20"/>
          <w:lang w:val="hy-AM"/>
        </w:rPr>
      </w:pPr>
    </w:p>
    <w:p w14:paraId="71C29813" w14:textId="77777777" w:rsidR="00B039C1" w:rsidRPr="00D66974" w:rsidRDefault="00B039C1" w:rsidP="00B039C1">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51511274" w14:textId="77777777" w:rsidR="00B039C1" w:rsidRPr="00D66974" w:rsidRDefault="00B039C1" w:rsidP="00B039C1">
      <w:pPr>
        <w:ind w:left="360"/>
        <w:jc w:val="both"/>
        <w:rPr>
          <w:rFonts w:ascii="GHEA Grapalat" w:hAnsi="GHEA Grapalat" w:cs="Sylfaen"/>
          <w:b/>
          <w:sz w:val="20"/>
          <w:lang w:val="hy-AM"/>
        </w:rPr>
      </w:pPr>
    </w:p>
    <w:p w14:paraId="2E3DC83B" w14:textId="77777777"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4904B6AB" w14:textId="16B5862D" w:rsidR="00B039C1" w:rsidRPr="00D66974" w:rsidRDefault="00B039C1" w:rsidP="001001EB">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w:t>
      </w:r>
      <w:r w:rsidR="00692C7F" w:rsidRPr="00D66974">
        <w:rPr>
          <w:rFonts w:ascii="GHEA Grapalat" w:hAnsi="GHEA Grapalat"/>
          <w:sz w:val="20"/>
          <w:lang w:val="hy-AM"/>
        </w:rPr>
        <w:t>N 1</w:t>
      </w:r>
      <w:r w:rsidR="00692C7F">
        <w:rPr>
          <w:rFonts w:ascii="GHEA Grapalat" w:hAnsi="GHEA Grapalat"/>
          <w:sz w:val="20"/>
          <w:lang w:val="hy-AM"/>
        </w:rPr>
        <w:t>,</w:t>
      </w:r>
      <w:r w:rsidR="00692C7F" w:rsidRPr="00D66974">
        <w:rPr>
          <w:rFonts w:ascii="GHEA Grapalat" w:hAnsi="GHEA Grapalat"/>
          <w:sz w:val="20"/>
          <w:lang w:val="hy-AM"/>
        </w:rPr>
        <w:t xml:space="preserve"> N 1</w:t>
      </w:r>
      <w:r w:rsidR="00692C7F">
        <w:rPr>
          <w:rFonts w:ascii="GHEA Grapalat" w:hAnsi="GHEA Grapalat"/>
          <w:sz w:val="20"/>
          <w:lang w:val="hy-AM"/>
        </w:rPr>
        <w:t>.1 և</w:t>
      </w:r>
      <w:r w:rsidR="00692C7F" w:rsidRPr="00692C7F">
        <w:rPr>
          <w:rFonts w:ascii="GHEA Grapalat" w:hAnsi="GHEA Grapalat"/>
          <w:sz w:val="20"/>
          <w:lang w:val="hy-AM"/>
        </w:rPr>
        <w:t xml:space="preserve"> </w:t>
      </w:r>
      <w:r w:rsidR="00692C7F" w:rsidRPr="00D66974">
        <w:rPr>
          <w:rFonts w:ascii="GHEA Grapalat" w:hAnsi="GHEA Grapalat"/>
          <w:sz w:val="20"/>
          <w:lang w:val="hy-AM"/>
        </w:rPr>
        <w:t xml:space="preserve">N </w:t>
      </w:r>
      <w:r w:rsidR="00692C7F">
        <w:rPr>
          <w:rFonts w:ascii="GHEA Grapalat" w:hAnsi="GHEA Grapalat"/>
          <w:sz w:val="20"/>
          <w:lang w:val="hy-AM"/>
        </w:rPr>
        <w:t xml:space="preserve">1.2 </w:t>
      </w:r>
      <w:r w:rsidR="00692C7F" w:rsidRPr="009965B9">
        <w:rPr>
          <w:rFonts w:ascii="GHEA Grapalat" w:hAnsi="GHEA Grapalat" w:cs="Times Armenian"/>
          <w:sz w:val="20"/>
          <w:lang w:val="hy-AM"/>
        </w:rPr>
        <w:t>հավելվածներո</w:t>
      </w:r>
      <w:r w:rsidR="00692C7F">
        <w:rPr>
          <w:rFonts w:ascii="GHEA Grapalat" w:hAnsi="GHEA Grapalat" w:cs="Times Armenian"/>
          <w:sz w:val="20"/>
          <w:lang w:val="hy-AM"/>
        </w:rPr>
        <w:t xml:space="preserve">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D66974">
        <w:rPr>
          <w:rStyle w:val="FootnoteReference"/>
          <w:rFonts w:ascii="GHEA Grapalat" w:hAnsi="GHEA Grapalat" w:cs="Sylfaen"/>
          <w:sz w:val="20"/>
          <w:lang w:val="hy-AM"/>
        </w:rPr>
        <w:footnoteReference w:id="6"/>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54E09796" w14:textId="77777777"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7242AAF" w14:textId="77777777"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1866991" w14:textId="6CA89DA6"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2C8CD264" w14:textId="77777777"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317023B1" w14:textId="77777777"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3615FD37" w14:textId="77777777" w:rsidR="00B039C1" w:rsidRPr="00D66974" w:rsidRDefault="00B039C1" w:rsidP="00B039C1">
      <w:pPr>
        <w:ind w:firstLine="720"/>
        <w:jc w:val="both"/>
        <w:rPr>
          <w:rFonts w:ascii="GHEA Grapalat" w:hAnsi="GHEA Grapalat" w:cs="Sylfaen"/>
          <w:sz w:val="20"/>
          <w:lang w:val="hy-AM"/>
        </w:rPr>
      </w:pPr>
    </w:p>
    <w:p w14:paraId="049FFE80" w14:textId="77777777"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08F32DF9" w14:textId="77777777" w:rsidR="00B039C1" w:rsidRPr="00D66974" w:rsidRDefault="00B039C1" w:rsidP="00B039C1">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lastRenderedPageBreak/>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74376925" w14:textId="77777777" w:rsidR="00B039C1" w:rsidRPr="00D66974" w:rsidRDefault="00B039C1" w:rsidP="00B039C1">
      <w:pPr>
        <w:ind w:firstLine="720"/>
        <w:jc w:val="both"/>
        <w:rPr>
          <w:rFonts w:ascii="GHEA Grapalat" w:hAnsi="GHEA Grapalat" w:cs="Sylfaen"/>
          <w:sz w:val="20"/>
          <w:lang w:val="hy-AM"/>
        </w:rPr>
      </w:pPr>
    </w:p>
    <w:p w14:paraId="0CC9996B" w14:textId="77777777" w:rsidR="00B039C1" w:rsidRPr="00D66974" w:rsidRDefault="00B039C1" w:rsidP="00B039C1">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D0F63C8" w14:textId="77777777" w:rsidR="00B039C1" w:rsidRPr="00D66974" w:rsidRDefault="00B039C1" w:rsidP="00B039C1">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6BFAE1DA" w14:textId="77777777" w:rsidR="00B039C1" w:rsidRPr="00D66974" w:rsidRDefault="00B039C1" w:rsidP="00B039C1">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2B76C39" w14:textId="77777777" w:rsidR="00B039C1" w:rsidRPr="00D66974" w:rsidRDefault="00B039C1" w:rsidP="00B039C1">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21BF7C48" w14:textId="77777777" w:rsidR="00B039C1" w:rsidRPr="00D66974" w:rsidRDefault="00B039C1" w:rsidP="00B039C1">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4A0FAB20" w14:textId="77777777" w:rsidR="00B039C1" w:rsidRPr="00D66974" w:rsidRDefault="00B039C1" w:rsidP="00B039C1">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5624C3B7" w14:textId="77777777" w:rsidR="00B039C1" w:rsidRPr="00D66974" w:rsidRDefault="00B039C1" w:rsidP="00B039C1">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5B751C32" w14:textId="77777777" w:rsidR="00B039C1" w:rsidRPr="00D66974" w:rsidRDefault="00B039C1" w:rsidP="00B039C1">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F4514F3" w14:textId="77777777" w:rsidR="00BF60E5" w:rsidRPr="00D66974" w:rsidRDefault="00BF60E5" w:rsidP="00BF60E5">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084187AC" w14:textId="77777777" w:rsidR="00BF60E5" w:rsidRPr="00D66974" w:rsidRDefault="00BF60E5" w:rsidP="00BF60E5">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4FE7958" w14:textId="77777777" w:rsidR="00BF60E5" w:rsidRPr="00D66974" w:rsidRDefault="00BF60E5" w:rsidP="00BF60E5">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1"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21"/>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09909E1D" w14:textId="77777777" w:rsidR="00B039C1" w:rsidRPr="00D66974" w:rsidRDefault="00B039C1" w:rsidP="00B039C1">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8"/>
      </w:r>
    </w:p>
    <w:p w14:paraId="0C0E6653" w14:textId="77777777" w:rsidR="00B039C1" w:rsidRPr="00D66974" w:rsidRDefault="00B039C1" w:rsidP="00B039C1">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proofErr w:type="spellStart"/>
      <w:r w:rsidRPr="00D66974">
        <w:rPr>
          <w:rFonts w:ascii="GHEA Grapalat" w:hAnsi="GHEA Grapalat" w:cs="Sylfaen"/>
          <w:sz w:val="20"/>
        </w:rPr>
        <w:lastRenderedPageBreak/>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1F7842F0" w14:textId="77777777" w:rsidR="00B039C1" w:rsidRPr="00D66974" w:rsidRDefault="00B039C1" w:rsidP="00B039C1">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63ACC149" w14:textId="77777777" w:rsidR="00B039C1" w:rsidRPr="00D66974" w:rsidRDefault="00B039C1" w:rsidP="00B039C1">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757FEE06" w14:textId="77777777" w:rsidR="00B039C1" w:rsidRPr="00D66974" w:rsidRDefault="00B039C1" w:rsidP="00B039C1">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7DB5A95" w14:textId="77777777" w:rsidR="00B039C1" w:rsidRDefault="00B039C1" w:rsidP="00B039C1">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452EF074" w14:textId="77777777" w:rsidR="00B039C1" w:rsidRPr="00264D57" w:rsidRDefault="00B039C1" w:rsidP="00B039C1">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9"/>
      </w:r>
    </w:p>
    <w:p w14:paraId="34CB6251" w14:textId="77777777" w:rsidR="00B039C1" w:rsidRPr="00D66974" w:rsidRDefault="00B039C1" w:rsidP="00B039C1">
      <w:pPr>
        <w:ind w:firstLine="567"/>
        <w:jc w:val="both"/>
        <w:rPr>
          <w:rFonts w:ascii="GHEA Grapalat" w:hAnsi="GHEA Grapalat"/>
          <w:sz w:val="20"/>
          <w:lang w:val="hy-AM"/>
        </w:rPr>
      </w:pPr>
      <w:r w:rsidRPr="00D66974">
        <w:rPr>
          <w:rFonts w:ascii="GHEA Grapalat" w:hAnsi="GHEA Grapalat"/>
          <w:sz w:val="20"/>
          <w:lang w:val="hy-AM"/>
        </w:rPr>
        <w:t>7.1</w:t>
      </w:r>
      <w:r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79877E89" w14:textId="18EE6E06" w:rsidR="00B039C1" w:rsidRPr="00D66974" w:rsidRDefault="00B039C1" w:rsidP="00B039C1">
      <w:pPr>
        <w:ind w:firstLine="567"/>
        <w:jc w:val="both"/>
        <w:rPr>
          <w:rFonts w:ascii="GHEA Grapalat" w:hAnsi="GHEA Grapalat"/>
          <w:sz w:val="20"/>
          <w:lang w:val="hy-AM"/>
        </w:rPr>
      </w:pPr>
      <w:r w:rsidRPr="00D66974">
        <w:rPr>
          <w:rFonts w:ascii="GHEA Grapalat" w:hAnsi="GHEA Grapalat"/>
          <w:sz w:val="20"/>
          <w:lang w:val="hy-AM"/>
        </w:rPr>
        <w:t>7.1</w:t>
      </w:r>
      <w:r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w:t>
      </w:r>
      <w:r w:rsidR="00692C7F" w:rsidRPr="00692C7F">
        <w:rPr>
          <w:rFonts w:ascii="GHEA Grapalat" w:hAnsi="GHEA Grapalat"/>
          <w:sz w:val="20"/>
          <w:lang w:val="hy-AM"/>
        </w:rPr>
        <w:t xml:space="preserve"> </w:t>
      </w:r>
      <w:r w:rsidR="00692C7F" w:rsidRPr="00D66974">
        <w:rPr>
          <w:rFonts w:ascii="GHEA Grapalat" w:hAnsi="GHEA Grapalat"/>
          <w:sz w:val="20"/>
          <w:lang w:val="hy-AM"/>
        </w:rPr>
        <w:t xml:space="preserve"> N 1</w:t>
      </w:r>
      <w:r w:rsidR="00692C7F">
        <w:rPr>
          <w:rFonts w:ascii="GHEA Grapalat" w:hAnsi="GHEA Grapalat"/>
          <w:sz w:val="20"/>
          <w:lang w:val="hy-AM"/>
        </w:rPr>
        <w:t xml:space="preserve">.1, </w:t>
      </w:r>
      <w:r w:rsidR="00692C7F" w:rsidRPr="00D66974">
        <w:rPr>
          <w:rFonts w:ascii="GHEA Grapalat" w:hAnsi="GHEA Grapalat"/>
          <w:sz w:val="20"/>
          <w:lang w:val="hy-AM"/>
        </w:rPr>
        <w:t xml:space="preserve">N </w:t>
      </w:r>
      <w:r w:rsidR="00692C7F">
        <w:rPr>
          <w:rFonts w:ascii="GHEA Grapalat" w:hAnsi="GHEA Grapalat"/>
          <w:sz w:val="20"/>
          <w:lang w:val="hy-AM"/>
        </w:rPr>
        <w:t xml:space="preserve">1.2, </w:t>
      </w:r>
      <w:r w:rsidRPr="00D66974">
        <w:rPr>
          <w:rFonts w:ascii="GHEA Grapalat" w:hAnsi="GHEA Grapalat" w:cs="Times Armenian"/>
          <w:sz w:val="20"/>
          <w:lang w:val="hy-AM"/>
        </w:rPr>
        <w:t>N 2, N 3</w:t>
      </w:r>
      <w:r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Pr="00405693">
        <w:rPr>
          <w:rFonts w:ascii="GHEA Grapalat" w:hAnsi="GHEA Grapalat" w:cs="Times Armenian"/>
          <w:sz w:val="20"/>
          <w:lang w:val="hy-AM"/>
        </w:rPr>
        <w:t xml:space="preserve"> </w:t>
      </w:r>
      <w:r w:rsidRPr="00D66974">
        <w:rPr>
          <w:rFonts w:ascii="GHEA Grapalat" w:hAnsi="GHEA Grapalat" w:cs="Times Armenian"/>
          <w:sz w:val="20"/>
          <w:lang w:val="hy-AM"/>
        </w:rPr>
        <w:t>և N</w:t>
      </w:r>
      <w:r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5E0E480D" w14:textId="77777777" w:rsidR="00B039C1" w:rsidRPr="00D66974" w:rsidRDefault="00B039C1" w:rsidP="00B039C1">
      <w:pPr>
        <w:ind w:firstLine="567"/>
        <w:jc w:val="both"/>
        <w:rPr>
          <w:rFonts w:ascii="GHEA Grapalat" w:hAnsi="GHEA Grapalat"/>
          <w:bCs/>
          <w:sz w:val="20"/>
          <w:lang w:val="hy-AM"/>
        </w:rPr>
      </w:pPr>
      <w:r w:rsidRPr="00D66974">
        <w:rPr>
          <w:rFonts w:ascii="GHEA Grapalat" w:hAnsi="GHEA Grapalat"/>
          <w:sz w:val="20"/>
          <w:lang w:val="hy-AM"/>
        </w:rPr>
        <w:t>7.1</w:t>
      </w:r>
      <w:r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2B563485" w14:textId="4C3ED6D7" w:rsidR="001001EB" w:rsidRPr="00F46F91" w:rsidRDefault="001001EB" w:rsidP="001001EB">
      <w:pPr>
        <w:shd w:val="clear" w:color="auto" w:fill="FFFFFF" w:themeFill="background1"/>
        <w:jc w:val="both"/>
        <w:rPr>
          <w:rFonts w:ascii="GHEA Grapalat" w:hAnsi="GHEA Grapalat"/>
          <w:b/>
          <w:sz w:val="20"/>
          <w:szCs w:val="20"/>
          <w:lang w:val="hy-AM" w:eastAsia="ru-RU"/>
        </w:rPr>
      </w:pPr>
      <w:r>
        <w:rPr>
          <w:rFonts w:ascii="GHEA Grapalat" w:hAnsi="GHEA Grapalat"/>
          <w:sz w:val="20"/>
          <w:szCs w:val="20"/>
          <w:lang w:val="hy-AM" w:eastAsia="ru-RU"/>
        </w:rPr>
        <w:t xml:space="preserve">         </w:t>
      </w:r>
      <w:r w:rsidR="00B039C1" w:rsidRPr="00D66974">
        <w:rPr>
          <w:rFonts w:ascii="GHEA Grapalat" w:hAnsi="GHEA Grapalat"/>
          <w:sz w:val="20"/>
          <w:szCs w:val="20"/>
          <w:lang w:val="hy-AM" w:eastAsia="ru-RU"/>
        </w:rPr>
        <w:t>7.1</w:t>
      </w:r>
      <w:r w:rsidR="00B039C1" w:rsidRPr="00405693">
        <w:rPr>
          <w:rFonts w:ascii="GHEA Grapalat" w:hAnsi="GHEA Grapalat"/>
          <w:sz w:val="20"/>
          <w:szCs w:val="20"/>
          <w:lang w:val="hy-AM" w:eastAsia="ru-RU"/>
        </w:rPr>
        <w:t>6</w:t>
      </w:r>
      <w:r w:rsidR="00B039C1" w:rsidRPr="00D66974">
        <w:rPr>
          <w:rFonts w:ascii="GHEA Grapalat" w:hAnsi="GHEA Grapalat"/>
          <w:sz w:val="20"/>
          <w:szCs w:val="20"/>
          <w:lang w:val="hy-AM" w:eastAsia="ru-RU"/>
        </w:rPr>
        <w:t xml:space="preserve"> </w:t>
      </w:r>
      <w:r w:rsidRPr="008D3501">
        <w:rPr>
          <w:rFonts w:ascii="GHEA Grapalat" w:hAnsi="GHEA Grapalat"/>
          <w:sz w:val="20"/>
          <w:szCs w:val="20"/>
          <w:lang w:val="hy-AM" w:eastAsia="ru-RU"/>
        </w:rPr>
        <w:t xml:space="preserve">Սույն պայմանագրով նախատեսված </w:t>
      </w:r>
      <w:r>
        <w:rPr>
          <w:rFonts w:ascii="GHEA Grapalat" w:hAnsi="GHEA Grapalat"/>
          <w:sz w:val="20"/>
          <w:szCs w:val="20"/>
          <w:lang w:val="hy-AM" w:eastAsia="ru-RU"/>
        </w:rPr>
        <w:t xml:space="preserve">Պատվիրատուի </w:t>
      </w:r>
      <w:r w:rsidRPr="008D3501">
        <w:rPr>
          <w:rFonts w:ascii="GHEA Grapalat" w:hAnsi="GHEA Grapalat"/>
          <w:sz w:val="20"/>
          <w:szCs w:val="20"/>
          <w:lang w:val="hy-AM" w:eastAsia="ru-RU"/>
        </w:rPr>
        <w:t xml:space="preserve">իրավունքներն ու պարտականությունները ՀՀ օրենսդրությամբ սահմանված կարգով  իրականացնում է </w:t>
      </w:r>
      <w:r>
        <w:rPr>
          <w:rFonts w:ascii="GHEA Grapalat" w:hAnsi="GHEA Grapalat"/>
          <w:b/>
          <w:sz w:val="20"/>
          <w:szCs w:val="20"/>
          <w:lang w:val="hy-AM" w:eastAsia="ru-RU"/>
        </w:rPr>
        <w:t>Երևանի</w:t>
      </w:r>
      <w:r w:rsidRPr="00F46F91">
        <w:rPr>
          <w:rFonts w:ascii="GHEA Grapalat" w:hAnsi="GHEA Grapalat"/>
          <w:b/>
          <w:sz w:val="20"/>
          <w:szCs w:val="20"/>
          <w:lang w:val="hy-AM" w:eastAsia="ru-RU"/>
        </w:rPr>
        <w:t xml:space="preserve"> քաղաք</w:t>
      </w:r>
      <w:r>
        <w:rPr>
          <w:rFonts w:ascii="GHEA Grapalat" w:hAnsi="GHEA Grapalat"/>
          <w:b/>
          <w:sz w:val="20"/>
          <w:szCs w:val="20"/>
          <w:lang w:val="hy-AM" w:eastAsia="ru-RU"/>
        </w:rPr>
        <w:t xml:space="preserve">ապետարանի </w:t>
      </w:r>
      <w:r w:rsidRPr="00F46F91">
        <w:rPr>
          <w:rFonts w:ascii="GHEA Grapalat" w:hAnsi="GHEA Grapalat"/>
          <w:b/>
          <w:sz w:val="20"/>
          <w:szCs w:val="20"/>
          <w:lang w:val="hy-AM" w:eastAsia="ru-RU"/>
        </w:rPr>
        <w:t>աշխատակազմ</w:t>
      </w:r>
      <w:r>
        <w:rPr>
          <w:rFonts w:ascii="GHEA Grapalat" w:hAnsi="GHEA Grapalat"/>
          <w:b/>
          <w:sz w:val="20"/>
          <w:szCs w:val="20"/>
          <w:lang w:val="hy-AM" w:eastAsia="ru-RU"/>
        </w:rPr>
        <w:t>ի մարդկային</w:t>
      </w:r>
      <w:r w:rsidR="00516221">
        <w:rPr>
          <w:rFonts w:ascii="GHEA Grapalat" w:hAnsi="GHEA Grapalat"/>
          <w:b/>
          <w:sz w:val="20"/>
          <w:szCs w:val="20"/>
          <w:lang w:val="hy-AM" w:eastAsia="ru-RU"/>
        </w:rPr>
        <w:t xml:space="preserve"> </w:t>
      </w:r>
      <w:r>
        <w:rPr>
          <w:rFonts w:ascii="GHEA Grapalat" w:hAnsi="GHEA Grapalat"/>
          <w:b/>
          <w:sz w:val="20"/>
          <w:szCs w:val="20"/>
          <w:lang w:val="hy-AM" w:eastAsia="ru-RU"/>
        </w:rPr>
        <w:t>ռեսուրսնորի կառավարման վարչությունը</w:t>
      </w:r>
      <w:r w:rsidRPr="00F46F91">
        <w:rPr>
          <w:rFonts w:ascii="GHEA Grapalat" w:hAnsi="GHEA Grapalat"/>
          <w:b/>
          <w:sz w:val="20"/>
          <w:szCs w:val="20"/>
          <w:lang w:val="hy-AM" w:eastAsia="ru-RU"/>
        </w:rPr>
        <w:t>:</w:t>
      </w:r>
    </w:p>
    <w:p w14:paraId="64EF0558" w14:textId="25298E7C" w:rsidR="00B039C1" w:rsidRPr="00D66974" w:rsidRDefault="00B039C1" w:rsidP="00B039C1">
      <w:pPr>
        <w:ind w:firstLine="567"/>
        <w:jc w:val="both"/>
        <w:rPr>
          <w:rFonts w:ascii="GHEA Grapalat" w:hAnsi="GHEA Grapalat"/>
          <w:sz w:val="20"/>
          <w:szCs w:val="20"/>
          <w:vertAlign w:val="superscript"/>
          <w:lang w:val="hy-AM" w:eastAsia="ru-RU"/>
        </w:rPr>
      </w:pPr>
    </w:p>
    <w:p w14:paraId="40ACED04" w14:textId="77777777" w:rsidR="00B039C1" w:rsidRPr="00D66974" w:rsidRDefault="00B039C1" w:rsidP="00B039C1">
      <w:pPr>
        <w:tabs>
          <w:tab w:val="left" w:pos="1276"/>
        </w:tabs>
        <w:jc w:val="both"/>
        <w:rPr>
          <w:rFonts w:ascii="GHEA Grapalat" w:hAnsi="GHEA Grapalat" w:cs="Sylfaen"/>
          <w:sz w:val="20"/>
          <w:u w:val="single"/>
          <w:lang w:val="hy-AM"/>
        </w:rPr>
      </w:pPr>
    </w:p>
    <w:p w14:paraId="450D8972" w14:textId="77777777" w:rsidR="00B039C1" w:rsidRPr="00D66974" w:rsidRDefault="00B039C1" w:rsidP="00B039C1">
      <w:pPr>
        <w:jc w:val="both"/>
        <w:rPr>
          <w:rFonts w:ascii="GHEA Grapalat" w:hAnsi="GHEA Grapalat"/>
          <w:sz w:val="20"/>
          <w:szCs w:val="20"/>
          <w:lang w:val="hy-AM" w:eastAsia="ru-RU"/>
        </w:rPr>
      </w:pPr>
    </w:p>
    <w:p w14:paraId="335EAFD5" w14:textId="77777777" w:rsidR="00B039C1" w:rsidRPr="00D66974" w:rsidRDefault="00B039C1" w:rsidP="00B039C1">
      <w:pPr>
        <w:tabs>
          <w:tab w:val="left" w:pos="1276"/>
        </w:tabs>
        <w:ind w:firstLine="720"/>
        <w:jc w:val="both"/>
        <w:rPr>
          <w:rFonts w:ascii="GHEA Grapalat" w:hAnsi="GHEA Grapalat" w:cs="Sylfaen"/>
          <w:sz w:val="18"/>
          <w:szCs w:val="18"/>
          <w:u w:val="single"/>
          <w:lang w:val="nb-NO"/>
        </w:rPr>
      </w:pPr>
    </w:p>
    <w:p w14:paraId="528C5AEA" w14:textId="77777777" w:rsidR="00B039C1" w:rsidRPr="00D66974" w:rsidRDefault="00B039C1" w:rsidP="00B039C1">
      <w:pPr>
        <w:rPr>
          <w:rFonts w:ascii="GHEA Grapalat" w:hAnsi="GHEA Grapalat"/>
          <w:sz w:val="20"/>
          <w:lang w:val="hy-AM"/>
        </w:rPr>
      </w:pPr>
    </w:p>
    <w:p w14:paraId="6D88A95B" w14:textId="77777777" w:rsidR="00B039C1" w:rsidRPr="00D66974" w:rsidRDefault="00B039C1" w:rsidP="00B039C1">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ED60CE8" w14:textId="77777777" w:rsidR="00B039C1" w:rsidRPr="00D66974" w:rsidRDefault="00B039C1" w:rsidP="00B039C1">
      <w:pPr>
        <w:jc w:val="both"/>
        <w:rPr>
          <w:rFonts w:ascii="GHEA Grapalat" w:hAnsi="GHEA Grapalat" w:cs="TimesArmenianPSMT"/>
          <w:sz w:val="18"/>
          <w:szCs w:val="18"/>
          <w:lang w:val="hy-AM"/>
        </w:rPr>
      </w:pPr>
      <w:r w:rsidRPr="00D66974">
        <w:rPr>
          <w:rFonts w:ascii="GHEA Grapalat" w:hAnsi="GHEA Grapalat"/>
          <w:i/>
          <w:sz w:val="20"/>
          <w:lang w:val="hy-AM" w:eastAsia="zh-CN"/>
        </w:rPr>
        <w:lastRenderedPageBreak/>
        <w:t xml:space="preserve"> </w:t>
      </w:r>
    </w:p>
    <w:p w14:paraId="64B9FC11" w14:textId="77777777" w:rsidR="00B039C1" w:rsidRPr="00D66974" w:rsidRDefault="00B039C1" w:rsidP="00B039C1">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B039C1" w:rsidRPr="00D66974" w14:paraId="32194B15" w14:textId="77777777" w:rsidTr="00EA0659">
        <w:tc>
          <w:tcPr>
            <w:tcW w:w="4536" w:type="dxa"/>
          </w:tcPr>
          <w:p w14:paraId="4E080592" w14:textId="77777777" w:rsidR="00B039C1" w:rsidRPr="00D66974" w:rsidRDefault="00B039C1" w:rsidP="00EA0659">
            <w:pPr>
              <w:jc w:val="center"/>
              <w:rPr>
                <w:rFonts w:ascii="GHEA Grapalat" w:hAnsi="GHEA Grapalat"/>
                <w:b/>
                <w:sz w:val="20"/>
                <w:lang w:val="hy-AM"/>
              </w:rPr>
            </w:pPr>
            <w:r w:rsidRPr="00D66974">
              <w:rPr>
                <w:rFonts w:ascii="GHEA Grapalat" w:hAnsi="GHEA Grapalat"/>
                <w:b/>
                <w:sz w:val="20"/>
                <w:lang w:val="hy-AM"/>
              </w:rPr>
              <w:t>Պ Ա Տ Վ Ի Ր Ա Տ ՈՒ</w:t>
            </w:r>
          </w:p>
          <w:p w14:paraId="24CA935F" w14:textId="77777777" w:rsidR="00B039C1" w:rsidRPr="00D66974" w:rsidRDefault="00B039C1" w:rsidP="00EA0659">
            <w:pPr>
              <w:jc w:val="center"/>
              <w:rPr>
                <w:rFonts w:ascii="GHEA Grapalat" w:hAnsi="GHEA Grapalat"/>
                <w:b/>
                <w:sz w:val="20"/>
                <w:lang w:val="hy-AM"/>
              </w:rPr>
            </w:pPr>
          </w:p>
          <w:p w14:paraId="0A847B7B" w14:textId="77777777" w:rsidR="00B039C1" w:rsidRPr="00D66974" w:rsidRDefault="00B039C1" w:rsidP="00EA0659">
            <w:pPr>
              <w:rPr>
                <w:rFonts w:ascii="GHEA Grapalat" w:hAnsi="GHEA Grapalat"/>
                <w:sz w:val="20"/>
                <w:lang w:val="hy-AM"/>
              </w:rPr>
            </w:pPr>
          </w:p>
          <w:p w14:paraId="1781DA9A" w14:textId="77777777" w:rsidR="00B039C1" w:rsidRPr="00D66974" w:rsidRDefault="00B039C1" w:rsidP="00EA0659">
            <w:pPr>
              <w:rPr>
                <w:rFonts w:ascii="GHEA Grapalat" w:hAnsi="GHEA Grapalat"/>
                <w:sz w:val="20"/>
                <w:lang w:val="hy-AM"/>
              </w:rPr>
            </w:pPr>
          </w:p>
          <w:p w14:paraId="6BAC1345" w14:textId="77777777" w:rsidR="00B039C1" w:rsidRPr="00D66974" w:rsidRDefault="00B039C1" w:rsidP="00EA0659">
            <w:pPr>
              <w:rPr>
                <w:rFonts w:ascii="GHEA Grapalat" w:hAnsi="GHEA Grapalat"/>
                <w:sz w:val="20"/>
                <w:lang w:val="hy-AM"/>
              </w:rPr>
            </w:pPr>
            <w:r w:rsidRPr="00D66974">
              <w:rPr>
                <w:rFonts w:ascii="GHEA Grapalat" w:hAnsi="GHEA Grapalat"/>
                <w:sz w:val="20"/>
                <w:lang w:val="hy-AM"/>
              </w:rPr>
              <w:t xml:space="preserve">           --------------------------------------------</w:t>
            </w:r>
          </w:p>
          <w:p w14:paraId="436C294A" w14:textId="77777777" w:rsidR="00B039C1" w:rsidRPr="00D66974" w:rsidRDefault="00B039C1" w:rsidP="00EA0659">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2778D307" w14:textId="77777777" w:rsidR="00B039C1" w:rsidRPr="00D66974" w:rsidRDefault="00B039C1" w:rsidP="00EA0659">
            <w:pPr>
              <w:rPr>
                <w:rFonts w:ascii="GHEA Grapalat" w:hAnsi="GHEA Grapalat"/>
                <w:sz w:val="16"/>
                <w:szCs w:val="16"/>
                <w:lang w:val="pt-BR"/>
              </w:rPr>
            </w:pPr>
            <w:r w:rsidRPr="00D66974">
              <w:rPr>
                <w:rFonts w:ascii="GHEA Grapalat" w:hAnsi="GHEA Grapalat"/>
                <w:sz w:val="16"/>
                <w:szCs w:val="16"/>
                <w:lang w:val="pt-BR"/>
              </w:rPr>
              <w:t xml:space="preserve">                                  </w:t>
            </w:r>
          </w:p>
          <w:p w14:paraId="61447088" w14:textId="77777777" w:rsidR="00B039C1" w:rsidRPr="00D66974" w:rsidRDefault="00B039C1" w:rsidP="00EA0659">
            <w:pPr>
              <w:rPr>
                <w:rFonts w:ascii="GHEA Grapalat" w:hAnsi="GHEA Grapalat"/>
                <w:sz w:val="16"/>
                <w:szCs w:val="16"/>
                <w:lang w:val="pt-BR"/>
              </w:rPr>
            </w:pPr>
            <w:r w:rsidRPr="00D66974">
              <w:rPr>
                <w:rFonts w:ascii="GHEA Grapalat" w:hAnsi="GHEA Grapalat"/>
                <w:sz w:val="16"/>
                <w:szCs w:val="16"/>
                <w:lang w:val="pt-BR"/>
              </w:rPr>
              <w:t xml:space="preserve">                                         Կ.Տ.</w:t>
            </w:r>
          </w:p>
          <w:p w14:paraId="199E0C11" w14:textId="77777777" w:rsidR="00B039C1" w:rsidRPr="00D66974" w:rsidRDefault="00B039C1" w:rsidP="00EA0659">
            <w:pPr>
              <w:rPr>
                <w:rFonts w:ascii="GHEA Grapalat" w:hAnsi="GHEA Grapalat"/>
                <w:sz w:val="20"/>
                <w:lang w:val="pt-BR"/>
              </w:rPr>
            </w:pPr>
          </w:p>
          <w:p w14:paraId="5F41A8EA" w14:textId="77777777" w:rsidR="00B039C1" w:rsidRPr="00D66974" w:rsidRDefault="00B039C1" w:rsidP="00EA0659">
            <w:pPr>
              <w:rPr>
                <w:rFonts w:ascii="GHEA Grapalat" w:hAnsi="GHEA Grapalat"/>
                <w:sz w:val="20"/>
                <w:lang w:val="pt-BR"/>
              </w:rPr>
            </w:pPr>
          </w:p>
        </w:tc>
        <w:tc>
          <w:tcPr>
            <w:tcW w:w="4111" w:type="dxa"/>
          </w:tcPr>
          <w:p w14:paraId="74F9F072" w14:textId="77777777" w:rsidR="00B039C1" w:rsidRPr="00D66974" w:rsidRDefault="00B039C1" w:rsidP="00EA0659">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338A44A5" w14:textId="77777777" w:rsidR="00B039C1" w:rsidRPr="00D66974" w:rsidRDefault="00B039C1" w:rsidP="00EA0659">
            <w:pPr>
              <w:spacing w:line="360" w:lineRule="auto"/>
              <w:jc w:val="center"/>
              <w:rPr>
                <w:rFonts w:ascii="GHEA Grapalat" w:hAnsi="GHEA Grapalat"/>
                <w:b/>
                <w:sz w:val="20"/>
                <w:lang w:val="nb-NO"/>
              </w:rPr>
            </w:pPr>
          </w:p>
          <w:p w14:paraId="5A7831E6" w14:textId="77777777" w:rsidR="00B039C1" w:rsidRPr="00D66974" w:rsidRDefault="00B039C1" w:rsidP="00EA0659">
            <w:pPr>
              <w:rPr>
                <w:rFonts w:ascii="GHEA Grapalat" w:hAnsi="GHEA Grapalat"/>
                <w:sz w:val="20"/>
                <w:lang w:val="pt-BR"/>
              </w:rPr>
            </w:pPr>
            <w:r w:rsidRPr="00D66974">
              <w:rPr>
                <w:rFonts w:ascii="GHEA Grapalat" w:hAnsi="GHEA Grapalat"/>
                <w:sz w:val="20"/>
                <w:lang w:val="pt-BR"/>
              </w:rPr>
              <w:t xml:space="preserve">       </w:t>
            </w:r>
          </w:p>
          <w:p w14:paraId="501F3B17" w14:textId="77777777" w:rsidR="00B039C1" w:rsidRPr="00D66974" w:rsidRDefault="00B039C1" w:rsidP="00EA0659">
            <w:pPr>
              <w:rPr>
                <w:rFonts w:ascii="GHEA Grapalat" w:hAnsi="GHEA Grapalat"/>
                <w:sz w:val="20"/>
                <w:lang w:val="pt-BR"/>
              </w:rPr>
            </w:pPr>
            <w:r w:rsidRPr="00D66974">
              <w:rPr>
                <w:rFonts w:ascii="GHEA Grapalat" w:hAnsi="GHEA Grapalat"/>
                <w:sz w:val="20"/>
                <w:lang w:val="pt-BR"/>
              </w:rPr>
              <w:t xml:space="preserve">         --------------------------------------------</w:t>
            </w:r>
          </w:p>
          <w:p w14:paraId="592AC8D5" w14:textId="77777777" w:rsidR="00B039C1" w:rsidRPr="00D66974" w:rsidRDefault="00B039C1" w:rsidP="00EA0659">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5967674C" w14:textId="77777777" w:rsidR="00B039C1" w:rsidRPr="00D66974" w:rsidRDefault="00B039C1" w:rsidP="00EA0659">
            <w:pPr>
              <w:rPr>
                <w:rFonts w:ascii="GHEA Grapalat" w:hAnsi="GHEA Grapalat"/>
                <w:sz w:val="16"/>
                <w:szCs w:val="16"/>
                <w:lang w:val="pt-BR"/>
              </w:rPr>
            </w:pPr>
            <w:r w:rsidRPr="00D66974">
              <w:rPr>
                <w:rFonts w:ascii="GHEA Grapalat" w:hAnsi="GHEA Grapalat"/>
                <w:sz w:val="16"/>
                <w:szCs w:val="16"/>
                <w:lang w:val="pt-BR"/>
              </w:rPr>
              <w:t xml:space="preserve">                                  </w:t>
            </w:r>
          </w:p>
          <w:p w14:paraId="6EF2B93B" w14:textId="77777777" w:rsidR="00B039C1" w:rsidRPr="00D66974" w:rsidRDefault="00B039C1" w:rsidP="00EA0659">
            <w:pPr>
              <w:rPr>
                <w:rFonts w:ascii="GHEA Grapalat" w:hAnsi="GHEA Grapalat"/>
                <w:sz w:val="16"/>
                <w:szCs w:val="16"/>
                <w:lang w:val="pt-BR"/>
              </w:rPr>
            </w:pPr>
            <w:r w:rsidRPr="00D66974">
              <w:rPr>
                <w:rFonts w:ascii="GHEA Grapalat" w:hAnsi="GHEA Grapalat"/>
                <w:sz w:val="16"/>
                <w:szCs w:val="16"/>
                <w:lang w:val="pt-BR"/>
              </w:rPr>
              <w:t xml:space="preserve">                                        Կ.Տ.</w:t>
            </w:r>
          </w:p>
          <w:p w14:paraId="70B8F87A" w14:textId="77777777" w:rsidR="00B039C1" w:rsidRPr="00D66974" w:rsidRDefault="00B039C1" w:rsidP="00EA0659">
            <w:pPr>
              <w:rPr>
                <w:rFonts w:ascii="GHEA Grapalat" w:hAnsi="GHEA Grapalat"/>
                <w:sz w:val="20"/>
                <w:lang w:val="pt-BR"/>
              </w:rPr>
            </w:pPr>
          </w:p>
          <w:p w14:paraId="03215DD4" w14:textId="77777777" w:rsidR="00B039C1" w:rsidRPr="00D66974" w:rsidRDefault="00B039C1" w:rsidP="00EA0659">
            <w:pPr>
              <w:spacing w:line="360" w:lineRule="auto"/>
              <w:jc w:val="center"/>
              <w:rPr>
                <w:rFonts w:ascii="GHEA Grapalat" w:hAnsi="GHEA Grapalat"/>
                <w:b/>
                <w:sz w:val="20"/>
                <w:lang w:val="nb-NO"/>
              </w:rPr>
            </w:pPr>
          </w:p>
        </w:tc>
      </w:tr>
    </w:tbl>
    <w:p w14:paraId="0F623FE6" w14:textId="77777777" w:rsidR="00B039C1" w:rsidRPr="00D66974" w:rsidRDefault="00B039C1" w:rsidP="00B039C1">
      <w:pPr>
        <w:ind w:firstLine="709"/>
        <w:jc w:val="center"/>
        <w:rPr>
          <w:rFonts w:ascii="GHEA Grapalat" w:hAnsi="GHEA Grapalat"/>
          <w:b/>
          <w:sz w:val="20"/>
          <w:lang w:val="nb-NO"/>
        </w:rPr>
      </w:pPr>
    </w:p>
    <w:p w14:paraId="473A07D0" w14:textId="77777777" w:rsidR="00B039C1" w:rsidRPr="00D66974" w:rsidRDefault="00B039C1" w:rsidP="00B039C1">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184A8551" w14:textId="77777777" w:rsidR="00B039C1" w:rsidRPr="00D66974" w:rsidRDefault="00B039C1" w:rsidP="00B039C1">
      <w:pPr>
        <w:autoSpaceDE w:val="0"/>
        <w:autoSpaceDN w:val="0"/>
        <w:adjustRightInd w:val="0"/>
        <w:jc w:val="right"/>
        <w:rPr>
          <w:rFonts w:ascii="GHEA Grapalat" w:hAnsi="GHEA Grapalat" w:cs="TimesArmenianPSMT"/>
          <w:sz w:val="20"/>
          <w:szCs w:val="20"/>
          <w:lang w:val="nb-NO"/>
        </w:rPr>
      </w:pPr>
    </w:p>
    <w:p w14:paraId="7DE9243A" w14:textId="77777777" w:rsidR="00B039C1" w:rsidRPr="00D66974" w:rsidRDefault="00B039C1" w:rsidP="00B039C1">
      <w:pPr>
        <w:rPr>
          <w:rFonts w:ascii="GHEA Grapalat" w:hAnsi="GHEA Grapalat"/>
          <w:sz w:val="20"/>
          <w:szCs w:val="20"/>
          <w:lang w:val="hy-AM"/>
        </w:rPr>
      </w:pPr>
    </w:p>
    <w:p w14:paraId="742AEA3E" w14:textId="77777777" w:rsidR="000B7FDA" w:rsidRDefault="007678FA" w:rsidP="00274C6A">
      <w:pPr>
        <w:jc w:val="right"/>
        <w:rPr>
          <w:rFonts w:ascii="GHEA Grapalat" w:hAnsi="GHEA Grapalat"/>
          <w:i/>
          <w:sz w:val="18"/>
          <w:lang w:val="hy-AM"/>
        </w:rPr>
        <w:sectPr w:rsidR="000B7FDA" w:rsidSect="000B7FDA">
          <w:footnotePr>
            <w:pos w:val="beneathText"/>
          </w:footnotePr>
          <w:pgSz w:w="11906" w:h="16838" w:code="9"/>
          <w:pgMar w:top="533" w:right="850" w:bottom="720" w:left="662" w:header="562" w:footer="562" w:gutter="0"/>
          <w:cols w:space="720"/>
        </w:sectPr>
      </w:pPr>
      <w:r w:rsidRPr="00F566BF">
        <w:rPr>
          <w:rFonts w:ascii="GHEA Grapalat" w:hAnsi="GHEA Grapalat"/>
          <w:i/>
          <w:sz w:val="18"/>
          <w:lang w:val="hy-AM"/>
        </w:rPr>
        <w:br w:type="page"/>
      </w:r>
    </w:p>
    <w:p w14:paraId="53AF4031" w14:textId="3737D674" w:rsidR="00274C6A" w:rsidRPr="00F566BF" w:rsidRDefault="00274C6A" w:rsidP="00274C6A">
      <w:pPr>
        <w:jc w:val="right"/>
        <w:rPr>
          <w:rFonts w:ascii="GHEA Grapalat" w:hAnsi="GHEA Grapalat"/>
          <w:i/>
          <w:sz w:val="18"/>
          <w:lang w:val="hy-AM"/>
        </w:rPr>
      </w:pPr>
      <w:r w:rsidRPr="00F566BF">
        <w:rPr>
          <w:rFonts w:ascii="GHEA Grapalat" w:hAnsi="GHEA Grapalat"/>
          <w:i/>
          <w:sz w:val="18"/>
          <w:lang w:val="hy-AM"/>
        </w:rPr>
        <w:lastRenderedPageBreak/>
        <w:t>Հավելված N 1</w:t>
      </w:r>
    </w:p>
    <w:p w14:paraId="053E698D" w14:textId="1FEC1B16" w:rsidR="00274C6A" w:rsidRPr="00F566BF" w:rsidRDefault="00274C6A" w:rsidP="00274C6A">
      <w:pPr>
        <w:jc w:val="right"/>
        <w:rPr>
          <w:rFonts w:ascii="GHEA Grapalat" w:hAnsi="GHEA Grapalat"/>
          <w:i/>
          <w:sz w:val="18"/>
          <w:lang w:val="hy-AM"/>
        </w:rPr>
      </w:pPr>
      <w:r w:rsidRPr="00F566BF">
        <w:rPr>
          <w:rFonts w:ascii="GHEA Grapalat" w:hAnsi="GHEA Grapalat"/>
          <w:i/>
          <w:sz w:val="18"/>
          <w:lang w:val="hy-AM"/>
        </w:rPr>
        <w:t>«         »              20</w:t>
      </w:r>
      <w:r w:rsidR="00692C7F">
        <w:rPr>
          <w:rFonts w:ascii="GHEA Grapalat" w:hAnsi="GHEA Grapalat"/>
          <w:i/>
          <w:sz w:val="18"/>
          <w:lang w:val="hy-AM"/>
        </w:rPr>
        <w:t>25</w:t>
      </w:r>
      <w:r w:rsidRPr="00F566BF">
        <w:rPr>
          <w:rFonts w:ascii="GHEA Grapalat" w:hAnsi="GHEA Grapalat"/>
          <w:i/>
          <w:sz w:val="18"/>
          <w:lang w:val="hy-AM"/>
        </w:rPr>
        <w:t xml:space="preserve"> թ. կնքված </w:t>
      </w:r>
    </w:p>
    <w:p w14:paraId="46640038" w14:textId="2F0B2B02" w:rsidR="00274C6A" w:rsidRPr="00F566BF" w:rsidRDefault="00274C6A" w:rsidP="00274C6A">
      <w:pPr>
        <w:jc w:val="right"/>
        <w:rPr>
          <w:rFonts w:ascii="GHEA Grapalat" w:hAnsi="GHEA Grapalat"/>
          <w:i/>
          <w:sz w:val="18"/>
          <w:lang w:val="hy-AM"/>
        </w:rPr>
      </w:pPr>
      <w:r w:rsidRPr="00F566BF">
        <w:rPr>
          <w:rFonts w:ascii="GHEA Grapalat" w:hAnsi="GHEA Grapalat"/>
          <w:i/>
          <w:sz w:val="18"/>
          <w:lang w:val="hy-AM"/>
        </w:rPr>
        <w:t xml:space="preserve">                   </w:t>
      </w:r>
      <w:r w:rsidR="00516221">
        <w:rPr>
          <w:rFonts w:ascii="GHEA Grapalat" w:hAnsi="GHEA Grapalat" w:cs="Sylfaen"/>
          <w:b/>
          <w:lang w:val="hy-AM"/>
        </w:rPr>
        <w:t>ԵՔ-ԲՄԽԾՁԲ-25/38</w:t>
      </w:r>
      <w:r w:rsidRPr="00F566BF">
        <w:rPr>
          <w:rFonts w:ascii="GHEA Grapalat" w:hAnsi="GHEA Grapalat"/>
          <w:i/>
          <w:sz w:val="18"/>
          <w:lang w:val="hy-AM"/>
        </w:rPr>
        <w:t xml:space="preserve">   ծածկագրով պայմանագրի</w:t>
      </w:r>
    </w:p>
    <w:p w14:paraId="05692E74" w14:textId="77777777" w:rsidR="00274C6A" w:rsidRPr="00F566BF" w:rsidRDefault="00274C6A" w:rsidP="00274C6A">
      <w:pPr>
        <w:jc w:val="center"/>
        <w:rPr>
          <w:rFonts w:ascii="GHEA Grapalat" w:hAnsi="GHEA Grapalat"/>
          <w:sz w:val="18"/>
          <w:lang w:val="hy-AM"/>
        </w:rPr>
      </w:pPr>
    </w:p>
    <w:p w14:paraId="2F27BDE8" w14:textId="77777777" w:rsidR="00274C6A" w:rsidRPr="00F566BF" w:rsidRDefault="00274C6A" w:rsidP="00274C6A">
      <w:pPr>
        <w:jc w:val="center"/>
        <w:rPr>
          <w:rFonts w:ascii="GHEA Grapalat" w:hAnsi="GHEA Grapalat"/>
          <w:sz w:val="20"/>
          <w:lang w:val="hy-AM"/>
        </w:rPr>
      </w:pPr>
    </w:p>
    <w:p w14:paraId="22AD35BD" w14:textId="77777777" w:rsidR="00274C6A" w:rsidRPr="004D0B5E" w:rsidRDefault="00274C6A" w:rsidP="00274C6A">
      <w:pPr>
        <w:jc w:val="center"/>
        <w:rPr>
          <w:rFonts w:ascii="GHEA Grapalat" w:hAnsi="GHEA Grapalat"/>
          <w:b/>
          <w:bCs/>
          <w:sz w:val="22"/>
          <w:szCs w:val="22"/>
          <w:lang w:val="hy-AM"/>
        </w:rPr>
      </w:pPr>
      <w:r w:rsidRPr="004D0B5E">
        <w:rPr>
          <w:rFonts w:ascii="GHEA Grapalat" w:hAnsi="GHEA Grapalat"/>
          <w:b/>
          <w:bCs/>
          <w:sz w:val="22"/>
          <w:szCs w:val="22"/>
          <w:lang w:val="hy-AM"/>
        </w:rPr>
        <w:t>ՏԵԽՆԻԿԱԿԱՆ ԲՆՈՒԹԱԳԻՐ - ԳՆՄԱՆ ԺԱՄԱՆԱԿԱՑՈՒՅՑ*</w:t>
      </w:r>
    </w:p>
    <w:p w14:paraId="69F35FEF" w14:textId="2AD0FB4F" w:rsidR="00274C6A" w:rsidRPr="00F566BF" w:rsidRDefault="004D0B5E" w:rsidP="00516221">
      <w:pPr>
        <w:jc w:val="center"/>
        <w:rPr>
          <w:rFonts w:ascii="GHEA Grapalat" w:hAnsi="GHEA Grapalat"/>
          <w:sz w:val="20"/>
          <w:lang w:val="hy-AM"/>
        </w:rPr>
      </w:pPr>
      <w:r w:rsidRPr="00A91EC3">
        <w:rPr>
          <w:rFonts w:ascii="GHEA Grapalat" w:hAnsi="GHEA Grapalat" w:cs="Sylfaen"/>
          <w:lang w:val="hy-AM"/>
        </w:rPr>
        <w:t xml:space="preserve">Երևանի քաղաքապետարանի </w:t>
      </w:r>
      <w:r>
        <w:rPr>
          <w:rFonts w:ascii="GHEA Grapalat" w:hAnsi="GHEA Grapalat" w:cs="Sylfaen"/>
          <w:lang w:val="hy-AM"/>
        </w:rPr>
        <w:t xml:space="preserve">և վարչական շրջանների ղեկավարների </w:t>
      </w:r>
      <w:r w:rsidRPr="00A91EC3">
        <w:rPr>
          <w:rFonts w:ascii="GHEA Grapalat" w:hAnsi="GHEA Grapalat" w:cs="Sylfaen"/>
          <w:lang w:val="hy-AM"/>
        </w:rPr>
        <w:t>աշխատակազմ</w:t>
      </w:r>
      <w:r>
        <w:rPr>
          <w:rFonts w:ascii="GHEA Grapalat" w:hAnsi="GHEA Grapalat" w:cs="Sylfaen"/>
          <w:lang w:val="hy-AM"/>
        </w:rPr>
        <w:t>եր</w:t>
      </w:r>
      <w:r w:rsidRPr="00A91EC3">
        <w:rPr>
          <w:rFonts w:ascii="GHEA Grapalat" w:hAnsi="GHEA Grapalat" w:cs="Sylfaen"/>
          <w:lang w:val="hy-AM"/>
        </w:rPr>
        <w:t xml:space="preserve">ի համայնքային ծառայողների վերապատրաստման </w:t>
      </w:r>
      <w:r>
        <w:rPr>
          <w:rFonts w:ascii="GHEA Grapalat" w:hAnsi="GHEA Grapalat" w:cs="Sylfaen"/>
          <w:lang w:val="hy-AM"/>
        </w:rPr>
        <w:t>խորհրդատվական ծառայություններ</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274C6A" w:rsidRPr="00F566BF" w14:paraId="78842829" w14:textId="77777777" w:rsidTr="00C339E6">
        <w:tc>
          <w:tcPr>
            <w:tcW w:w="15277" w:type="dxa"/>
            <w:gridSpan w:val="8"/>
          </w:tcPr>
          <w:p w14:paraId="38B45095"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274C6A" w:rsidRPr="00F566BF" w14:paraId="26EBDE3E" w14:textId="77777777" w:rsidTr="00C339E6">
        <w:trPr>
          <w:trHeight w:val="219"/>
        </w:trPr>
        <w:tc>
          <w:tcPr>
            <w:tcW w:w="607" w:type="dxa"/>
            <w:vMerge w:val="restart"/>
            <w:vAlign w:val="center"/>
          </w:tcPr>
          <w:p w14:paraId="0105AA67"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5166EE7C"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74D7E64F" w14:textId="7DB6220A" w:rsidR="00274C6A" w:rsidRPr="00F566BF" w:rsidRDefault="00274C6A" w:rsidP="00C339E6">
            <w:pPr>
              <w:jc w:val="center"/>
              <w:rPr>
                <w:rFonts w:ascii="GHEA Grapalat" w:hAnsi="GHEA Grapalat"/>
                <w:sz w:val="18"/>
              </w:rPr>
            </w:pPr>
          </w:p>
        </w:tc>
        <w:tc>
          <w:tcPr>
            <w:tcW w:w="810" w:type="dxa"/>
            <w:vMerge w:val="restart"/>
            <w:vAlign w:val="center"/>
          </w:tcPr>
          <w:p w14:paraId="19AB5325"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5CA18263"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3B1408E6"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0AA63FD7"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274C6A" w:rsidRPr="00F566BF" w14:paraId="52106E92" w14:textId="77777777" w:rsidTr="00C339E6">
        <w:trPr>
          <w:trHeight w:val="445"/>
        </w:trPr>
        <w:tc>
          <w:tcPr>
            <w:tcW w:w="607" w:type="dxa"/>
            <w:vMerge/>
            <w:vAlign w:val="center"/>
          </w:tcPr>
          <w:p w14:paraId="41B9C0C6" w14:textId="77777777" w:rsidR="00274C6A" w:rsidRPr="00F566BF" w:rsidRDefault="00274C6A" w:rsidP="00C339E6">
            <w:pPr>
              <w:jc w:val="center"/>
              <w:rPr>
                <w:rFonts w:ascii="GHEA Grapalat" w:hAnsi="GHEA Grapalat"/>
                <w:sz w:val="18"/>
              </w:rPr>
            </w:pPr>
          </w:p>
        </w:tc>
        <w:tc>
          <w:tcPr>
            <w:tcW w:w="1620" w:type="dxa"/>
            <w:vMerge/>
            <w:vAlign w:val="center"/>
          </w:tcPr>
          <w:p w14:paraId="0E253404" w14:textId="77777777" w:rsidR="00274C6A" w:rsidRPr="00F566BF" w:rsidRDefault="00274C6A" w:rsidP="00C339E6">
            <w:pPr>
              <w:jc w:val="center"/>
              <w:rPr>
                <w:rFonts w:ascii="GHEA Grapalat" w:hAnsi="GHEA Grapalat"/>
                <w:sz w:val="18"/>
              </w:rPr>
            </w:pPr>
          </w:p>
        </w:tc>
        <w:tc>
          <w:tcPr>
            <w:tcW w:w="5310" w:type="dxa"/>
            <w:vMerge/>
            <w:vAlign w:val="center"/>
          </w:tcPr>
          <w:p w14:paraId="444926E3" w14:textId="77777777" w:rsidR="00274C6A" w:rsidRPr="00F566BF" w:rsidRDefault="00274C6A" w:rsidP="00C339E6">
            <w:pPr>
              <w:jc w:val="center"/>
              <w:rPr>
                <w:rFonts w:ascii="GHEA Grapalat" w:hAnsi="GHEA Grapalat"/>
                <w:sz w:val="18"/>
              </w:rPr>
            </w:pPr>
          </w:p>
        </w:tc>
        <w:tc>
          <w:tcPr>
            <w:tcW w:w="810" w:type="dxa"/>
            <w:vMerge/>
            <w:vAlign w:val="center"/>
          </w:tcPr>
          <w:p w14:paraId="4565BD76" w14:textId="77777777" w:rsidR="00274C6A" w:rsidRPr="00F566BF" w:rsidRDefault="00274C6A" w:rsidP="00C339E6">
            <w:pPr>
              <w:jc w:val="center"/>
              <w:rPr>
                <w:rFonts w:ascii="GHEA Grapalat" w:hAnsi="GHEA Grapalat"/>
                <w:sz w:val="18"/>
              </w:rPr>
            </w:pPr>
          </w:p>
        </w:tc>
        <w:tc>
          <w:tcPr>
            <w:tcW w:w="1170" w:type="dxa"/>
            <w:vMerge/>
            <w:vAlign w:val="center"/>
          </w:tcPr>
          <w:p w14:paraId="6B224064" w14:textId="77777777" w:rsidR="00274C6A" w:rsidRPr="00F566BF" w:rsidRDefault="00274C6A" w:rsidP="00C339E6">
            <w:pPr>
              <w:jc w:val="center"/>
              <w:rPr>
                <w:rFonts w:ascii="GHEA Grapalat" w:hAnsi="GHEA Grapalat"/>
                <w:sz w:val="18"/>
              </w:rPr>
            </w:pPr>
          </w:p>
        </w:tc>
        <w:tc>
          <w:tcPr>
            <w:tcW w:w="990" w:type="dxa"/>
            <w:vMerge/>
            <w:vAlign w:val="center"/>
          </w:tcPr>
          <w:p w14:paraId="1C0D2515" w14:textId="77777777" w:rsidR="00274C6A" w:rsidRPr="00F566BF" w:rsidRDefault="00274C6A" w:rsidP="00C339E6">
            <w:pPr>
              <w:jc w:val="center"/>
              <w:rPr>
                <w:rFonts w:ascii="GHEA Grapalat" w:hAnsi="GHEA Grapalat"/>
                <w:sz w:val="18"/>
              </w:rPr>
            </w:pPr>
          </w:p>
        </w:tc>
        <w:tc>
          <w:tcPr>
            <w:tcW w:w="1980" w:type="dxa"/>
            <w:vAlign w:val="center"/>
          </w:tcPr>
          <w:p w14:paraId="3F5447B5"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1F4FC39F" w14:textId="77777777" w:rsidR="00274C6A" w:rsidRPr="00F566BF" w:rsidRDefault="00274C6A" w:rsidP="00C339E6">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5873A7" w:rsidRPr="00DD2944" w14:paraId="1FDFAD17" w14:textId="77777777" w:rsidTr="00C339E6">
        <w:trPr>
          <w:trHeight w:val="246"/>
        </w:trPr>
        <w:tc>
          <w:tcPr>
            <w:tcW w:w="607" w:type="dxa"/>
            <w:vAlign w:val="center"/>
          </w:tcPr>
          <w:p w14:paraId="5B6EBFA3" w14:textId="77777777" w:rsidR="005873A7" w:rsidRDefault="005873A7" w:rsidP="005873A7">
            <w:pPr>
              <w:jc w:val="center"/>
              <w:rPr>
                <w:rFonts w:ascii="GHEA Grapalat" w:hAnsi="GHEA Grapalat"/>
                <w:sz w:val="20"/>
                <w:lang w:val="hy-AM"/>
              </w:rPr>
            </w:pPr>
          </w:p>
          <w:p w14:paraId="42BABFEF" w14:textId="77777777" w:rsidR="005873A7" w:rsidRPr="00453E01" w:rsidRDefault="005873A7" w:rsidP="005873A7">
            <w:pPr>
              <w:jc w:val="center"/>
              <w:rPr>
                <w:rFonts w:ascii="GHEA Grapalat" w:hAnsi="GHEA Grapalat"/>
                <w:sz w:val="20"/>
                <w:lang w:val="hy-AM"/>
              </w:rPr>
            </w:pPr>
            <w:r>
              <w:rPr>
                <w:rFonts w:ascii="GHEA Grapalat" w:hAnsi="GHEA Grapalat"/>
                <w:sz w:val="20"/>
                <w:lang w:val="hy-AM"/>
              </w:rPr>
              <w:t>1</w:t>
            </w:r>
          </w:p>
        </w:tc>
        <w:tc>
          <w:tcPr>
            <w:tcW w:w="1620" w:type="dxa"/>
            <w:vAlign w:val="center"/>
          </w:tcPr>
          <w:p w14:paraId="116206FF" w14:textId="635C47A1" w:rsidR="005873A7" w:rsidRPr="006A2CCB" w:rsidRDefault="005873A7" w:rsidP="005873A7">
            <w:pPr>
              <w:jc w:val="center"/>
              <w:rPr>
                <w:rFonts w:ascii="GHEA Grapalat" w:hAnsi="GHEA Grapalat"/>
                <w:sz w:val="20"/>
              </w:rPr>
            </w:pPr>
            <w:r>
              <w:rPr>
                <w:rFonts w:ascii="GHEA Grapalat" w:hAnsi="GHEA Grapalat"/>
                <w:sz w:val="20"/>
              </w:rPr>
              <w:t>79631200/3</w:t>
            </w:r>
          </w:p>
        </w:tc>
        <w:tc>
          <w:tcPr>
            <w:tcW w:w="5310" w:type="dxa"/>
          </w:tcPr>
          <w:p w14:paraId="6E91A307" w14:textId="77777777" w:rsidR="005873A7" w:rsidRPr="00841F9D" w:rsidRDefault="005873A7" w:rsidP="005873A7">
            <w:pPr>
              <w:widowControl w:val="0"/>
              <w:spacing w:line="276" w:lineRule="auto"/>
              <w:ind w:hanging="2"/>
              <w:rPr>
                <w:rFonts w:ascii="GHEA Grapalat" w:eastAsia="GHEA Grapalat" w:hAnsi="GHEA Grapalat" w:cs="GHEA Grapalat"/>
                <w:b/>
                <w:iCs/>
                <w:sz w:val="20"/>
                <w:szCs w:val="20"/>
              </w:rPr>
            </w:pPr>
            <w:r w:rsidRPr="00841F9D">
              <w:rPr>
                <w:rFonts w:ascii="Calibri" w:eastAsia="GHEA Grapalat" w:hAnsi="Calibri" w:cs="Calibri"/>
                <w:b/>
                <w:iCs/>
                <w:sz w:val="20"/>
                <w:szCs w:val="20"/>
              </w:rPr>
              <w:t> </w:t>
            </w:r>
            <w:r w:rsidRPr="00841F9D">
              <w:rPr>
                <w:rFonts w:ascii="GHEA Grapalat" w:eastAsia="GHEA Grapalat" w:hAnsi="GHEA Grapalat" w:cs="GHEA Grapalat"/>
                <w:b/>
                <w:iCs/>
                <w:sz w:val="20"/>
                <w:szCs w:val="20"/>
              </w:rPr>
              <w:t xml:space="preserve">1. </w:t>
            </w:r>
            <w:proofErr w:type="spellStart"/>
            <w:r w:rsidRPr="00841F9D">
              <w:rPr>
                <w:rFonts w:ascii="GHEA Grapalat" w:eastAsia="GHEA Grapalat" w:hAnsi="GHEA Grapalat" w:cs="GHEA Grapalat"/>
                <w:b/>
                <w:iCs/>
                <w:sz w:val="20"/>
                <w:szCs w:val="20"/>
              </w:rPr>
              <w:t>Գնման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առարկան</w:t>
            </w:r>
            <w:proofErr w:type="spellEnd"/>
            <w:r w:rsidRPr="00841F9D">
              <w:rPr>
                <w:rFonts w:ascii="GHEA Grapalat" w:eastAsia="GHEA Grapalat" w:hAnsi="GHEA Grapalat" w:cs="GHEA Grapalat"/>
                <w:b/>
                <w:iCs/>
                <w:sz w:val="20"/>
                <w:szCs w:val="20"/>
              </w:rPr>
              <w:t xml:space="preserve"> է՝ </w:t>
            </w:r>
            <w:proofErr w:type="spellStart"/>
            <w:r w:rsidRPr="00841F9D">
              <w:rPr>
                <w:rFonts w:ascii="GHEA Grapalat" w:eastAsia="GHEA Grapalat" w:hAnsi="GHEA Grapalat" w:cs="GHEA Grapalat"/>
                <w:b/>
                <w:iCs/>
                <w:sz w:val="20"/>
                <w:szCs w:val="20"/>
              </w:rPr>
              <w:t>համայնքային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ծառայողների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վերապատրաստման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իրականացումը</w:t>
            </w:r>
            <w:proofErr w:type="spellEnd"/>
            <w:r w:rsidRPr="00841F9D">
              <w:rPr>
                <w:rFonts w:ascii="GHEA Grapalat" w:eastAsia="GHEA Grapalat" w:hAnsi="GHEA Grapalat" w:cs="GHEA Grapalat"/>
                <w:b/>
                <w:iCs/>
                <w:sz w:val="20"/>
                <w:szCs w:val="20"/>
              </w:rPr>
              <w:t>:</w:t>
            </w:r>
          </w:p>
          <w:p w14:paraId="6428252C" w14:textId="3CF25C0A" w:rsidR="005873A7" w:rsidRPr="00841F9D" w:rsidRDefault="005873A7" w:rsidP="005873A7">
            <w:pPr>
              <w:widowControl w:val="0"/>
              <w:spacing w:line="276" w:lineRule="auto"/>
              <w:ind w:hanging="2"/>
              <w:rPr>
                <w:rFonts w:ascii="GHEA Grapalat" w:eastAsia="GHEA Grapalat" w:hAnsi="GHEA Grapalat" w:cs="GHEA Grapalat"/>
                <w:b/>
                <w:iCs/>
                <w:sz w:val="20"/>
                <w:szCs w:val="20"/>
              </w:rPr>
            </w:pPr>
            <w:r w:rsidRPr="00841F9D">
              <w:rPr>
                <w:rFonts w:ascii="GHEA Grapalat" w:eastAsia="GHEA Grapalat" w:hAnsi="GHEA Grapalat" w:cs="GHEA Grapalat"/>
                <w:b/>
                <w:iCs/>
                <w:sz w:val="20"/>
                <w:szCs w:val="20"/>
              </w:rPr>
              <w:t xml:space="preserve">2. </w:t>
            </w:r>
            <w:proofErr w:type="spellStart"/>
            <w:r w:rsidRPr="00841F9D">
              <w:rPr>
                <w:rFonts w:ascii="GHEA Grapalat" w:eastAsia="GHEA Grapalat" w:hAnsi="GHEA Grapalat" w:cs="GHEA Grapalat"/>
                <w:b/>
                <w:iCs/>
                <w:sz w:val="20"/>
                <w:szCs w:val="20"/>
              </w:rPr>
              <w:t>Վերապատրաստումն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իրականացվում</w:t>
            </w:r>
            <w:proofErr w:type="spellEnd"/>
            <w:r w:rsidRPr="00841F9D">
              <w:rPr>
                <w:rFonts w:ascii="GHEA Grapalat" w:eastAsia="GHEA Grapalat" w:hAnsi="GHEA Grapalat" w:cs="GHEA Grapalat"/>
                <w:b/>
                <w:iCs/>
                <w:sz w:val="20"/>
                <w:szCs w:val="20"/>
              </w:rPr>
              <w:t xml:space="preserve"> է ՀՀ </w:t>
            </w:r>
            <w:proofErr w:type="spellStart"/>
            <w:r w:rsidRPr="00841F9D">
              <w:rPr>
                <w:rFonts w:ascii="GHEA Grapalat" w:eastAsia="GHEA Grapalat" w:hAnsi="GHEA Grapalat" w:cs="GHEA Grapalat"/>
                <w:b/>
                <w:iCs/>
                <w:sz w:val="20"/>
                <w:szCs w:val="20"/>
              </w:rPr>
              <w:t>տարածքային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կառավարման</w:t>
            </w:r>
            <w:proofErr w:type="spellEnd"/>
            <w:r w:rsidRPr="00841F9D">
              <w:rPr>
                <w:rFonts w:ascii="GHEA Grapalat" w:eastAsia="GHEA Grapalat" w:hAnsi="GHEA Grapalat" w:cs="GHEA Grapalat"/>
                <w:b/>
                <w:iCs/>
                <w:sz w:val="20"/>
                <w:szCs w:val="20"/>
              </w:rPr>
              <w:t xml:space="preserve"> և </w:t>
            </w:r>
            <w:proofErr w:type="spellStart"/>
            <w:r w:rsidRPr="00841F9D">
              <w:rPr>
                <w:rFonts w:ascii="GHEA Grapalat" w:eastAsia="GHEA Grapalat" w:hAnsi="GHEA Grapalat" w:cs="GHEA Grapalat"/>
                <w:b/>
                <w:iCs/>
                <w:sz w:val="20"/>
                <w:szCs w:val="20"/>
              </w:rPr>
              <w:t>ենթակառուցվածքների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նախարարի</w:t>
            </w:r>
            <w:proofErr w:type="spellEnd"/>
            <w:r w:rsidRPr="00841F9D">
              <w:rPr>
                <w:rFonts w:ascii="GHEA Grapalat" w:eastAsia="GHEA Grapalat" w:hAnsi="GHEA Grapalat" w:cs="GHEA Grapalat"/>
                <w:b/>
                <w:iCs/>
                <w:sz w:val="20"/>
                <w:szCs w:val="20"/>
              </w:rPr>
              <w:t xml:space="preserve"> 2022թ. </w:t>
            </w:r>
            <w:proofErr w:type="spellStart"/>
            <w:r w:rsidRPr="00841F9D">
              <w:rPr>
                <w:rFonts w:ascii="GHEA Grapalat" w:eastAsia="GHEA Grapalat" w:hAnsi="GHEA Grapalat" w:cs="GHEA Grapalat"/>
                <w:b/>
                <w:iCs/>
                <w:sz w:val="20"/>
                <w:szCs w:val="20"/>
              </w:rPr>
              <w:t>նոյեմբերի</w:t>
            </w:r>
            <w:proofErr w:type="spellEnd"/>
            <w:r w:rsidRPr="00841F9D">
              <w:rPr>
                <w:rFonts w:ascii="GHEA Grapalat" w:eastAsia="GHEA Grapalat" w:hAnsi="GHEA Grapalat" w:cs="GHEA Grapalat"/>
                <w:b/>
                <w:iCs/>
                <w:sz w:val="20"/>
                <w:szCs w:val="20"/>
              </w:rPr>
              <w:t xml:space="preserve"> 16-ի «</w:t>
            </w:r>
            <w:proofErr w:type="spellStart"/>
            <w:r w:rsidRPr="00841F9D">
              <w:rPr>
                <w:rFonts w:ascii="GHEA Grapalat" w:eastAsia="GHEA Grapalat" w:hAnsi="GHEA Grapalat" w:cs="GHEA Grapalat"/>
                <w:b/>
                <w:iCs/>
                <w:sz w:val="20"/>
                <w:szCs w:val="20"/>
              </w:rPr>
              <w:t>Երևանի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քաղաքապետարանի</w:t>
            </w:r>
            <w:proofErr w:type="spellEnd"/>
            <w:r w:rsidRPr="00841F9D">
              <w:rPr>
                <w:rFonts w:ascii="GHEA Grapalat" w:eastAsia="GHEA Grapalat" w:hAnsi="GHEA Grapalat" w:cs="GHEA Grapalat"/>
                <w:b/>
                <w:iCs/>
                <w:sz w:val="20"/>
                <w:szCs w:val="20"/>
              </w:rPr>
              <w:t xml:space="preserve"> և </w:t>
            </w:r>
            <w:proofErr w:type="spellStart"/>
            <w:r w:rsidRPr="00841F9D">
              <w:rPr>
                <w:rFonts w:ascii="GHEA Grapalat" w:eastAsia="GHEA Grapalat" w:hAnsi="GHEA Grapalat" w:cs="GHEA Grapalat"/>
                <w:b/>
                <w:iCs/>
                <w:sz w:val="20"/>
                <w:szCs w:val="20"/>
              </w:rPr>
              <w:t>վարչական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շրջանների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ղեկավարների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աշխատակազմերի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համայնքային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ծառայողների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վերապատրաստման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ծրագրերը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հաստատելու</w:t>
            </w:r>
            <w:proofErr w:type="spellEnd"/>
            <w:r w:rsidRPr="00841F9D">
              <w:rPr>
                <w:rFonts w:ascii="GHEA Grapalat" w:eastAsia="GHEA Grapalat" w:hAnsi="GHEA Grapalat" w:cs="GHEA Grapalat"/>
                <w:b/>
                <w:iCs/>
                <w:sz w:val="20"/>
                <w:szCs w:val="20"/>
              </w:rPr>
              <w:t xml:space="preserve"> և </w:t>
            </w:r>
            <w:proofErr w:type="spellStart"/>
            <w:r w:rsidRPr="00841F9D">
              <w:rPr>
                <w:rFonts w:ascii="GHEA Grapalat" w:eastAsia="GHEA Grapalat" w:hAnsi="GHEA Grapalat" w:cs="GHEA Grapalat"/>
                <w:b/>
                <w:iCs/>
                <w:sz w:val="20"/>
                <w:szCs w:val="20"/>
              </w:rPr>
              <w:t>Հայաստանի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Հանրապետության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տարածքային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կառավարման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նախարարի</w:t>
            </w:r>
            <w:proofErr w:type="spellEnd"/>
            <w:r w:rsidRPr="00841F9D">
              <w:rPr>
                <w:rFonts w:ascii="GHEA Grapalat" w:eastAsia="GHEA Grapalat" w:hAnsi="GHEA Grapalat" w:cs="GHEA Grapalat"/>
                <w:b/>
                <w:iCs/>
                <w:sz w:val="20"/>
                <w:szCs w:val="20"/>
              </w:rPr>
              <w:t xml:space="preserve"> 2014 </w:t>
            </w:r>
            <w:proofErr w:type="spellStart"/>
            <w:r w:rsidRPr="00841F9D">
              <w:rPr>
                <w:rFonts w:ascii="GHEA Grapalat" w:eastAsia="GHEA Grapalat" w:hAnsi="GHEA Grapalat" w:cs="GHEA Grapalat"/>
                <w:b/>
                <w:iCs/>
                <w:sz w:val="20"/>
                <w:szCs w:val="20"/>
              </w:rPr>
              <w:t>թվականի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նոյեմբերի</w:t>
            </w:r>
            <w:proofErr w:type="spellEnd"/>
            <w:r w:rsidRPr="00841F9D">
              <w:rPr>
                <w:rFonts w:ascii="GHEA Grapalat" w:eastAsia="GHEA Grapalat" w:hAnsi="GHEA Grapalat" w:cs="GHEA Grapalat"/>
                <w:b/>
                <w:iCs/>
                <w:sz w:val="20"/>
                <w:szCs w:val="20"/>
              </w:rPr>
              <w:t xml:space="preserve"> 18-ի N 178-Ա </w:t>
            </w:r>
            <w:proofErr w:type="spellStart"/>
            <w:r w:rsidRPr="00841F9D">
              <w:rPr>
                <w:rFonts w:ascii="GHEA Grapalat" w:eastAsia="GHEA Grapalat" w:hAnsi="GHEA Grapalat" w:cs="GHEA Grapalat"/>
                <w:b/>
                <w:iCs/>
                <w:sz w:val="20"/>
                <w:szCs w:val="20"/>
              </w:rPr>
              <w:t>հրամանը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ուժը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կորցրած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ճանաչելու</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մասին</w:t>
            </w:r>
            <w:proofErr w:type="spellEnd"/>
            <w:r w:rsidRPr="00841F9D">
              <w:rPr>
                <w:rFonts w:ascii="GHEA Grapalat" w:eastAsia="GHEA Grapalat" w:hAnsi="GHEA Grapalat" w:cs="GHEA Grapalat"/>
                <w:b/>
                <w:iCs/>
                <w:sz w:val="20"/>
                <w:szCs w:val="20"/>
              </w:rPr>
              <w:t xml:space="preserve">» հ.3116-Ա </w:t>
            </w:r>
            <w:proofErr w:type="spellStart"/>
            <w:r w:rsidRPr="00841F9D">
              <w:rPr>
                <w:rFonts w:ascii="GHEA Grapalat" w:eastAsia="GHEA Grapalat" w:hAnsi="GHEA Grapalat" w:cs="GHEA Grapalat"/>
                <w:b/>
                <w:iCs/>
                <w:sz w:val="20"/>
                <w:szCs w:val="20"/>
              </w:rPr>
              <w:t>հրաման</w:t>
            </w:r>
            <w:r>
              <w:rPr>
                <w:rFonts w:ascii="GHEA Grapalat" w:eastAsia="GHEA Grapalat" w:hAnsi="GHEA Grapalat" w:cs="GHEA Grapalat"/>
                <w:b/>
                <w:iCs/>
                <w:sz w:val="20"/>
                <w:szCs w:val="20"/>
              </w:rPr>
              <w:t>ի</w:t>
            </w:r>
            <w:proofErr w:type="spellEnd"/>
            <w:r>
              <w:rPr>
                <w:rFonts w:ascii="GHEA Grapalat" w:eastAsia="GHEA Grapalat" w:hAnsi="GHEA Grapalat" w:cs="GHEA Grapalat"/>
                <w:b/>
                <w:iCs/>
                <w:sz w:val="20"/>
                <w:szCs w:val="20"/>
              </w:rPr>
              <w:t xml:space="preserve"> </w:t>
            </w:r>
            <w:r w:rsidRPr="00841F9D">
              <w:rPr>
                <w:rFonts w:ascii="GHEA Grapalat" w:eastAsia="GHEA Grapalat" w:hAnsi="GHEA Grapalat" w:cs="GHEA Grapalat"/>
                <w:b/>
                <w:iCs/>
                <w:sz w:val="20"/>
                <w:szCs w:val="20"/>
              </w:rPr>
              <w:t>N1</w:t>
            </w:r>
            <w:r w:rsidR="004D0B5E" w:rsidRPr="004D0B5E">
              <w:rPr>
                <w:rFonts w:ascii="GHEA Grapalat" w:eastAsia="GHEA Grapalat" w:hAnsi="GHEA Grapalat" w:cs="GHEA Grapalat"/>
                <w:b/>
                <w:iCs/>
                <w:sz w:val="20"/>
                <w:szCs w:val="20"/>
              </w:rPr>
              <w:t>(</w:t>
            </w:r>
            <w:r w:rsidR="00AE7497">
              <w:rPr>
                <w:rFonts w:ascii="GHEA Grapalat" w:eastAsia="GHEA Grapalat" w:hAnsi="GHEA Grapalat" w:cs="GHEA Grapalat"/>
                <w:b/>
                <w:iCs/>
                <w:sz w:val="20"/>
                <w:szCs w:val="20"/>
                <w:lang w:val="hy-AM"/>
              </w:rPr>
              <w:t>պայմանգրի</w:t>
            </w:r>
            <w:r w:rsidR="004D0B5E">
              <w:rPr>
                <w:rFonts w:ascii="GHEA Grapalat" w:eastAsia="GHEA Grapalat" w:hAnsi="GHEA Grapalat" w:cs="GHEA Grapalat"/>
                <w:b/>
                <w:iCs/>
                <w:sz w:val="20"/>
                <w:szCs w:val="20"/>
                <w:lang w:val="hy-AM"/>
              </w:rPr>
              <w:t xml:space="preserve"> 1.1 հավելված</w:t>
            </w:r>
            <w:r w:rsidR="004D0B5E" w:rsidRPr="004D0B5E">
              <w:rPr>
                <w:rFonts w:ascii="GHEA Grapalat" w:eastAsia="GHEA Grapalat" w:hAnsi="GHEA Grapalat" w:cs="GHEA Grapalat"/>
                <w:b/>
                <w:iCs/>
                <w:sz w:val="20"/>
                <w:szCs w:val="20"/>
              </w:rPr>
              <w:t>)</w:t>
            </w:r>
            <w:r w:rsidRPr="00841F9D">
              <w:rPr>
                <w:rFonts w:ascii="GHEA Grapalat" w:eastAsia="GHEA Grapalat" w:hAnsi="GHEA Grapalat" w:cs="GHEA Grapalat"/>
                <w:b/>
                <w:iCs/>
                <w:sz w:val="20"/>
                <w:szCs w:val="20"/>
              </w:rPr>
              <w:t xml:space="preserve"> և N2</w:t>
            </w:r>
            <w:r w:rsidR="004D0B5E" w:rsidRPr="004D0B5E">
              <w:rPr>
                <w:rFonts w:ascii="GHEA Grapalat" w:eastAsia="GHEA Grapalat" w:hAnsi="GHEA Grapalat" w:cs="GHEA Grapalat"/>
                <w:b/>
                <w:iCs/>
                <w:sz w:val="20"/>
                <w:szCs w:val="20"/>
              </w:rPr>
              <w:t>(</w:t>
            </w:r>
            <w:proofErr w:type="spellStart"/>
            <w:r w:rsidR="00AE7497">
              <w:rPr>
                <w:rFonts w:ascii="GHEA Grapalat" w:eastAsia="GHEA Grapalat" w:hAnsi="GHEA Grapalat" w:cs="GHEA Grapalat"/>
                <w:b/>
                <w:iCs/>
                <w:sz w:val="20"/>
                <w:szCs w:val="20"/>
              </w:rPr>
              <w:t>պայմանագրի</w:t>
            </w:r>
            <w:proofErr w:type="spellEnd"/>
            <w:r w:rsidR="004D0B5E">
              <w:rPr>
                <w:rFonts w:ascii="GHEA Grapalat" w:eastAsia="GHEA Grapalat" w:hAnsi="GHEA Grapalat" w:cs="GHEA Grapalat"/>
                <w:b/>
                <w:iCs/>
                <w:sz w:val="20"/>
                <w:szCs w:val="20"/>
                <w:lang w:val="hy-AM"/>
              </w:rPr>
              <w:t xml:space="preserve"> 1.2 </w:t>
            </w:r>
            <w:proofErr w:type="gramStart"/>
            <w:r w:rsidR="004D0B5E">
              <w:rPr>
                <w:rFonts w:ascii="GHEA Grapalat" w:eastAsia="GHEA Grapalat" w:hAnsi="GHEA Grapalat" w:cs="GHEA Grapalat"/>
                <w:b/>
                <w:iCs/>
                <w:sz w:val="20"/>
                <w:szCs w:val="20"/>
                <w:lang w:val="hy-AM"/>
              </w:rPr>
              <w:t>հավելված</w:t>
            </w:r>
            <w:r w:rsidR="004D0B5E" w:rsidRPr="004D0B5E">
              <w:rPr>
                <w:rFonts w:ascii="GHEA Grapalat" w:eastAsia="GHEA Grapalat" w:hAnsi="GHEA Grapalat" w:cs="GHEA Grapalat"/>
                <w:b/>
                <w:iCs/>
                <w:sz w:val="20"/>
                <w:szCs w:val="20"/>
              </w:rPr>
              <w:t>)</w:t>
            </w:r>
            <w:r w:rsidR="004D0B5E" w:rsidRPr="00841F9D">
              <w:rPr>
                <w:rFonts w:ascii="GHEA Grapalat" w:eastAsia="GHEA Grapalat" w:hAnsi="GHEA Grapalat" w:cs="GHEA Grapalat"/>
                <w:b/>
                <w:iCs/>
                <w:sz w:val="20"/>
                <w:szCs w:val="20"/>
              </w:rPr>
              <w:t xml:space="preserve"> </w:t>
            </w:r>
            <w:r>
              <w:rPr>
                <w:rFonts w:ascii="GHEA Grapalat" w:eastAsia="GHEA Grapalat" w:hAnsi="GHEA Grapalat" w:cs="GHEA Grapalat"/>
                <w:b/>
                <w:iCs/>
                <w:sz w:val="20"/>
                <w:szCs w:val="20"/>
              </w:rPr>
              <w:t xml:space="preserve"> </w:t>
            </w:r>
            <w:proofErr w:type="spellStart"/>
            <w:r w:rsidR="00050441" w:rsidRPr="00841F9D">
              <w:rPr>
                <w:rFonts w:ascii="GHEA Grapalat" w:eastAsia="GHEA Grapalat" w:hAnsi="GHEA Grapalat" w:cs="GHEA Grapalat"/>
                <w:b/>
                <w:iCs/>
                <w:sz w:val="20"/>
                <w:szCs w:val="20"/>
              </w:rPr>
              <w:t>հաստատված</w:t>
            </w:r>
            <w:proofErr w:type="spellEnd"/>
            <w:proofErr w:type="gramEnd"/>
            <w:r w:rsidR="00050441" w:rsidRPr="00841F9D">
              <w:rPr>
                <w:rFonts w:ascii="GHEA Grapalat" w:eastAsia="GHEA Grapalat" w:hAnsi="GHEA Grapalat" w:cs="GHEA Grapalat"/>
                <w:b/>
                <w:iCs/>
                <w:sz w:val="20"/>
                <w:szCs w:val="20"/>
              </w:rPr>
              <w:t xml:space="preserve"> </w:t>
            </w:r>
            <w:proofErr w:type="spellStart"/>
            <w:proofErr w:type="gramStart"/>
            <w:r w:rsidRPr="00841F9D">
              <w:rPr>
                <w:rFonts w:ascii="GHEA Grapalat" w:eastAsia="GHEA Grapalat" w:hAnsi="GHEA Grapalat" w:cs="GHEA Grapalat"/>
                <w:b/>
                <w:iCs/>
                <w:sz w:val="20"/>
                <w:szCs w:val="20"/>
              </w:rPr>
              <w:lastRenderedPageBreak/>
              <w:t>հավելված</w:t>
            </w:r>
            <w:r>
              <w:rPr>
                <w:rFonts w:ascii="GHEA Grapalat" w:eastAsia="GHEA Grapalat" w:hAnsi="GHEA Grapalat" w:cs="GHEA Grapalat"/>
                <w:b/>
                <w:iCs/>
                <w:sz w:val="20"/>
                <w:szCs w:val="20"/>
              </w:rPr>
              <w:t>ներ</w:t>
            </w:r>
            <w:r w:rsidRPr="00841F9D">
              <w:rPr>
                <w:rFonts w:ascii="GHEA Grapalat" w:eastAsia="GHEA Grapalat" w:hAnsi="GHEA Grapalat" w:cs="GHEA Grapalat"/>
                <w:b/>
                <w:iCs/>
                <w:sz w:val="20"/>
                <w:szCs w:val="20"/>
              </w:rPr>
              <w:t>ով</w:t>
            </w:r>
            <w:proofErr w:type="spellEnd"/>
            <w:r w:rsidR="00050441" w:rsidRPr="00050441">
              <w:rPr>
                <w:rFonts w:ascii="GHEA Grapalat" w:eastAsia="GHEA Grapalat" w:hAnsi="GHEA Grapalat" w:cs="GHEA Grapalat"/>
                <w:b/>
                <w:iCs/>
                <w:sz w:val="20"/>
                <w:szCs w:val="20"/>
              </w:rPr>
              <w:t>:</w:t>
            </w:r>
            <w:r w:rsidR="00050441">
              <w:rPr>
                <w:rFonts w:ascii="GHEA Grapalat" w:eastAsia="GHEA Grapalat" w:hAnsi="GHEA Grapalat" w:cs="GHEA Grapalat"/>
                <w:b/>
                <w:iCs/>
                <w:sz w:val="20"/>
                <w:szCs w:val="20"/>
                <w:lang w:val="hy-AM"/>
              </w:rPr>
              <w:t>Յ</w:t>
            </w:r>
            <w:proofErr w:type="spellStart"/>
            <w:r>
              <w:rPr>
                <w:rFonts w:ascii="GHEA Grapalat" w:eastAsia="GHEA Grapalat" w:hAnsi="GHEA Grapalat" w:cs="GHEA Grapalat"/>
                <w:b/>
                <w:iCs/>
                <w:sz w:val="20"/>
                <w:szCs w:val="20"/>
              </w:rPr>
              <w:t>ուրաքանչյուր</w:t>
            </w:r>
            <w:proofErr w:type="spellEnd"/>
            <w:proofErr w:type="gramEnd"/>
            <w:r>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ծրագրի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տևողությունը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պետք</w:t>
            </w:r>
            <w:proofErr w:type="spellEnd"/>
            <w:r w:rsidRPr="00841F9D">
              <w:rPr>
                <w:rFonts w:ascii="GHEA Grapalat" w:eastAsia="GHEA Grapalat" w:hAnsi="GHEA Grapalat" w:cs="GHEA Grapalat"/>
                <w:b/>
                <w:iCs/>
                <w:sz w:val="20"/>
                <w:szCs w:val="20"/>
              </w:rPr>
              <w:t xml:space="preserve"> է </w:t>
            </w:r>
            <w:proofErr w:type="spellStart"/>
            <w:r w:rsidRPr="00841F9D">
              <w:rPr>
                <w:rFonts w:ascii="GHEA Grapalat" w:eastAsia="GHEA Grapalat" w:hAnsi="GHEA Grapalat" w:cs="GHEA Grapalat"/>
                <w:b/>
                <w:iCs/>
                <w:sz w:val="20"/>
                <w:szCs w:val="20"/>
              </w:rPr>
              <w:t>կազմի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առնվազն</w:t>
            </w:r>
            <w:proofErr w:type="spellEnd"/>
            <w:r w:rsidRPr="00841F9D">
              <w:rPr>
                <w:rFonts w:ascii="GHEA Grapalat" w:eastAsia="GHEA Grapalat" w:hAnsi="GHEA Grapalat" w:cs="GHEA Grapalat"/>
                <w:b/>
                <w:iCs/>
                <w:sz w:val="20"/>
                <w:szCs w:val="20"/>
              </w:rPr>
              <w:t xml:space="preserve"> 40 </w:t>
            </w:r>
            <w:proofErr w:type="spellStart"/>
            <w:r w:rsidRPr="00841F9D">
              <w:rPr>
                <w:rFonts w:ascii="GHEA Grapalat" w:eastAsia="GHEA Grapalat" w:hAnsi="GHEA Grapalat" w:cs="GHEA Grapalat"/>
                <w:b/>
                <w:iCs/>
                <w:sz w:val="20"/>
                <w:szCs w:val="20"/>
              </w:rPr>
              <w:t>ժամ</w:t>
            </w:r>
            <w:proofErr w:type="spellEnd"/>
            <w:r w:rsidRPr="00841F9D">
              <w:rPr>
                <w:rFonts w:ascii="GHEA Grapalat" w:eastAsia="GHEA Grapalat" w:hAnsi="GHEA Grapalat" w:cs="GHEA Grapalat"/>
                <w:b/>
                <w:iCs/>
                <w:sz w:val="20"/>
                <w:szCs w:val="20"/>
              </w:rPr>
              <w:t>։</w:t>
            </w:r>
          </w:p>
          <w:p w14:paraId="7326FCE5" w14:textId="6577D34E" w:rsidR="005873A7" w:rsidRPr="00841F9D" w:rsidRDefault="005873A7" w:rsidP="005873A7">
            <w:pPr>
              <w:widowControl w:val="0"/>
              <w:spacing w:line="276" w:lineRule="auto"/>
              <w:ind w:hanging="2"/>
              <w:rPr>
                <w:rFonts w:ascii="GHEA Grapalat" w:eastAsia="GHEA Grapalat" w:hAnsi="GHEA Grapalat" w:cs="GHEA Grapalat"/>
                <w:b/>
                <w:iCs/>
                <w:sz w:val="20"/>
                <w:szCs w:val="20"/>
              </w:rPr>
            </w:pPr>
            <w:r w:rsidRPr="00841F9D">
              <w:rPr>
                <w:rFonts w:ascii="GHEA Grapalat" w:eastAsia="GHEA Grapalat" w:hAnsi="GHEA Grapalat" w:cs="GHEA Grapalat"/>
                <w:b/>
                <w:iCs/>
                <w:sz w:val="20"/>
                <w:szCs w:val="20"/>
              </w:rPr>
              <w:t xml:space="preserve">3. </w:t>
            </w:r>
            <w:r w:rsidR="004D0B5E">
              <w:rPr>
                <w:rFonts w:ascii="GHEA Grapalat" w:eastAsia="GHEA Grapalat" w:hAnsi="GHEA Grapalat" w:cs="GHEA Grapalat"/>
                <w:b/>
                <w:iCs/>
                <w:sz w:val="20"/>
                <w:szCs w:val="20"/>
              </w:rPr>
              <w:t xml:space="preserve"> </w:t>
            </w:r>
            <w:proofErr w:type="spellStart"/>
            <w:r w:rsidR="00AE7497">
              <w:rPr>
                <w:rFonts w:ascii="GHEA Grapalat" w:eastAsia="GHEA Grapalat" w:hAnsi="GHEA Grapalat" w:cs="GHEA Grapalat"/>
                <w:b/>
                <w:iCs/>
                <w:sz w:val="20"/>
                <w:szCs w:val="20"/>
              </w:rPr>
              <w:t>Պայմանագրի</w:t>
            </w:r>
            <w:proofErr w:type="spellEnd"/>
            <w:r w:rsidR="004D0B5E">
              <w:rPr>
                <w:rFonts w:ascii="GHEA Grapalat" w:eastAsia="GHEA Grapalat" w:hAnsi="GHEA Grapalat" w:cs="GHEA Grapalat"/>
                <w:b/>
                <w:iCs/>
                <w:sz w:val="20"/>
                <w:szCs w:val="20"/>
              </w:rPr>
              <w:t xml:space="preserve"> </w:t>
            </w:r>
            <w:r w:rsidRPr="00841F9D">
              <w:rPr>
                <w:rFonts w:ascii="GHEA Grapalat" w:eastAsia="GHEA Grapalat" w:hAnsi="GHEA Grapalat" w:cs="GHEA Grapalat"/>
                <w:b/>
                <w:iCs/>
                <w:sz w:val="20"/>
                <w:szCs w:val="20"/>
              </w:rPr>
              <w:t>N1</w:t>
            </w:r>
            <w:r w:rsidR="004D0B5E">
              <w:rPr>
                <w:rFonts w:ascii="GHEA Grapalat" w:eastAsia="GHEA Grapalat" w:hAnsi="GHEA Grapalat" w:cs="GHEA Grapalat"/>
                <w:b/>
                <w:iCs/>
                <w:sz w:val="20"/>
                <w:szCs w:val="20"/>
              </w:rPr>
              <w:t>.1</w:t>
            </w:r>
            <w:r w:rsidRPr="00841F9D">
              <w:rPr>
                <w:rFonts w:ascii="GHEA Grapalat" w:eastAsia="GHEA Grapalat" w:hAnsi="GHEA Grapalat" w:cs="GHEA Grapalat"/>
                <w:b/>
                <w:iCs/>
                <w:sz w:val="20"/>
                <w:szCs w:val="20"/>
              </w:rPr>
              <w:t xml:space="preserve"> և N </w:t>
            </w:r>
            <w:r w:rsidR="004D0B5E">
              <w:rPr>
                <w:rFonts w:ascii="GHEA Grapalat" w:eastAsia="GHEA Grapalat" w:hAnsi="GHEA Grapalat" w:cs="GHEA Grapalat"/>
                <w:b/>
                <w:iCs/>
                <w:sz w:val="20"/>
                <w:szCs w:val="20"/>
              </w:rPr>
              <w:t>1.</w:t>
            </w:r>
            <w:r w:rsidRPr="00841F9D">
              <w:rPr>
                <w:rFonts w:ascii="GHEA Grapalat" w:eastAsia="GHEA Grapalat" w:hAnsi="GHEA Grapalat" w:cs="GHEA Grapalat"/>
                <w:b/>
                <w:iCs/>
                <w:sz w:val="20"/>
                <w:szCs w:val="20"/>
              </w:rPr>
              <w:t xml:space="preserve">2 </w:t>
            </w:r>
            <w:proofErr w:type="spellStart"/>
            <w:r w:rsidRPr="00841F9D">
              <w:rPr>
                <w:rFonts w:ascii="GHEA Grapalat" w:eastAsia="GHEA Grapalat" w:hAnsi="GHEA Grapalat" w:cs="GHEA Grapalat"/>
                <w:b/>
                <w:iCs/>
                <w:sz w:val="20"/>
                <w:szCs w:val="20"/>
              </w:rPr>
              <w:t>հավելվածներում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ներկայացված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ծրագրով</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պետք</w:t>
            </w:r>
            <w:proofErr w:type="spellEnd"/>
            <w:r w:rsidRPr="00841F9D">
              <w:rPr>
                <w:rFonts w:ascii="GHEA Grapalat" w:eastAsia="GHEA Grapalat" w:hAnsi="GHEA Grapalat" w:cs="GHEA Grapalat"/>
                <w:b/>
                <w:iCs/>
                <w:sz w:val="20"/>
                <w:szCs w:val="20"/>
              </w:rPr>
              <w:t xml:space="preserve"> է </w:t>
            </w:r>
            <w:proofErr w:type="spellStart"/>
            <w:r w:rsidRPr="00841F9D">
              <w:rPr>
                <w:rFonts w:ascii="GHEA Grapalat" w:eastAsia="GHEA Grapalat" w:hAnsi="GHEA Grapalat" w:cs="GHEA Grapalat"/>
                <w:b/>
                <w:iCs/>
                <w:sz w:val="20"/>
                <w:szCs w:val="20"/>
              </w:rPr>
              <w:t>վերապատրաստվի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մինչև</w:t>
            </w:r>
            <w:proofErr w:type="spellEnd"/>
            <w:r w:rsidRPr="00841F9D">
              <w:rPr>
                <w:rFonts w:ascii="GHEA Grapalat" w:eastAsia="GHEA Grapalat" w:hAnsi="GHEA Grapalat" w:cs="GHEA Grapalat"/>
                <w:b/>
                <w:iCs/>
                <w:sz w:val="20"/>
                <w:szCs w:val="20"/>
              </w:rPr>
              <w:t xml:space="preserve"> 100 </w:t>
            </w:r>
            <w:proofErr w:type="spellStart"/>
            <w:r w:rsidRPr="00841F9D">
              <w:rPr>
                <w:rFonts w:ascii="GHEA Grapalat" w:eastAsia="GHEA Grapalat" w:hAnsi="GHEA Grapalat" w:cs="GHEA Grapalat"/>
                <w:b/>
                <w:iCs/>
                <w:sz w:val="20"/>
                <w:szCs w:val="20"/>
              </w:rPr>
              <w:t>համայնքային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ծառայող</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Ծառայության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դիմաց</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վճարումը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կատարվելու</w:t>
            </w:r>
            <w:proofErr w:type="spellEnd"/>
            <w:r w:rsidRPr="00841F9D">
              <w:rPr>
                <w:rFonts w:ascii="GHEA Grapalat" w:eastAsia="GHEA Grapalat" w:hAnsi="GHEA Grapalat" w:cs="GHEA Grapalat"/>
                <w:b/>
                <w:iCs/>
                <w:sz w:val="20"/>
                <w:szCs w:val="20"/>
              </w:rPr>
              <w:t xml:space="preserve"> է </w:t>
            </w:r>
            <w:proofErr w:type="spellStart"/>
            <w:r w:rsidRPr="00841F9D">
              <w:rPr>
                <w:rFonts w:ascii="GHEA Grapalat" w:eastAsia="GHEA Grapalat" w:hAnsi="GHEA Grapalat" w:cs="GHEA Grapalat"/>
                <w:b/>
                <w:iCs/>
                <w:sz w:val="20"/>
                <w:szCs w:val="20"/>
              </w:rPr>
              <w:t>դասընթացներին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փաստացի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մասնակցած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համայնքային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ծառայողների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հաշվարկով</w:t>
            </w:r>
            <w:proofErr w:type="spellEnd"/>
            <w:r w:rsidRPr="00841F9D">
              <w:rPr>
                <w:rFonts w:ascii="GHEA Grapalat" w:eastAsia="GHEA Grapalat" w:hAnsi="GHEA Grapalat" w:cs="GHEA Grapalat"/>
                <w:b/>
                <w:iCs/>
                <w:sz w:val="20"/>
                <w:szCs w:val="20"/>
              </w:rPr>
              <w:t xml:space="preserve">։ </w:t>
            </w:r>
          </w:p>
          <w:p w14:paraId="39C0DD52" w14:textId="77777777" w:rsidR="005873A7" w:rsidRPr="00841F9D" w:rsidRDefault="005873A7" w:rsidP="005873A7">
            <w:pPr>
              <w:widowControl w:val="0"/>
              <w:spacing w:line="276" w:lineRule="auto"/>
              <w:ind w:hanging="2"/>
              <w:rPr>
                <w:rFonts w:ascii="GHEA Grapalat" w:eastAsia="GHEA Grapalat" w:hAnsi="GHEA Grapalat" w:cs="GHEA Grapalat"/>
                <w:b/>
                <w:iCs/>
                <w:color w:val="FF0000"/>
                <w:sz w:val="20"/>
                <w:szCs w:val="20"/>
              </w:rPr>
            </w:pPr>
            <w:r w:rsidRPr="00841F9D">
              <w:rPr>
                <w:rFonts w:ascii="GHEA Grapalat" w:eastAsia="GHEA Grapalat" w:hAnsi="GHEA Grapalat" w:cs="GHEA Grapalat"/>
                <w:b/>
                <w:iCs/>
                <w:sz w:val="20"/>
                <w:szCs w:val="20"/>
              </w:rPr>
              <w:t xml:space="preserve">4. </w:t>
            </w:r>
            <w:proofErr w:type="spellStart"/>
            <w:r w:rsidRPr="00841F9D">
              <w:rPr>
                <w:rFonts w:ascii="GHEA Grapalat" w:eastAsia="GHEA Grapalat" w:hAnsi="GHEA Grapalat" w:cs="GHEA Grapalat"/>
                <w:b/>
                <w:iCs/>
                <w:sz w:val="20"/>
                <w:szCs w:val="20"/>
              </w:rPr>
              <w:t>Վերապատրաստումը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պետք</w:t>
            </w:r>
            <w:proofErr w:type="spellEnd"/>
            <w:r w:rsidRPr="00841F9D">
              <w:rPr>
                <w:rFonts w:ascii="GHEA Grapalat" w:eastAsia="GHEA Grapalat" w:hAnsi="GHEA Grapalat" w:cs="GHEA Grapalat"/>
                <w:b/>
                <w:iCs/>
                <w:sz w:val="20"/>
                <w:szCs w:val="20"/>
              </w:rPr>
              <w:t xml:space="preserve"> է </w:t>
            </w:r>
            <w:proofErr w:type="spellStart"/>
            <w:r w:rsidRPr="00841F9D">
              <w:rPr>
                <w:rFonts w:ascii="GHEA Grapalat" w:eastAsia="GHEA Grapalat" w:hAnsi="GHEA Grapalat" w:cs="GHEA Grapalat"/>
                <w:b/>
                <w:iCs/>
                <w:sz w:val="20"/>
                <w:szCs w:val="20"/>
              </w:rPr>
              <w:t>իրականացվի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նվազագույնը</w:t>
            </w:r>
            <w:proofErr w:type="spellEnd"/>
            <w:r w:rsidRPr="00841F9D">
              <w:rPr>
                <w:rFonts w:ascii="GHEA Grapalat" w:eastAsia="GHEA Grapalat" w:hAnsi="GHEA Grapalat" w:cs="GHEA Grapalat"/>
                <w:b/>
                <w:iCs/>
                <w:sz w:val="20"/>
                <w:szCs w:val="20"/>
              </w:rPr>
              <w:t xml:space="preserve">  15 </w:t>
            </w:r>
            <w:proofErr w:type="spellStart"/>
            <w:r w:rsidRPr="00841F9D">
              <w:rPr>
                <w:rFonts w:ascii="GHEA Grapalat" w:eastAsia="GHEA Grapalat" w:hAnsi="GHEA Grapalat" w:cs="GHEA Grapalat"/>
                <w:b/>
                <w:iCs/>
                <w:sz w:val="20"/>
                <w:szCs w:val="20"/>
              </w:rPr>
              <w:t>հոգու</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համար</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նախատեսված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ընդարձակ</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լուսավոր</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կահավորված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լսարանում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որը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պետք</w:t>
            </w:r>
            <w:proofErr w:type="spellEnd"/>
            <w:r w:rsidRPr="00841F9D">
              <w:rPr>
                <w:rFonts w:ascii="GHEA Grapalat" w:eastAsia="GHEA Grapalat" w:hAnsi="GHEA Grapalat" w:cs="GHEA Grapalat"/>
                <w:b/>
                <w:iCs/>
                <w:sz w:val="20"/>
                <w:szCs w:val="20"/>
              </w:rPr>
              <w:t xml:space="preserve"> է </w:t>
            </w:r>
            <w:proofErr w:type="spellStart"/>
            <w:r w:rsidRPr="00841F9D">
              <w:rPr>
                <w:rFonts w:ascii="GHEA Grapalat" w:eastAsia="GHEA Grapalat" w:hAnsi="GHEA Grapalat" w:cs="GHEA Grapalat"/>
                <w:b/>
                <w:iCs/>
                <w:sz w:val="20"/>
                <w:szCs w:val="20"/>
              </w:rPr>
              <w:t>հագեցված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լինի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դասընթացի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համար</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պահանջվող</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տեխնիկական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միջոցներով</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նոութբուք</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համակարգիչ</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պրոյեկտոր</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ձայնագրիչ</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սարք</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բարձրախոս</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ֆլիպչարտ</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գրատախտակ</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նշումների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թուղթ</w:t>
            </w:r>
            <w:proofErr w:type="spellEnd"/>
            <w:r w:rsidRPr="00841F9D">
              <w:rPr>
                <w:rFonts w:ascii="GHEA Grapalat" w:eastAsia="GHEA Grapalat" w:hAnsi="GHEA Grapalat" w:cs="GHEA Grapalat"/>
                <w:b/>
                <w:iCs/>
                <w:sz w:val="20"/>
                <w:szCs w:val="20"/>
              </w:rPr>
              <w:t xml:space="preserve"> և </w:t>
            </w:r>
            <w:proofErr w:type="spellStart"/>
            <w:r w:rsidRPr="00841F9D">
              <w:rPr>
                <w:rFonts w:ascii="GHEA Grapalat" w:eastAsia="GHEA Grapalat" w:hAnsi="GHEA Grapalat" w:cs="GHEA Grapalat"/>
                <w:b/>
                <w:iCs/>
                <w:sz w:val="20"/>
                <w:szCs w:val="20"/>
              </w:rPr>
              <w:t>գրիչ</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ինչպես</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նաև</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անհրաժեշտության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դեպքում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ապահովվի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հաշմանդամություն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ունեցող</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անձանց</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տեղաշարժման</w:t>
            </w:r>
            <w:proofErr w:type="spellEnd"/>
            <w:r w:rsidRPr="00841F9D">
              <w:rPr>
                <w:rFonts w:ascii="GHEA Grapalat" w:eastAsia="GHEA Grapalat" w:hAnsi="GHEA Grapalat" w:cs="GHEA Grapalat"/>
                <w:b/>
                <w:iCs/>
                <w:sz w:val="20"/>
                <w:szCs w:val="20"/>
              </w:rPr>
              <w:t xml:space="preserve"> և </w:t>
            </w:r>
            <w:proofErr w:type="spellStart"/>
            <w:r w:rsidRPr="00841F9D">
              <w:rPr>
                <w:rFonts w:ascii="GHEA Grapalat" w:eastAsia="GHEA Grapalat" w:hAnsi="GHEA Grapalat" w:cs="GHEA Grapalat"/>
                <w:b/>
                <w:iCs/>
                <w:sz w:val="20"/>
                <w:szCs w:val="20"/>
              </w:rPr>
              <w:t>դասընթացի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մասնակցության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պայմաններով</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թեքահարթակ</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հատուկ</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կահավորված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լսարան</w:t>
            </w:r>
            <w:proofErr w:type="spellEnd"/>
            <w:r w:rsidRPr="00841F9D">
              <w:rPr>
                <w:rFonts w:ascii="GHEA Grapalat" w:eastAsia="GHEA Grapalat" w:hAnsi="GHEA Grapalat" w:cs="GHEA Grapalat"/>
                <w:b/>
                <w:iCs/>
                <w:sz w:val="20"/>
                <w:szCs w:val="20"/>
              </w:rPr>
              <w:t>,):</w:t>
            </w:r>
            <w:r w:rsidRPr="00841F9D">
              <w:rPr>
                <w:rFonts w:ascii="GHEA Grapalat" w:eastAsia="GHEA Grapalat" w:hAnsi="GHEA Grapalat" w:cs="GHEA Grapalat"/>
                <w:b/>
                <w:iCs/>
                <w:color w:val="FF0000"/>
                <w:sz w:val="20"/>
                <w:szCs w:val="20"/>
              </w:rPr>
              <w:t xml:space="preserve"> </w:t>
            </w:r>
            <w:proofErr w:type="spellStart"/>
            <w:r w:rsidRPr="00841F9D">
              <w:rPr>
                <w:rFonts w:ascii="GHEA Grapalat" w:eastAsia="GHEA Grapalat" w:hAnsi="GHEA Grapalat" w:cs="GHEA Grapalat"/>
                <w:b/>
                <w:iCs/>
                <w:sz w:val="20"/>
                <w:szCs w:val="20"/>
              </w:rPr>
              <w:t>Ուսուցումը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կարող</w:t>
            </w:r>
            <w:proofErr w:type="spellEnd"/>
            <w:r w:rsidRPr="00841F9D">
              <w:rPr>
                <w:rFonts w:ascii="GHEA Grapalat" w:eastAsia="GHEA Grapalat" w:hAnsi="GHEA Grapalat" w:cs="GHEA Grapalat"/>
                <w:b/>
                <w:iCs/>
                <w:sz w:val="20"/>
                <w:szCs w:val="20"/>
              </w:rPr>
              <w:t xml:space="preserve"> է </w:t>
            </w:r>
            <w:proofErr w:type="spellStart"/>
            <w:r w:rsidRPr="00841F9D">
              <w:rPr>
                <w:rFonts w:ascii="GHEA Grapalat" w:eastAsia="GHEA Grapalat" w:hAnsi="GHEA Grapalat" w:cs="GHEA Grapalat"/>
                <w:b/>
                <w:iCs/>
                <w:sz w:val="20"/>
                <w:szCs w:val="20"/>
              </w:rPr>
              <w:t>իրականացվել</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միաժամանակ</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քանի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խմբերում</w:t>
            </w:r>
            <w:proofErr w:type="spellEnd"/>
            <w:r w:rsidRPr="00841F9D">
              <w:rPr>
                <w:rFonts w:ascii="GHEA Grapalat" w:eastAsia="GHEA Grapalat" w:hAnsi="GHEA Grapalat" w:cs="GHEA Grapalat"/>
                <w:b/>
                <w:iCs/>
                <w:sz w:val="20"/>
                <w:szCs w:val="20"/>
              </w:rPr>
              <w:t>:</w:t>
            </w:r>
          </w:p>
          <w:p w14:paraId="36F75DA5" w14:textId="77777777" w:rsidR="005873A7" w:rsidRPr="00841F9D" w:rsidRDefault="005873A7" w:rsidP="005873A7">
            <w:pPr>
              <w:widowControl w:val="0"/>
              <w:spacing w:line="276" w:lineRule="auto"/>
              <w:ind w:hanging="2"/>
              <w:rPr>
                <w:rFonts w:ascii="GHEA Grapalat" w:eastAsia="GHEA Grapalat" w:hAnsi="GHEA Grapalat" w:cs="GHEA Grapalat"/>
                <w:b/>
                <w:iCs/>
                <w:sz w:val="20"/>
                <w:szCs w:val="20"/>
              </w:rPr>
            </w:pPr>
            <w:r w:rsidRPr="00841F9D">
              <w:rPr>
                <w:rFonts w:ascii="GHEA Grapalat" w:eastAsia="GHEA Grapalat" w:hAnsi="GHEA Grapalat" w:cs="GHEA Grapalat"/>
                <w:b/>
                <w:iCs/>
                <w:sz w:val="20"/>
                <w:szCs w:val="20"/>
              </w:rPr>
              <w:t xml:space="preserve">5. </w:t>
            </w:r>
            <w:proofErr w:type="spellStart"/>
            <w:r w:rsidRPr="00841F9D">
              <w:rPr>
                <w:rFonts w:ascii="GHEA Grapalat" w:eastAsia="GHEA Grapalat" w:hAnsi="GHEA Grapalat" w:cs="GHEA Grapalat"/>
                <w:b/>
                <w:iCs/>
                <w:sz w:val="20"/>
                <w:szCs w:val="20"/>
              </w:rPr>
              <w:t>Վերապատրաստումը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պետք</w:t>
            </w:r>
            <w:proofErr w:type="spellEnd"/>
            <w:r w:rsidRPr="00841F9D">
              <w:rPr>
                <w:rFonts w:ascii="GHEA Grapalat" w:eastAsia="GHEA Grapalat" w:hAnsi="GHEA Grapalat" w:cs="GHEA Grapalat"/>
                <w:b/>
                <w:iCs/>
                <w:sz w:val="20"/>
                <w:szCs w:val="20"/>
              </w:rPr>
              <w:t xml:space="preserve"> է </w:t>
            </w:r>
            <w:proofErr w:type="spellStart"/>
            <w:r w:rsidRPr="00841F9D">
              <w:rPr>
                <w:rFonts w:ascii="GHEA Grapalat" w:eastAsia="GHEA Grapalat" w:hAnsi="GHEA Grapalat" w:cs="GHEA Grapalat"/>
                <w:b/>
                <w:iCs/>
                <w:sz w:val="20"/>
                <w:szCs w:val="20"/>
              </w:rPr>
              <w:t>իրականացվի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խմբային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ուսուցման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ձևով</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խումբը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պետք</w:t>
            </w:r>
            <w:proofErr w:type="spellEnd"/>
            <w:r w:rsidRPr="00841F9D">
              <w:rPr>
                <w:rFonts w:ascii="GHEA Grapalat" w:eastAsia="GHEA Grapalat" w:hAnsi="GHEA Grapalat" w:cs="GHEA Grapalat"/>
                <w:b/>
                <w:iCs/>
                <w:sz w:val="20"/>
                <w:szCs w:val="20"/>
              </w:rPr>
              <w:t xml:space="preserve"> է </w:t>
            </w:r>
            <w:proofErr w:type="spellStart"/>
            <w:r w:rsidRPr="00841F9D">
              <w:rPr>
                <w:rFonts w:ascii="GHEA Grapalat" w:eastAsia="GHEA Grapalat" w:hAnsi="GHEA Grapalat" w:cs="GHEA Grapalat"/>
                <w:b/>
                <w:iCs/>
                <w:sz w:val="20"/>
                <w:szCs w:val="20"/>
              </w:rPr>
              <w:t>բաղկացած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լինի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առավելագույնը</w:t>
            </w:r>
            <w:proofErr w:type="spellEnd"/>
            <w:r w:rsidRPr="00841F9D">
              <w:rPr>
                <w:rFonts w:ascii="GHEA Grapalat" w:eastAsia="GHEA Grapalat" w:hAnsi="GHEA Grapalat" w:cs="GHEA Grapalat"/>
                <w:b/>
                <w:iCs/>
                <w:sz w:val="20"/>
                <w:szCs w:val="20"/>
              </w:rPr>
              <w:t xml:space="preserve"> 15 </w:t>
            </w:r>
            <w:proofErr w:type="spellStart"/>
            <w:r w:rsidRPr="00841F9D">
              <w:rPr>
                <w:rFonts w:ascii="GHEA Grapalat" w:eastAsia="GHEA Grapalat" w:hAnsi="GHEA Grapalat" w:cs="GHEA Grapalat"/>
                <w:b/>
                <w:iCs/>
                <w:sz w:val="20"/>
                <w:szCs w:val="20"/>
              </w:rPr>
              <w:t>անձից</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ժամը</w:t>
            </w:r>
            <w:proofErr w:type="spellEnd"/>
            <w:r w:rsidRPr="00841F9D">
              <w:rPr>
                <w:rFonts w:ascii="GHEA Grapalat" w:eastAsia="GHEA Grapalat" w:hAnsi="GHEA Grapalat" w:cs="GHEA Grapalat"/>
                <w:b/>
                <w:iCs/>
                <w:sz w:val="20"/>
                <w:szCs w:val="20"/>
              </w:rPr>
              <w:t xml:space="preserve"> 9:00-ից </w:t>
            </w:r>
            <w:proofErr w:type="spellStart"/>
            <w:r w:rsidRPr="00841F9D">
              <w:rPr>
                <w:rFonts w:ascii="GHEA Grapalat" w:eastAsia="GHEA Grapalat" w:hAnsi="GHEA Grapalat" w:cs="GHEA Grapalat"/>
                <w:b/>
                <w:iCs/>
                <w:sz w:val="20"/>
                <w:szCs w:val="20"/>
              </w:rPr>
              <w:t>մինչև</w:t>
            </w:r>
            <w:proofErr w:type="spellEnd"/>
            <w:r w:rsidRPr="00841F9D">
              <w:rPr>
                <w:rFonts w:ascii="GHEA Grapalat" w:eastAsia="GHEA Grapalat" w:hAnsi="GHEA Grapalat" w:cs="GHEA Grapalat"/>
                <w:b/>
                <w:iCs/>
                <w:sz w:val="20"/>
                <w:szCs w:val="20"/>
              </w:rPr>
              <w:t xml:space="preserve"> 15:20-ն </w:t>
            </w:r>
            <w:proofErr w:type="spellStart"/>
            <w:r w:rsidRPr="00841F9D">
              <w:rPr>
                <w:rFonts w:ascii="GHEA Grapalat" w:eastAsia="GHEA Grapalat" w:hAnsi="GHEA Grapalat" w:cs="GHEA Grapalat"/>
                <w:b/>
                <w:iCs/>
                <w:sz w:val="20"/>
                <w:szCs w:val="20"/>
              </w:rPr>
              <w:t>ընկած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ժամանակահատվածում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ընդմիջումներ</w:t>
            </w:r>
            <w:proofErr w:type="spellEnd"/>
            <w:r w:rsidRPr="00841F9D">
              <w:rPr>
                <w:rFonts w:ascii="GHEA Grapalat" w:eastAsia="GHEA Grapalat" w:hAnsi="GHEA Grapalat" w:cs="GHEA Grapalat"/>
                <w:b/>
                <w:iCs/>
                <w:sz w:val="20"/>
                <w:szCs w:val="20"/>
              </w:rPr>
              <w:t xml:space="preserve">՝ 10 </w:t>
            </w:r>
            <w:proofErr w:type="spellStart"/>
            <w:r w:rsidRPr="00841F9D">
              <w:rPr>
                <w:rFonts w:ascii="GHEA Grapalat" w:eastAsia="GHEA Grapalat" w:hAnsi="GHEA Grapalat" w:cs="GHEA Grapalat"/>
                <w:b/>
                <w:iCs/>
                <w:sz w:val="20"/>
                <w:szCs w:val="20"/>
              </w:rPr>
              <w:t>րոպե</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ժամը</w:t>
            </w:r>
            <w:proofErr w:type="spellEnd"/>
            <w:r w:rsidRPr="00841F9D">
              <w:rPr>
                <w:rFonts w:ascii="GHEA Grapalat" w:eastAsia="GHEA Grapalat" w:hAnsi="GHEA Grapalat" w:cs="GHEA Grapalat"/>
                <w:b/>
                <w:iCs/>
                <w:sz w:val="20"/>
                <w:szCs w:val="20"/>
              </w:rPr>
              <w:t xml:space="preserve"> 11:50-ից 1 </w:t>
            </w:r>
            <w:proofErr w:type="spellStart"/>
            <w:r w:rsidRPr="00841F9D">
              <w:rPr>
                <w:rFonts w:ascii="GHEA Grapalat" w:eastAsia="GHEA Grapalat" w:hAnsi="GHEA Grapalat" w:cs="GHEA Grapalat"/>
                <w:b/>
                <w:iCs/>
                <w:sz w:val="20"/>
                <w:szCs w:val="20"/>
              </w:rPr>
              <w:t>անգամ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ընդմիջում</w:t>
            </w:r>
            <w:proofErr w:type="spellEnd"/>
            <w:r w:rsidRPr="00841F9D">
              <w:rPr>
                <w:rFonts w:ascii="GHEA Grapalat" w:eastAsia="GHEA Grapalat" w:hAnsi="GHEA Grapalat" w:cs="GHEA Grapalat"/>
                <w:b/>
                <w:iCs/>
                <w:sz w:val="20"/>
                <w:szCs w:val="20"/>
              </w:rPr>
              <w:t xml:space="preserve"> 30 </w:t>
            </w:r>
            <w:proofErr w:type="spellStart"/>
            <w:proofErr w:type="gramStart"/>
            <w:r w:rsidRPr="00841F9D">
              <w:rPr>
                <w:rFonts w:ascii="GHEA Grapalat" w:eastAsia="GHEA Grapalat" w:hAnsi="GHEA Grapalat" w:cs="GHEA Grapalat"/>
                <w:b/>
                <w:iCs/>
                <w:sz w:val="20"/>
                <w:szCs w:val="20"/>
              </w:rPr>
              <w:t>րոպե</w:t>
            </w:r>
            <w:proofErr w:type="spellEnd"/>
            <w:r w:rsidRPr="00841F9D">
              <w:rPr>
                <w:rFonts w:ascii="GHEA Grapalat" w:eastAsia="GHEA Grapalat" w:hAnsi="GHEA Grapalat" w:cs="GHEA Grapalat"/>
                <w:b/>
                <w:iCs/>
                <w:sz w:val="20"/>
                <w:szCs w:val="20"/>
              </w:rPr>
              <w:t>)։</w:t>
            </w:r>
            <w:proofErr w:type="gram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Մեկ</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դասաժամի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տևողությունը</w:t>
            </w:r>
            <w:proofErr w:type="spellEnd"/>
            <w:r w:rsidRPr="00841F9D">
              <w:rPr>
                <w:rFonts w:ascii="GHEA Grapalat" w:eastAsia="GHEA Grapalat" w:hAnsi="GHEA Grapalat" w:cs="GHEA Grapalat"/>
                <w:b/>
                <w:iCs/>
                <w:sz w:val="20"/>
                <w:szCs w:val="20"/>
              </w:rPr>
              <w:t xml:space="preserve">՝ 40 </w:t>
            </w:r>
            <w:proofErr w:type="spellStart"/>
            <w:r w:rsidRPr="00841F9D">
              <w:rPr>
                <w:rFonts w:ascii="GHEA Grapalat" w:eastAsia="GHEA Grapalat" w:hAnsi="GHEA Grapalat" w:cs="GHEA Grapalat"/>
                <w:b/>
                <w:iCs/>
                <w:sz w:val="20"/>
                <w:szCs w:val="20"/>
              </w:rPr>
              <w:t>րոպե</w:t>
            </w:r>
            <w:proofErr w:type="spellEnd"/>
            <w:r w:rsidRPr="00841F9D">
              <w:rPr>
                <w:rFonts w:ascii="GHEA Grapalat" w:eastAsia="GHEA Grapalat" w:hAnsi="GHEA Grapalat" w:cs="GHEA Grapalat"/>
                <w:b/>
                <w:iCs/>
                <w:sz w:val="20"/>
                <w:szCs w:val="20"/>
              </w:rPr>
              <w:t>:</w:t>
            </w:r>
          </w:p>
          <w:p w14:paraId="4AD04806" w14:textId="77777777" w:rsidR="005873A7" w:rsidRPr="00841F9D" w:rsidRDefault="005873A7" w:rsidP="005873A7">
            <w:pPr>
              <w:widowControl w:val="0"/>
              <w:spacing w:line="276" w:lineRule="auto"/>
              <w:ind w:hanging="2"/>
              <w:rPr>
                <w:rFonts w:ascii="GHEA Grapalat" w:eastAsia="GHEA Grapalat" w:hAnsi="GHEA Grapalat" w:cs="GHEA Grapalat"/>
                <w:b/>
                <w:iCs/>
                <w:color w:val="FF0000"/>
                <w:sz w:val="20"/>
                <w:szCs w:val="20"/>
              </w:rPr>
            </w:pPr>
            <w:r w:rsidRPr="00841F9D">
              <w:rPr>
                <w:rFonts w:ascii="GHEA Grapalat" w:eastAsia="GHEA Grapalat" w:hAnsi="GHEA Grapalat" w:cs="GHEA Grapalat"/>
                <w:b/>
                <w:iCs/>
                <w:sz w:val="20"/>
                <w:szCs w:val="20"/>
              </w:rPr>
              <w:t xml:space="preserve">6.  </w:t>
            </w:r>
            <w:proofErr w:type="spellStart"/>
            <w:r w:rsidRPr="00841F9D">
              <w:rPr>
                <w:rFonts w:ascii="GHEA Grapalat" w:eastAsia="GHEA Grapalat" w:hAnsi="GHEA Grapalat" w:cs="GHEA Grapalat"/>
                <w:b/>
                <w:iCs/>
                <w:sz w:val="20"/>
                <w:szCs w:val="20"/>
              </w:rPr>
              <w:t>Ընդմիջման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ժամանակ</w:t>
            </w:r>
            <w:proofErr w:type="spellEnd"/>
            <w:r w:rsidRPr="00841F9D">
              <w:rPr>
                <w:rFonts w:ascii="GHEA Grapalat" w:eastAsia="GHEA Grapalat" w:hAnsi="GHEA Grapalat" w:cs="GHEA Grapalat"/>
                <w:b/>
                <w:iCs/>
                <w:sz w:val="20"/>
                <w:szCs w:val="20"/>
              </w:rPr>
              <w:t xml:space="preserve"> </w:t>
            </w:r>
            <w:proofErr w:type="spellStart"/>
            <w:proofErr w:type="gramStart"/>
            <w:r w:rsidRPr="00841F9D">
              <w:rPr>
                <w:rFonts w:ascii="GHEA Grapalat" w:eastAsia="GHEA Grapalat" w:hAnsi="GHEA Grapalat" w:cs="GHEA Grapalat"/>
                <w:b/>
                <w:iCs/>
                <w:sz w:val="20"/>
                <w:szCs w:val="20"/>
              </w:rPr>
              <w:t>սուրճի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ընդմիջում</w:t>
            </w:r>
            <w:proofErr w:type="spellEnd"/>
            <w:proofErr w:type="gramEnd"/>
            <w:r w:rsidRPr="00841F9D">
              <w:rPr>
                <w:rFonts w:ascii="GHEA Grapalat" w:eastAsia="GHEA Grapalat" w:hAnsi="GHEA Grapalat" w:cs="GHEA Grapalat"/>
                <w:b/>
                <w:iCs/>
                <w:sz w:val="20"/>
                <w:szCs w:val="20"/>
              </w:rPr>
              <w:t>՝</w:t>
            </w:r>
            <w:r w:rsidRPr="00841F9D">
              <w:rPr>
                <w:rFonts w:ascii="GHEA Grapalat" w:eastAsia="GHEA Grapalat" w:hAnsi="GHEA Grapalat" w:cs="GHEA Grapalat"/>
                <w:b/>
                <w:iCs/>
                <w:sz w:val="20"/>
                <w:szCs w:val="20"/>
                <w:lang w:val="hy-AM"/>
              </w:rPr>
              <w:t xml:space="preserve"> </w:t>
            </w:r>
            <w:proofErr w:type="spellStart"/>
            <w:r w:rsidRPr="00841F9D">
              <w:rPr>
                <w:rFonts w:ascii="GHEA Grapalat" w:eastAsia="GHEA Grapalat" w:hAnsi="GHEA Grapalat" w:cs="GHEA Grapalat"/>
                <w:b/>
                <w:iCs/>
                <w:sz w:val="20"/>
                <w:szCs w:val="20"/>
              </w:rPr>
              <w:t>սուրճ</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լուծվող</w:t>
            </w:r>
            <w:proofErr w:type="spellEnd"/>
            <w:r w:rsidRPr="00841F9D">
              <w:rPr>
                <w:rFonts w:ascii="GHEA Grapalat" w:eastAsia="GHEA Grapalat" w:hAnsi="GHEA Grapalat" w:cs="GHEA Grapalat"/>
                <w:b/>
                <w:iCs/>
                <w:sz w:val="20"/>
                <w:szCs w:val="20"/>
              </w:rPr>
              <w:t xml:space="preserve"> և </w:t>
            </w:r>
            <w:proofErr w:type="spellStart"/>
            <w:r w:rsidRPr="00841F9D">
              <w:rPr>
                <w:rFonts w:ascii="GHEA Grapalat" w:eastAsia="GHEA Grapalat" w:hAnsi="GHEA Grapalat" w:cs="GHEA Grapalat"/>
                <w:b/>
                <w:iCs/>
                <w:sz w:val="20"/>
                <w:szCs w:val="20"/>
              </w:rPr>
              <w:t>սև</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թեյերի</w:t>
            </w:r>
            <w:proofErr w:type="spellEnd"/>
            <w:r w:rsidRPr="00841F9D">
              <w:rPr>
                <w:rFonts w:ascii="GHEA Grapalat" w:eastAsia="GHEA Grapalat" w:hAnsi="GHEA Grapalat" w:cs="GHEA Grapalat"/>
                <w:b/>
                <w:iCs/>
                <w:sz w:val="20"/>
                <w:szCs w:val="20"/>
              </w:rPr>
              <w:t xml:space="preserve"> </w:t>
            </w:r>
            <w:proofErr w:type="spellStart"/>
            <w:proofErr w:type="gramStart"/>
            <w:r w:rsidRPr="00841F9D">
              <w:rPr>
                <w:rFonts w:ascii="GHEA Grapalat" w:eastAsia="GHEA Grapalat" w:hAnsi="GHEA Grapalat" w:cs="GHEA Grapalat"/>
                <w:b/>
                <w:iCs/>
                <w:sz w:val="20"/>
                <w:szCs w:val="20"/>
              </w:rPr>
              <w:t>տեսականի</w:t>
            </w:r>
            <w:proofErr w:type="spellEnd"/>
            <w:r w:rsidRPr="00841F9D">
              <w:rPr>
                <w:rFonts w:ascii="GHEA Grapalat" w:eastAsia="GHEA Grapalat" w:hAnsi="GHEA Grapalat" w:cs="GHEA Grapalat"/>
                <w:b/>
                <w:iCs/>
                <w:sz w:val="20"/>
                <w:szCs w:val="20"/>
              </w:rPr>
              <w:t xml:space="preserve"> ,</w:t>
            </w:r>
            <w:proofErr w:type="gram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շաքարավազ</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կաթ</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քաղցրավենիք</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մինի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կարկանդակներ</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մինի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խաչապուրիներ</w:t>
            </w:r>
            <w:proofErr w:type="spellEnd"/>
          </w:p>
          <w:p w14:paraId="3367FA27" w14:textId="77777777" w:rsidR="005873A7" w:rsidRPr="00841F9D" w:rsidRDefault="005873A7" w:rsidP="005873A7">
            <w:pPr>
              <w:widowControl w:val="0"/>
              <w:spacing w:line="276" w:lineRule="auto"/>
              <w:ind w:left="-2"/>
              <w:rPr>
                <w:rFonts w:ascii="GHEA Grapalat" w:eastAsia="GHEA Grapalat" w:hAnsi="GHEA Grapalat" w:cs="GHEA Grapalat"/>
                <w:b/>
                <w:iCs/>
                <w:color w:val="FF0000"/>
                <w:sz w:val="20"/>
                <w:szCs w:val="20"/>
              </w:rPr>
            </w:pPr>
            <w:r w:rsidRPr="00841F9D">
              <w:rPr>
                <w:rFonts w:ascii="GHEA Grapalat" w:eastAsia="GHEA Grapalat" w:hAnsi="GHEA Grapalat" w:cs="GHEA Grapalat"/>
                <w:b/>
                <w:iCs/>
                <w:sz w:val="20"/>
                <w:szCs w:val="20"/>
              </w:rPr>
              <w:t xml:space="preserve">7. </w:t>
            </w:r>
            <w:proofErr w:type="spellStart"/>
            <w:r w:rsidRPr="00841F9D">
              <w:rPr>
                <w:rFonts w:ascii="GHEA Grapalat" w:eastAsia="GHEA Grapalat" w:hAnsi="GHEA Grapalat" w:cs="GHEA Grapalat"/>
                <w:b/>
                <w:iCs/>
                <w:sz w:val="20"/>
                <w:szCs w:val="20"/>
              </w:rPr>
              <w:t>Վերապատրաստման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դասընթացում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ընդգրկվում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lastRenderedPageBreak/>
              <w:t>են</w:t>
            </w:r>
            <w:proofErr w:type="spellEnd"/>
            <w:r w:rsidRPr="00841F9D">
              <w:rPr>
                <w:rFonts w:ascii="GHEA Grapalat" w:eastAsia="GHEA Grapalat" w:hAnsi="GHEA Grapalat" w:cs="GHEA Grapalat"/>
                <w:b/>
                <w:iCs/>
                <w:sz w:val="20"/>
                <w:szCs w:val="20"/>
              </w:rPr>
              <w:t xml:space="preserve"> ՀՀ </w:t>
            </w:r>
            <w:proofErr w:type="spellStart"/>
            <w:r w:rsidRPr="00841F9D">
              <w:rPr>
                <w:rFonts w:ascii="GHEA Grapalat" w:eastAsia="GHEA Grapalat" w:hAnsi="GHEA Grapalat" w:cs="GHEA Grapalat"/>
                <w:b/>
                <w:iCs/>
                <w:sz w:val="20"/>
                <w:szCs w:val="20"/>
              </w:rPr>
              <w:t>Երևանի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քաղաքապետի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քաղաքապետարանի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աշխատակազմի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քարտուղարի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Երևան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քաղաքի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վարչական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շրջանների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ղեկավարների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կողմից</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գործուղված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կառուցվածքային</w:t>
            </w:r>
            <w:proofErr w:type="spellEnd"/>
            <w:r w:rsidRPr="00841F9D">
              <w:rPr>
                <w:rFonts w:ascii="GHEA Grapalat" w:eastAsia="GHEA Grapalat" w:hAnsi="GHEA Grapalat" w:cs="GHEA Grapalat"/>
                <w:b/>
                <w:iCs/>
                <w:sz w:val="20"/>
                <w:szCs w:val="20"/>
              </w:rPr>
              <w:t xml:space="preserve"> և </w:t>
            </w:r>
            <w:proofErr w:type="spellStart"/>
            <w:r w:rsidRPr="00841F9D">
              <w:rPr>
                <w:rFonts w:ascii="GHEA Grapalat" w:eastAsia="GHEA Grapalat" w:hAnsi="GHEA Grapalat" w:cs="GHEA Grapalat"/>
                <w:b/>
                <w:iCs/>
                <w:sz w:val="20"/>
                <w:szCs w:val="20"/>
              </w:rPr>
              <w:t>առանձնացված</w:t>
            </w:r>
            <w:proofErr w:type="spellEnd"/>
            <w:r w:rsidRPr="00841F9D">
              <w:rPr>
                <w:rFonts w:ascii="GHEA Grapalat" w:eastAsia="GHEA Grapalat" w:hAnsi="GHEA Grapalat" w:cs="GHEA Grapalat"/>
                <w:b/>
                <w:iCs/>
                <w:sz w:val="20"/>
                <w:szCs w:val="20"/>
              </w:rPr>
              <w:t xml:space="preserve"> </w:t>
            </w:r>
            <w:proofErr w:type="spellStart"/>
            <w:proofErr w:type="gramStart"/>
            <w:r w:rsidRPr="00841F9D">
              <w:rPr>
                <w:rFonts w:ascii="GHEA Grapalat" w:eastAsia="GHEA Grapalat" w:hAnsi="GHEA Grapalat" w:cs="GHEA Grapalat"/>
                <w:b/>
                <w:iCs/>
                <w:sz w:val="20"/>
                <w:szCs w:val="20"/>
              </w:rPr>
              <w:t>ստորաբաժանումների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համայնքային</w:t>
            </w:r>
            <w:proofErr w:type="spellEnd"/>
            <w:proofErr w:type="gram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ծառայողները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համաձայն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կատարողին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ներկայացված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ցուցակի</w:t>
            </w:r>
            <w:proofErr w:type="spellEnd"/>
            <w:r w:rsidRPr="00841F9D">
              <w:rPr>
                <w:rFonts w:ascii="GHEA Grapalat" w:eastAsia="GHEA Grapalat" w:hAnsi="GHEA Grapalat" w:cs="GHEA Grapalat"/>
                <w:b/>
                <w:iCs/>
                <w:sz w:val="20"/>
                <w:szCs w:val="20"/>
              </w:rPr>
              <w:t>:</w:t>
            </w:r>
          </w:p>
          <w:p w14:paraId="36F47A31" w14:textId="77777777" w:rsidR="005873A7" w:rsidRPr="00841F9D" w:rsidRDefault="005873A7" w:rsidP="005873A7">
            <w:pPr>
              <w:widowControl w:val="0"/>
              <w:spacing w:line="276" w:lineRule="auto"/>
              <w:ind w:hanging="2"/>
              <w:rPr>
                <w:rFonts w:ascii="GHEA Grapalat" w:eastAsia="GHEA Grapalat" w:hAnsi="GHEA Grapalat" w:cs="GHEA Grapalat"/>
                <w:b/>
                <w:iCs/>
                <w:sz w:val="20"/>
                <w:szCs w:val="20"/>
              </w:rPr>
            </w:pPr>
            <w:r w:rsidRPr="00841F9D">
              <w:rPr>
                <w:rFonts w:ascii="GHEA Grapalat" w:eastAsia="GHEA Grapalat" w:hAnsi="GHEA Grapalat" w:cs="GHEA Grapalat"/>
                <w:b/>
                <w:iCs/>
                <w:sz w:val="20"/>
                <w:szCs w:val="20"/>
              </w:rPr>
              <w:t xml:space="preserve">8. </w:t>
            </w:r>
            <w:proofErr w:type="spellStart"/>
            <w:r w:rsidRPr="00841F9D">
              <w:rPr>
                <w:rFonts w:ascii="GHEA Grapalat" w:eastAsia="GHEA Grapalat" w:hAnsi="GHEA Grapalat" w:cs="GHEA Grapalat"/>
                <w:b/>
                <w:iCs/>
                <w:sz w:val="20"/>
                <w:szCs w:val="20"/>
              </w:rPr>
              <w:t>Վերապատրաստման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ծրագրում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ընդգրկված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թեմաները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պետք</w:t>
            </w:r>
            <w:proofErr w:type="spellEnd"/>
            <w:r w:rsidRPr="00841F9D">
              <w:rPr>
                <w:rFonts w:ascii="GHEA Grapalat" w:eastAsia="GHEA Grapalat" w:hAnsi="GHEA Grapalat" w:cs="GHEA Grapalat"/>
                <w:b/>
                <w:iCs/>
                <w:sz w:val="20"/>
                <w:szCs w:val="20"/>
              </w:rPr>
              <w:t xml:space="preserve"> է </w:t>
            </w:r>
            <w:proofErr w:type="spellStart"/>
            <w:r w:rsidRPr="00841F9D">
              <w:rPr>
                <w:rFonts w:ascii="GHEA Grapalat" w:eastAsia="GHEA Grapalat" w:hAnsi="GHEA Grapalat" w:cs="GHEA Grapalat"/>
                <w:b/>
                <w:iCs/>
                <w:sz w:val="20"/>
                <w:szCs w:val="20"/>
              </w:rPr>
              <w:t>մատուցվեն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ըստ</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տվյալ</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հավելվածով</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ամրագրված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ժամաքանակների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բաշխվածության</w:t>
            </w:r>
            <w:proofErr w:type="spellEnd"/>
            <w:r w:rsidRPr="00841F9D">
              <w:rPr>
                <w:rFonts w:ascii="GHEA Grapalat" w:eastAsia="GHEA Grapalat" w:hAnsi="GHEA Grapalat" w:cs="GHEA Grapalat"/>
                <w:b/>
                <w:iCs/>
                <w:sz w:val="20"/>
                <w:szCs w:val="20"/>
              </w:rPr>
              <w:t>:</w:t>
            </w:r>
          </w:p>
          <w:p w14:paraId="5C008357" w14:textId="77777777" w:rsidR="005873A7" w:rsidRPr="00841F9D" w:rsidRDefault="005873A7" w:rsidP="005873A7">
            <w:pPr>
              <w:widowControl w:val="0"/>
              <w:spacing w:line="276" w:lineRule="auto"/>
              <w:ind w:hanging="2"/>
              <w:rPr>
                <w:rFonts w:ascii="GHEA Grapalat" w:eastAsia="GHEA Grapalat" w:hAnsi="GHEA Grapalat" w:cs="GHEA Grapalat"/>
                <w:b/>
                <w:iCs/>
                <w:sz w:val="20"/>
                <w:szCs w:val="20"/>
              </w:rPr>
            </w:pPr>
            <w:r w:rsidRPr="00841F9D">
              <w:rPr>
                <w:rFonts w:ascii="GHEA Grapalat" w:eastAsia="GHEA Grapalat" w:hAnsi="GHEA Grapalat" w:cs="GHEA Grapalat"/>
                <w:b/>
                <w:iCs/>
                <w:sz w:val="20"/>
                <w:szCs w:val="20"/>
              </w:rPr>
              <w:t xml:space="preserve">9. </w:t>
            </w:r>
            <w:proofErr w:type="spellStart"/>
            <w:r w:rsidRPr="00841F9D">
              <w:rPr>
                <w:rFonts w:ascii="GHEA Grapalat" w:eastAsia="GHEA Grapalat" w:hAnsi="GHEA Grapalat" w:cs="GHEA Grapalat"/>
                <w:b/>
                <w:iCs/>
                <w:sz w:val="20"/>
                <w:szCs w:val="20"/>
              </w:rPr>
              <w:t>Վերապատրաստումը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պետք</w:t>
            </w:r>
            <w:proofErr w:type="spellEnd"/>
            <w:r w:rsidRPr="00841F9D">
              <w:rPr>
                <w:rFonts w:ascii="GHEA Grapalat" w:eastAsia="GHEA Grapalat" w:hAnsi="GHEA Grapalat" w:cs="GHEA Grapalat"/>
                <w:b/>
                <w:iCs/>
                <w:sz w:val="20"/>
                <w:szCs w:val="20"/>
              </w:rPr>
              <w:t xml:space="preserve"> է </w:t>
            </w:r>
            <w:proofErr w:type="spellStart"/>
            <w:r w:rsidRPr="00841F9D">
              <w:rPr>
                <w:rFonts w:ascii="GHEA Grapalat" w:eastAsia="GHEA Grapalat" w:hAnsi="GHEA Grapalat" w:cs="GHEA Grapalat"/>
                <w:b/>
                <w:iCs/>
                <w:sz w:val="20"/>
                <w:szCs w:val="20"/>
              </w:rPr>
              <w:t>անցկացվի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Երևան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քաղաքի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տարածքում</w:t>
            </w:r>
            <w:proofErr w:type="spellEnd"/>
            <w:r w:rsidRPr="00841F9D">
              <w:rPr>
                <w:rFonts w:ascii="GHEA Grapalat" w:eastAsia="GHEA Grapalat" w:hAnsi="GHEA Grapalat" w:cs="GHEA Grapalat"/>
                <w:b/>
                <w:iCs/>
                <w:sz w:val="20"/>
                <w:szCs w:val="20"/>
              </w:rPr>
              <w:t xml:space="preserve">` </w:t>
            </w:r>
            <w:proofErr w:type="spellStart"/>
            <w:proofErr w:type="gramStart"/>
            <w:r w:rsidRPr="00841F9D">
              <w:rPr>
                <w:rFonts w:ascii="GHEA Grapalat" w:eastAsia="GHEA Grapalat" w:hAnsi="GHEA Grapalat" w:cs="GHEA Grapalat"/>
                <w:b/>
                <w:iCs/>
                <w:sz w:val="20"/>
                <w:szCs w:val="20"/>
              </w:rPr>
              <w:t>չորրորդ</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եռամսյակում</w:t>
            </w:r>
            <w:proofErr w:type="spellEnd"/>
            <w:proofErr w:type="gram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օրենսդրությամբ</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սահմանված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կարգով</w:t>
            </w:r>
            <w:proofErr w:type="spellEnd"/>
            <w:r w:rsidRPr="00841F9D">
              <w:rPr>
                <w:rFonts w:ascii="GHEA Grapalat" w:eastAsia="GHEA Grapalat" w:hAnsi="GHEA Grapalat" w:cs="GHEA Grapalat"/>
                <w:b/>
                <w:iCs/>
                <w:sz w:val="20"/>
                <w:szCs w:val="20"/>
              </w:rPr>
              <w:t xml:space="preserve"> </w:t>
            </w:r>
            <w:proofErr w:type="gramStart"/>
            <w:r w:rsidRPr="00841F9D">
              <w:rPr>
                <w:rFonts w:ascii="GHEA Grapalat" w:eastAsia="GHEA Grapalat" w:hAnsi="GHEA Grapalat" w:cs="GHEA Grapalat"/>
                <w:b/>
                <w:iCs/>
                <w:sz w:val="20"/>
                <w:szCs w:val="20"/>
              </w:rPr>
              <w:t>պ</w:t>
            </w:r>
            <w:r w:rsidRPr="00841F9D">
              <w:rPr>
                <w:rFonts w:ascii="GHEA Grapalat" w:eastAsia="GHEA Grapalat" w:hAnsi="GHEA Grapalat" w:cs="GHEA Grapalat"/>
                <w:b/>
                <w:iCs/>
                <w:sz w:val="20"/>
                <w:szCs w:val="20"/>
                <w:lang w:val="hy-AM"/>
              </w:rPr>
              <w:t>այմանագիրը  ուժի</w:t>
            </w:r>
            <w:proofErr w:type="gramEnd"/>
            <w:r w:rsidRPr="00841F9D">
              <w:rPr>
                <w:rFonts w:ascii="GHEA Grapalat" w:eastAsia="GHEA Grapalat" w:hAnsi="GHEA Grapalat" w:cs="GHEA Grapalat"/>
                <w:b/>
                <w:iCs/>
                <w:sz w:val="20"/>
                <w:szCs w:val="20"/>
                <w:lang w:val="hy-AM"/>
              </w:rPr>
              <w:t xml:space="preserve"> մեջ մտնելու </w:t>
            </w:r>
            <w:proofErr w:type="gramStart"/>
            <w:r w:rsidRPr="00841F9D">
              <w:rPr>
                <w:rFonts w:ascii="GHEA Grapalat" w:eastAsia="GHEA Grapalat" w:hAnsi="GHEA Grapalat" w:cs="GHEA Grapalat"/>
                <w:b/>
                <w:iCs/>
                <w:sz w:val="20"/>
                <w:szCs w:val="20"/>
                <w:lang w:val="hy-AM"/>
              </w:rPr>
              <w:t xml:space="preserve">օրվանից  </w:t>
            </w:r>
            <w:proofErr w:type="spellStart"/>
            <w:r w:rsidRPr="00841F9D">
              <w:rPr>
                <w:rFonts w:ascii="GHEA Grapalat" w:eastAsia="GHEA Grapalat" w:hAnsi="GHEA Grapalat" w:cs="GHEA Grapalat"/>
                <w:b/>
                <w:iCs/>
                <w:sz w:val="20"/>
                <w:szCs w:val="20"/>
              </w:rPr>
              <w:t>մինչև</w:t>
            </w:r>
            <w:proofErr w:type="spellEnd"/>
            <w:proofErr w:type="gramEnd"/>
            <w:r w:rsidRPr="00841F9D">
              <w:rPr>
                <w:rFonts w:ascii="GHEA Grapalat" w:eastAsia="GHEA Grapalat" w:hAnsi="GHEA Grapalat" w:cs="GHEA Grapalat"/>
                <w:b/>
                <w:iCs/>
                <w:sz w:val="20"/>
                <w:szCs w:val="20"/>
              </w:rPr>
              <w:t xml:space="preserve">   20.12.2025թ.</w:t>
            </w:r>
          </w:p>
          <w:p w14:paraId="1ABB7CC5" w14:textId="77777777" w:rsidR="005873A7" w:rsidRPr="00841F9D" w:rsidRDefault="005873A7" w:rsidP="005873A7">
            <w:pPr>
              <w:widowControl w:val="0"/>
              <w:spacing w:line="276" w:lineRule="auto"/>
              <w:ind w:hanging="2"/>
              <w:rPr>
                <w:rFonts w:ascii="GHEA Grapalat" w:eastAsia="GHEA Grapalat" w:hAnsi="GHEA Grapalat" w:cs="GHEA Grapalat"/>
                <w:b/>
                <w:iCs/>
                <w:sz w:val="20"/>
                <w:szCs w:val="20"/>
              </w:rPr>
            </w:pPr>
            <w:r w:rsidRPr="00841F9D">
              <w:rPr>
                <w:rFonts w:ascii="GHEA Grapalat" w:eastAsia="GHEA Grapalat" w:hAnsi="GHEA Grapalat" w:cs="GHEA Grapalat"/>
                <w:b/>
                <w:iCs/>
                <w:sz w:val="20"/>
                <w:szCs w:val="20"/>
              </w:rPr>
              <w:t xml:space="preserve">10. </w:t>
            </w:r>
            <w:proofErr w:type="spellStart"/>
            <w:r w:rsidRPr="00841F9D">
              <w:rPr>
                <w:rFonts w:ascii="GHEA Grapalat" w:eastAsia="GHEA Grapalat" w:hAnsi="GHEA Grapalat" w:cs="GHEA Grapalat"/>
                <w:b/>
                <w:iCs/>
                <w:sz w:val="20"/>
                <w:szCs w:val="20"/>
              </w:rPr>
              <w:t>Կատարողը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պետք</w:t>
            </w:r>
            <w:proofErr w:type="spellEnd"/>
            <w:r w:rsidRPr="00841F9D">
              <w:rPr>
                <w:rFonts w:ascii="GHEA Grapalat" w:eastAsia="GHEA Grapalat" w:hAnsi="GHEA Grapalat" w:cs="GHEA Grapalat"/>
                <w:b/>
                <w:iCs/>
                <w:sz w:val="20"/>
                <w:szCs w:val="20"/>
              </w:rPr>
              <w:t xml:space="preserve"> է.</w:t>
            </w:r>
          </w:p>
          <w:p w14:paraId="25AE5514" w14:textId="77777777" w:rsidR="005873A7" w:rsidRPr="00841F9D" w:rsidRDefault="005873A7" w:rsidP="005873A7">
            <w:pPr>
              <w:widowControl w:val="0"/>
              <w:spacing w:line="276" w:lineRule="auto"/>
              <w:ind w:hanging="2"/>
              <w:rPr>
                <w:rFonts w:ascii="GHEA Grapalat" w:eastAsia="GHEA Grapalat" w:hAnsi="GHEA Grapalat" w:cs="GHEA Grapalat"/>
                <w:b/>
                <w:iCs/>
                <w:sz w:val="20"/>
                <w:szCs w:val="20"/>
              </w:rPr>
            </w:pPr>
            <w:r w:rsidRPr="00841F9D">
              <w:rPr>
                <w:rFonts w:ascii="GHEA Grapalat" w:eastAsia="GHEA Grapalat" w:hAnsi="GHEA Grapalat" w:cs="GHEA Grapalat"/>
                <w:b/>
                <w:iCs/>
                <w:sz w:val="20"/>
                <w:szCs w:val="20"/>
              </w:rPr>
              <w:t xml:space="preserve">10.1. </w:t>
            </w:r>
            <w:proofErr w:type="spellStart"/>
            <w:r w:rsidRPr="00841F9D">
              <w:rPr>
                <w:rFonts w:ascii="GHEA Grapalat" w:eastAsia="GHEA Grapalat" w:hAnsi="GHEA Grapalat" w:cs="GHEA Grapalat"/>
                <w:b/>
                <w:iCs/>
                <w:sz w:val="20"/>
                <w:szCs w:val="20"/>
              </w:rPr>
              <w:t>Պայմանագիրը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կնքելուց</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հետո</w:t>
            </w:r>
            <w:proofErr w:type="spellEnd"/>
            <w:r w:rsidRPr="00841F9D">
              <w:rPr>
                <w:rFonts w:ascii="GHEA Grapalat" w:eastAsia="GHEA Grapalat" w:hAnsi="GHEA Grapalat" w:cs="GHEA Grapalat"/>
                <w:b/>
                <w:iCs/>
                <w:sz w:val="20"/>
                <w:szCs w:val="20"/>
              </w:rPr>
              <w:t xml:space="preserve"> 5 </w:t>
            </w:r>
            <w:proofErr w:type="spellStart"/>
            <w:r w:rsidRPr="00841F9D">
              <w:rPr>
                <w:rFonts w:ascii="GHEA Grapalat" w:eastAsia="GHEA Grapalat" w:hAnsi="GHEA Grapalat" w:cs="GHEA Grapalat"/>
                <w:b/>
                <w:iCs/>
                <w:sz w:val="20"/>
                <w:szCs w:val="20"/>
              </w:rPr>
              <w:t>օրվա</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ընթացում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ներկայացնի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ծրագրով</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նախատեսված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թեմաների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դասացուցակները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ծրագրի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իրականացման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հասցեն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պատասխանատուների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տվյալները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դասընթացների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իրականացման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ժամանակացույցը</w:t>
            </w:r>
            <w:proofErr w:type="spellEnd"/>
            <w:r w:rsidRPr="00841F9D">
              <w:rPr>
                <w:rFonts w:ascii="GHEA Grapalat" w:eastAsia="GHEA Grapalat" w:hAnsi="GHEA Grapalat" w:cs="GHEA Grapalat"/>
                <w:b/>
                <w:iCs/>
                <w:sz w:val="20"/>
                <w:szCs w:val="20"/>
              </w:rPr>
              <w:t>.</w:t>
            </w:r>
          </w:p>
          <w:p w14:paraId="2C02ACFE" w14:textId="77777777" w:rsidR="005873A7" w:rsidRPr="00841F9D" w:rsidRDefault="005873A7" w:rsidP="005873A7">
            <w:pPr>
              <w:widowControl w:val="0"/>
              <w:spacing w:line="276" w:lineRule="auto"/>
              <w:ind w:hanging="2"/>
              <w:jc w:val="both"/>
              <w:rPr>
                <w:rFonts w:ascii="GHEA Grapalat" w:eastAsia="GHEA Grapalat" w:hAnsi="GHEA Grapalat" w:cs="GHEA Grapalat"/>
                <w:b/>
                <w:iCs/>
                <w:sz w:val="20"/>
                <w:szCs w:val="20"/>
              </w:rPr>
            </w:pPr>
            <w:r w:rsidRPr="00841F9D">
              <w:rPr>
                <w:rFonts w:ascii="GHEA Grapalat" w:eastAsia="GHEA Grapalat" w:hAnsi="GHEA Grapalat" w:cs="GHEA Grapalat"/>
                <w:b/>
                <w:iCs/>
                <w:sz w:val="20"/>
                <w:szCs w:val="20"/>
              </w:rPr>
              <w:t>10.</w:t>
            </w:r>
            <w:proofErr w:type="gramStart"/>
            <w:r w:rsidRPr="00841F9D">
              <w:rPr>
                <w:rFonts w:ascii="GHEA Grapalat" w:eastAsia="GHEA Grapalat" w:hAnsi="GHEA Grapalat" w:cs="GHEA Grapalat"/>
                <w:b/>
                <w:iCs/>
                <w:sz w:val="20"/>
                <w:szCs w:val="20"/>
              </w:rPr>
              <w:t>2.ապահովի</w:t>
            </w:r>
            <w:proofErr w:type="gramEnd"/>
            <w:r w:rsidRPr="00841F9D">
              <w:rPr>
                <w:rFonts w:ascii="GHEA Grapalat" w:eastAsia="GHEA Grapalat" w:hAnsi="GHEA Grapalat" w:cs="GHEA Grapalat"/>
                <w:b/>
                <w:iCs/>
                <w:sz w:val="20"/>
                <w:szCs w:val="20"/>
              </w:rPr>
              <w:t>՝</w:t>
            </w:r>
          </w:p>
          <w:p w14:paraId="7DB3661C" w14:textId="77777777" w:rsidR="005873A7" w:rsidRPr="00841F9D" w:rsidRDefault="005873A7" w:rsidP="005873A7">
            <w:pPr>
              <w:widowControl w:val="0"/>
              <w:numPr>
                <w:ilvl w:val="0"/>
                <w:numId w:val="33"/>
              </w:numPr>
              <w:tabs>
                <w:tab w:val="clear" w:pos="720"/>
                <w:tab w:val="left" w:pos="360"/>
              </w:tabs>
              <w:spacing w:line="276" w:lineRule="auto"/>
              <w:ind w:left="0" w:hanging="2"/>
              <w:jc w:val="both"/>
              <w:rPr>
                <w:rFonts w:ascii="GHEA Grapalat" w:eastAsia="GHEA Grapalat" w:hAnsi="GHEA Grapalat" w:cs="GHEA Grapalat"/>
                <w:b/>
                <w:iCs/>
                <w:sz w:val="20"/>
                <w:szCs w:val="20"/>
              </w:rPr>
            </w:pPr>
            <w:proofErr w:type="spellStart"/>
            <w:r w:rsidRPr="00841F9D">
              <w:rPr>
                <w:rFonts w:ascii="GHEA Grapalat" w:eastAsia="GHEA Grapalat" w:hAnsi="GHEA Grapalat" w:cs="GHEA Grapalat"/>
                <w:b/>
                <w:iCs/>
                <w:sz w:val="20"/>
                <w:szCs w:val="20"/>
              </w:rPr>
              <w:t>ուսումնամեթոդական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նյութերի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տրամադրում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թղթային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էլեկտրոնային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տեսքով</w:t>
            </w:r>
            <w:proofErr w:type="spellEnd"/>
            <w:r w:rsidRPr="00841F9D">
              <w:rPr>
                <w:rFonts w:ascii="GHEA Grapalat" w:eastAsia="GHEA Grapalat" w:hAnsi="GHEA Grapalat" w:cs="GHEA Grapalat"/>
                <w:b/>
                <w:iCs/>
                <w:sz w:val="20"/>
                <w:szCs w:val="20"/>
              </w:rPr>
              <w:t>) (</w:t>
            </w:r>
            <w:proofErr w:type="spellStart"/>
            <w:r w:rsidRPr="00841F9D">
              <w:rPr>
                <w:rFonts w:ascii="GHEA Grapalat" w:eastAsia="GHEA Grapalat" w:hAnsi="GHEA Grapalat" w:cs="GHEA Grapalat"/>
                <w:b/>
                <w:iCs/>
                <w:sz w:val="20"/>
                <w:szCs w:val="20"/>
              </w:rPr>
              <w:t>դասախոսության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տեքստերի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համառոտագրեր</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սլայդեր</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թեստեր</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խնդիրներ</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ուղեցույցներ</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գործարար</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խաղերի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սցենարներ</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իրավական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ակտեր</w:t>
            </w:r>
            <w:proofErr w:type="spellEnd"/>
            <w:r w:rsidRPr="00841F9D">
              <w:rPr>
                <w:rFonts w:ascii="GHEA Grapalat" w:eastAsia="GHEA Grapalat" w:hAnsi="GHEA Grapalat" w:cs="GHEA Grapalat"/>
                <w:b/>
                <w:iCs/>
                <w:sz w:val="20"/>
                <w:szCs w:val="20"/>
              </w:rPr>
              <w:t xml:space="preserve"> և </w:t>
            </w:r>
            <w:proofErr w:type="spellStart"/>
            <w:r w:rsidRPr="00841F9D">
              <w:rPr>
                <w:rFonts w:ascii="GHEA Grapalat" w:eastAsia="GHEA Grapalat" w:hAnsi="GHEA Grapalat" w:cs="GHEA Grapalat"/>
                <w:b/>
                <w:iCs/>
                <w:sz w:val="20"/>
                <w:szCs w:val="20"/>
              </w:rPr>
              <w:t>այլ</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փաստաթղթեր</w:t>
            </w:r>
            <w:proofErr w:type="spellEnd"/>
            <w:r w:rsidRPr="00841F9D">
              <w:rPr>
                <w:rFonts w:ascii="GHEA Grapalat" w:eastAsia="GHEA Grapalat" w:hAnsi="GHEA Grapalat" w:cs="GHEA Grapalat"/>
                <w:b/>
                <w:iCs/>
                <w:sz w:val="20"/>
                <w:szCs w:val="20"/>
              </w:rPr>
              <w:t>).</w:t>
            </w:r>
          </w:p>
          <w:p w14:paraId="66613834" w14:textId="77777777" w:rsidR="005873A7" w:rsidRPr="00841F9D" w:rsidRDefault="005873A7" w:rsidP="005873A7">
            <w:pPr>
              <w:widowControl w:val="0"/>
              <w:numPr>
                <w:ilvl w:val="0"/>
                <w:numId w:val="33"/>
              </w:numPr>
              <w:tabs>
                <w:tab w:val="clear" w:pos="720"/>
                <w:tab w:val="left" w:pos="360"/>
              </w:tabs>
              <w:spacing w:line="276" w:lineRule="auto"/>
              <w:ind w:left="0" w:hanging="2"/>
              <w:jc w:val="both"/>
              <w:rPr>
                <w:rFonts w:ascii="GHEA Grapalat" w:eastAsia="GHEA Grapalat" w:hAnsi="GHEA Grapalat" w:cs="GHEA Grapalat"/>
                <w:b/>
                <w:iCs/>
                <w:sz w:val="20"/>
                <w:szCs w:val="20"/>
              </w:rPr>
            </w:pPr>
            <w:proofErr w:type="spellStart"/>
            <w:r w:rsidRPr="00841F9D">
              <w:rPr>
                <w:rFonts w:ascii="GHEA Grapalat" w:eastAsia="GHEA Grapalat" w:hAnsi="GHEA Grapalat" w:cs="GHEA Grapalat"/>
                <w:b/>
                <w:iCs/>
                <w:sz w:val="20"/>
                <w:szCs w:val="20"/>
              </w:rPr>
              <w:t>անհրաժեշտ</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գիտատեխնիկական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միջոցներ</w:t>
            </w:r>
            <w:proofErr w:type="spellEnd"/>
            <w:r w:rsidRPr="00841F9D">
              <w:rPr>
                <w:rFonts w:ascii="GHEA Grapalat" w:eastAsia="GHEA Grapalat" w:hAnsi="GHEA Grapalat" w:cs="GHEA Grapalat"/>
                <w:b/>
                <w:iCs/>
                <w:sz w:val="20"/>
                <w:szCs w:val="20"/>
              </w:rPr>
              <w:t xml:space="preserve"> և </w:t>
            </w:r>
            <w:proofErr w:type="spellStart"/>
            <w:r w:rsidRPr="00841F9D">
              <w:rPr>
                <w:rFonts w:ascii="GHEA Grapalat" w:eastAsia="GHEA Grapalat" w:hAnsi="GHEA Grapalat" w:cs="GHEA Grapalat"/>
                <w:b/>
                <w:iCs/>
                <w:sz w:val="20"/>
                <w:szCs w:val="20"/>
              </w:rPr>
              <w:t>սոցիալական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բնույթի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պայմանների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ապահովում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ինտերնետ</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պատճենահանում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գրադարանային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lastRenderedPageBreak/>
              <w:t>սպասարկում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հանգստի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սենյակ</w:t>
            </w:r>
            <w:proofErr w:type="spellEnd"/>
            <w:r w:rsidRPr="00841F9D">
              <w:rPr>
                <w:rFonts w:ascii="GHEA Grapalat" w:eastAsia="GHEA Grapalat" w:hAnsi="GHEA Grapalat" w:cs="GHEA Grapalat"/>
                <w:b/>
                <w:iCs/>
                <w:sz w:val="20"/>
                <w:szCs w:val="20"/>
              </w:rPr>
              <w:t xml:space="preserve"> և </w:t>
            </w:r>
            <w:proofErr w:type="spellStart"/>
            <w:r w:rsidRPr="00841F9D">
              <w:rPr>
                <w:rFonts w:ascii="GHEA Grapalat" w:eastAsia="GHEA Grapalat" w:hAnsi="GHEA Grapalat" w:cs="GHEA Grapalat"/>
                <w:b/>
                <w:iCs/>
                <w:sz w:val="20"/>
                <w:szCs w:val="20"/>
              </w:rPr>
              <w:t>ընդմիջումների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կազմակերպման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պայմաններ</w:t>
            </w:r>
            <w:proofErr w:type="spellEnd"/>
            <w:r w:rsidRPr="00841F9D">
              <w:rPr>
                <w:rFonts w:ascii="GHEA Grapalat" w:eastAsia="GHEA Grapalat" w:hAnsi="GHEA Grapalat" w:cs="GHEA Grapalat"/>
                <w:b/>
                <w:iCs/>
                <w:sz w:val="20"/>
                <w:szCs w:val="20"/>
              </w:rPr>
              <w:t>):</w:t>
            </w:r>
          </w:p>
          <w:p w14:paraId="3AB622CB" w14:textId="77777777" w:rsidR="005873A7" w:rsidRPr="00841F9D" w:rsidRDefault="005873A7" w:rsidP="005873A7">
            <w:pPr>
              <w:widowControl w:val="0"/>
              <w:spacing w:line="276" w:lineRule="auto"/>
              <w:ind w:hanging="2"/>
              <w:jc w:val="both"/>
              <w:rPr>
                <w:rFonts w:ascii="GHEA Grapalat" w:eastAsia="GHEA Grapalat" w:hAnsi="GHEA Grapalat" w:cs="GHEA Grapalat"/>
                <w:b/>
                <w:iCs/>
                <w:sz w:val="20"/>
                <w:szCs w:val="20"/>
              </w:rPr>
            </w:pPr>
            <w:r w:rsidRPr="00841F9D">
              <w:rPr>
                <w:rFonts w:ascii="GHEA Grapalat" w:eastAsia="GHEA Grapalat" w:hAnsi="GHEA Grapalat" w:cs="GHEA Grapalat"/>
                <w:b/>
                <w:iCs/>
                <w:sz w:val="20"/>
                <w:szCs w:val="20"/>
              </w:rPr>
              <w:t xml:space="preserve">10.3 </w:t>
            </w:r>
            <w:proofErr w:type="spellStart"/>
            <w:r w:rsidRPr="00841F9D">
              <w:rPr>
                <w:rFonts w:ascii="GHEA Grapalat" w:eastAsia="GHEA Grapalat" w:hAnsi="GHEA Grapalat" w:cs="GHEA Grapalat"/>
                <w:b/>
                <w:iCs/>
                <w:sz w:val="20"/>
                <w:szCs w:val="20"/>
              </w:rPr>
              <w:t>դասընթացն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սկսվելուց</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հետո</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դասընթացի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յուրաքանչյուր</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օրվա</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ավարատից</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հետո</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էլեկտրոյանին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տարբերակով</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պատվիրատուին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ուղարկել</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օրվա</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ներկա-բացակաների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ցանկը</w:t>
            </w:r>
            <w:proofErr w:type="spellEnd"/>
            <w:r w:rsidRPr="00841F9D">
              <w:rPr>
                <w:rFonts w:ascii="GHEA Grapalat" w:eastAsia="GHEA Grapalat" w:hAnsi="GHEA Grapalat" w:cs="GHEA Grapalat"/>
                <w:b/>
                <w:iCs/>
                <w:sz w:val="20"/>
                <w:szCs w:val="20"/>
              </w:rPr>
              <w:t>:</w:t>
            </w:r>
          </w:p>
          <w:p w14:paraId="7861A1E8" w14:textId="77777777" w:rsidR="005873A7" w:rsidRPr="00841F9D" w:rsidRDefault="005873A7" w:rsidP="005873A7">
            <w:pPr>
              <w:widowControl w:val="0"/>
              <w:spacing w:line="276" w:lineRule="auto"/>
              <w:ind w:hanging="2"/>
              <w:jc w:val="both"/>
              <w:rPr>
                <w:rFonts w:ascii="GHEA Grapalat" w:eastAsia="GHEA Grapalat" w:hAnsi="GHEA Grapalat" w:cs="GHEA Grapalat"/>
                <w:b/>
                <w:iCs/>
                <w:sz w:val="20"/>
                <w:szCs w:val="20"/>
              </w:rPr>
            </w:pPr>
            <w:r w:rsidRPr="00841F9D">
              <w:rPr>
                <w:rFonts w:ascii="GHEA Grapalat" w:eastAsia="GHEA Grapalat" w:hAnsi="GHEA Grapalat" w:cs="GHEA Grapalat"/>
                <w:b/>
                <w:iCs/>
                <w:sz w:val="20"/>
                <w:szCs w:val="20"/>
              </w:rPr>
              <w:t xml:space="preserve">10.3.1 </w:t>
            </w:r>
            <w:proofErr w:type="spellStart"/>
            <w:r w:rsidRPr="00841F9D">
              <w:rPr>
                <w:rFonts w:ascii="GHEA Grapalat" w:eastAsia="GHEA Grapalat" w:hAnsi="GHEA Grapalat" w:cs="GHEA Grapalat"/>
                <w:b/>
                <w:iCs/>
                <w:sz w:val="20"/>
                <w:szCs w:val="20"/>
              </w:rPr>
              <w:t>դասընթացին</w:t>
            </w:r>
            <w:proofErr w:type="spellEnd"/>
            <w:r w:rsidRPr="00841F9D">
              <w:rPr>
                <w:rFonts w:ascii="GHEA Grapalat" w:eastAsia="GHEA Grapalat" w:hAnsi="GHEA Grapalat" w:cs="GHEA Grapalat"/>
                <w:b/>
                <w:iCs/>
                <w:sz w:val="20"/>
                <w:szCs w:val="20"/>
              </w:rPr>
              <w:t xml:space="preserve"> 2 /</w:t>
            </w:r>
            <w:proofErr w:type="spellStart"/>
            <w:r w:rsidRPr="00841F9D">
              <w:rPr>
                <w:rFonts w:ascii="GHEA Grapalat" w:eastAsia="GHEA Grapalat" w:hAnsi="GHEA Grapalat" w:cs="GHEA Grapalat"/>
                <w:b/>
                <w:iCs/>
                <w:sz w:val="20"/>
                <w:szCs w:val="20"/>
              </w:rPr>
              <w:t>երկու</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օր</w:t>
            </w:r>
            <w:proofErr w:type="spellEnd"/>
            <w:r w:rsidRPr="00841F9D">
              <w:rPr>
                <w:rFonts w:ascii="GHEA Grapalat" w:eastAsia="GHEA Grapalat" w:hAnsi="GHEA Grapalat" w:cs="GHEA Grapalat"/>
                <w:b/>
                <w:iCs/>
                <w:sz w:val="20"/>
                <w:szCs w:val="20"/>
              </w:rPr>
              <w:t xml:space="preserve"> </w:t>
            </w:r>
            <w:proofErr w:type="spellStart"/>
            <w:proofErr w:type="gramStart"/>
            <w:r w:rsidRPr="00841F9D">
              <w:rPr>
                <w:rFonts w:ascii="GHEA Grapalat" w:eastAsia="GHEA Grapalat" w:hAnsi="GHEA Grapalat" w:cs="GHEA Grapalat"/>
                <w:b/>
                <w:iCs/>
                <w:sz w:val="20"/>
                <w:szCs w:val="20"/>
              </w:rPr>
              <w:t>ան</w:t>
            </w:r>
            <w:r>
              <w:rPr>
                <w:rFonts w:ascii="GHEA Grapalat" w:eastAsia="GHEA Grapalat" w:hAnsi="GHEA Grapalat" w:cs="GHEA Grapalat"/>
                <w:b/>
                <w:iCs/>
                <w:sz w:val="20"/>
                <w:szCs w:val="20"/>
              </w:rPr>
              <w:t>հարգելի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բացակայող</w:t>
            </w:r>
            <w:proofErr w:type="spellEnd"/>
            <w:proofErr w:type="gram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մասնակիցը</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չի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կարող</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ստանալ</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վկայական</w:t>
            </w:r>
            <w:proofErr w:type="spellEnd"/>
            <w:r w:rsidRPr="00841F9D">
              <w:rPr>
                <w:rFonts w:ascii="GHEA Grapalat" w:eastAsia="GHEA Grapalat" w:hAnsi="GHEA Grapalat" w:cs="GHEA Grapalat"/>
                <w:b/>
                <w:iCs/>
                <w:sz w:val="20"/>
                <w:szCs w:val="20"/>
              </w:rPr>
              <w:t xml:space="preserve">: </w:t>
            </w:r>
          </w:p>
          <w:p w14:paraId="548D2B27" w14:textId="77777777" w:rsidR="005873A7" w:rsidRPr="00841F9D" w:rsidRDefault="005873A7" w:rsidP="005873A7">
            <w:pPr>
              <w:widowControl w:val="0"/>
              <w:spacing w:line="276" w:lineRule="auto"/>
              <w:ind w:hanging="2"/>
              <w:jc w:val="both"/>
              <w:rPr>
                <w:rFonts w:ascii="GHEA Grapalat" w:eastAsia="GHEA Grapalat" w:hAnsi="GHEA Grapalat" w:cs="GHEA Grapalat"/>
                <w:b/>
                <w:iCs/>
                <w:sz w:val="20"/>
                <w:szCs w:val="20"/>
              </w:rPr>
            </w:pPr>
            <w:r w:rsidRPr="00841F9D">
              <w:rPr>
                <w:rFonts w:ascii="GHEA Grapalat" w:eastAsia="GHEA Grapalat" w:hAnsi="GHEA Grapalat" w:cs="GHEA Grapalat"/>
                <w:b/>
                <w:iCs/>
                <w:sz w:val="20"/>
                <w:szCs w:val="20"/>
              </w:rPr>
              <w:t xml:space="preserve">10.4 </w:t>
            </w:r>
            <w:proofErr w:type="spellStart"/>
            <w:r w:rsidRPr="00841F9D">
              <w:rPr>
                <w:rFonts w:ascii="GHEA Grapalat" w:eastAsia="GHEA Grapalat" w:hAnsi="GHEA Grapalat" w:cs="GHEA Grapalat"/>
                <w:b/>
                <w:iCs/>
                <w:sz w:val="20"/>
                <w:szCs w:val="20"/>
              </w:rPr>
              <w:t>վերապատրաստման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ավարտից</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հետո</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ունկնդրին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տրամադրի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համապատասխան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վկայական</w:t>
            </w:r>
            <w:proofErr w:type="spellEnd"/>
            <w:r w:rsidRPr="00841F9D">
              <w:rPr>
                <w:rFonts w:ascii="GHEA Grapalat" w:eastAsia="GHEA Grapalat" w:hAnsi="GHEA Grapalat" w:cs="GHEA Grapalat"/>
                <w:b/>
                <w:iCs/>
                <w:sz w:val="20"/>
                <w:szCs w:val="20"/>
              </w:rPr>
              <w:t>.</w:t>
            </w:r>
          </w:p>
          <w:p w14:paraId="46BD6A55" w14:textId="77777777" w:rsidR="005873A7" w:rsidRPr="00841F9D" w:rsidRDefault="005873A7" w:rsidP="005873A7">
            <w:pPr>
              <w:ind w:hanging="2"/>
              <w:jc w:val="both"/>
              <w:rPr>
                <w:rFonts w:ascii="GHEA Grapalat" w:eastAsia="GHEA Grapalat" w:hAnsi="GHEA Grapalat" w:cs="GHEA Grapalat"/>
                <w:b/>
                <w:iCs/>
                <w:sz w:val="20"/>
                <w:szCs w:val="20"/>
              </w:rPr>
            </w:pPr>
            <w:r w:rsidRPr="00841F9D">
              <w:rPr>
                <w:rFonts w:ascii="GHEA Grapalat" w:eastAsia="GHEA Grapalat" w:hAnsi="GHEA Grapalat" w:cs="GHEA Grapalat"/>
                <w:b/>
                <w:iCs/>
                <w:sz w:val="20"/>
                <w:szCs w:val="20"/>
              </w:rPr>
              <w:t>10.</w:t>
            </w:r>
            <w:r>
              <w:rPr>
                <w:rFonts w:ascii="GHEA Grapalat" w:eastAsia="GHEA Grapalat" w:hAnsi="GHEA Grapalat" w:cs="GHEA Grapalat"/>
                <w:b/>
                <w:iCs/>
                <w:sz w:val="20"/>
                <w:szCs w:val="20"/>
              </w:rPr>
              <w:t>5</w:t>
            </w:r>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յուրաքանչյուր</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վերապատրաստման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դասընթացի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ավարտից</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հետո</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պատվիրատուին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ներկայացնի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տեղեկանք</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վերապատրաստում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անցած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համայնքային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ծառայողների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մասնակցության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վերաբերյալ</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ըստ</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կազմված</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խմբերի</w:t>
            </w:r>
            <w:proofErr w:type="spellEnd"/>
            <w:r w:rsidRPr="00762395">
              <w:rPr>
                <w:rFonts w:ascii="GHEA Grapalat" w:eastAsia="GHEA Grapalat" w:hAnsi="GHEA Grapalat" w:cs="GHEA Grapalat"/>
                <w:b/>
                <w:iCs/>
                <w:sz w:val="20"/>
                <w:szCs w:val="20"/>
              </w:rPr>
              <w:t xml:space="preserve"> </w:t>
            </w:r>
            <w:r w:rsidRPr="00841F9D">
              <w:rPr>
                <w:rFonts w:ascii="GHEA Grapalat" w:eastAsia="GHEA Grapalat" w:hAnsi="GHEA Grapalat" w:cs="GHEA Grapalat"/>
                <w:b/>
                <w:iCs/>
                <w:sz w:val="20"/>
                <w:szCs w:val="20"/>
              </w:rPr>
              <w:t xml:space="preserve">(1. </w:t>
            </w:r>
            <w:proofErr w:type="spellStart"/>
            <w:r w:rsidRPr="00841F9D">
              <w:rPr>
                <w:rFonts w:ascii="GHEA Grapalat" w:eastAsia="GHEA Grapalat" w:hAnsi="GHEA Grapalat" w:cs="GHEA Grapalat"/>
                <w:b/>
                <w:iCs/>
                <w:sz w:val="20"/>
                <w:szCs w:val="20"/>
              </w:rPr>
              <w:t>տեղեկանք</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մասնակցության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վերաբերյալ</w:t>
            </w:r>
            <w:proofErr w:type="spellEnd"/>
            <w:proofErr w:type="gramStart"/>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ծրագրի</w:t>
            </w:r>
            <w:proofErr w:type="spellEnd"/>
            <w:proofErr w:type="gram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հավելվածի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անվանում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խմբի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համարակալում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մասնակիցների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անուն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ազգանուն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հայրանուն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պաշտոն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ներկա</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կամ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չմասնակցած</w:t>
            </w:r>
            <w:proofErr w:type="spellEnd"/>
            <w:r w:rsidRPr="00841F9D">
              <w:rPr>
                <w:rFonts w:ascii="GHEA Grapalat" w:eastAsia="GHEA Grapalat" w:hAnsi="GHEA Grapalat" w:cs="GHEA Grapalat"/>
                <w:b/>
                <w:iCs/>
                <w:sz w:val="20"/>
                <w:szCs w:val="20"/>
              </w:rPr>
              <w:t xml:space="preserve">, 2. </w:t>
            </w:r>
            <w:proofErr w:type="spellStart"/>
            <w:r w:rsidRPr="00841F9D">
              <w:rPr>
                <w:rFonts w:ascii="GHEA Grapalat" w:eastAsia="GHEA Grapalat" w:hAnsi="GHEA Grapalat" w:cs="GHEA Grapalat"/>
                <w:b/>
                <w:iCs/>
                <w:sz w:val="20"/>
                <w:szCs w:val="20"/>
              </w:rPr>
              <w:t>ծրագրի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հավելվածի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անվանում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խմբի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համարակալում</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մասնակիցների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անուն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ազգանուն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հայրանուն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պաշտոն</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վկայականի</w:t>
            </w:r>
            <w:proofErr w:type="spellEnd"/>
            <w:r w:rsidRPr="00841F9D">
              <w:rPr>
                <w:rFonts w:ascii="GHEA Grapalat" w:eastAsia="GHEA Grapalat" w:hAnsi="GHEA Grapalat" w:cs="GHEA Grapalat"/>
                <w:b/>
                <w:iCs/>
                <w:sz w:val="20"/>
                <w:szCs w:val="20"/>
              </w:rPr>
              <w:t xml:space="preserve"> </w:t>
            </w:r>
            <w:proofErr w:type="spellStart"/>
            <w:r w:rsidRPr="00841F9D">
              <w:rPr>
                <w:rFonts w:ascii="GHEA Grapalat" w:eastAsia="GHEA Grapalat" w:hAnsi="GHEA Grapalat" w:cs="GHEA Grapalat"/>
                <w:b/>
                <w:iCs/>
                <w:sz w:val="20"/>
                <w:szCs w:val="20"/>
              </w:rPr>
              <w:t>համար</w:t>
            </w:r>
            <w:proofErr w:type="spellEnd"/>
            <w:r w:rsidRPr="00841F9D">
              <w:rPr>
                <w:rFonts w:ascii="GHEA Grapalat" w:eastAsia="GHEA Grapalat" w:hAnsi="GHEA Grapalat" w:cs="GHEA Grapalat"/>
                <w:b/>
                <w:iCs/>
                <w:sz w:val="20"/>
                <w:szCs w:val="20"/>
              </w:rPr>
              <w:t>):</w:t>
            </w:r>
          </w:p>
          <w:p w14:paraId="78B32FF0" w14:textId="56BBEF43" w:rsidR="005873A7" w:rsidRPr="006370F8" w:rsidRDefault="005873A7" w:rsidP="005873A7">
            <w:pPr>
              <w:jc w:val="both"/>
              <w:rPr>
                <w:rFonts w:ascii="GHEA Grapalat" w:hAnsi="GHEA Grapalat"/>
                <w:sz w:val="20"/>
                <w:lang w:val="hy-AM"/>
              </w:rPr>
            </w:pPr>
          </w:p>
        </w:tc>
        <w:tc>
          <w:tcPr>
            <w:tcW w:w="810" w:type="dxa"/>
            <w:vAlign w:val="center"/>
          </w:tcPr>
          <w:p w14:paraId="0D42F916" w14:textId="77777777" w:rsidR="005873A7" w:rsidRDefault="005873A7" w:rsidP="005873A7">
            <w:pPr>
              <w:jc w:val="center"/>
              <w:rPr>
                <w:rFonts w:ascii="GHEA Grapalat" w:hAnsi="GHEA Grapalat" w:cs="Calibri"/>
                <w:color w:val="000000"/>
                <w:sz w:val="20"/>
                <w:szCs w:val="20"/>
                <w:lang w:val="hy-AM"/>
              </w:rPr>
            </w:pPr>
          </w:p>
          <w:p w14:paraId="5D5A6DDF" w14:textId="77777777" w:rsidR="005873A7" w:rsidRDefault="005873A7" w:rsidP="005873A7">
            <w:pPr>
              <w:jc w:val="center"/>
              <w:rPr>
                <w:rFonts w:ascii="GHEA Grapalat" w:hAnsi="GHEA Grapalat" w:cs="Calibri"/>
                <w:color w:val="000000"/>
                <w:sz w:val="20"/>
                <w:szCs w:val="20"/>
                <w:lang w:val="hy-AM"/>
              </w:rPr>
            </w:pPr>
          </w:p>
          <w:p w14:paraId="7135FCA5" w14:textId="77777777" w:rsidR="005873A7" w:rsidRPr="00D80CD8" w:rsidRDefault="005873A7" w:rsidP="005873A7">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3F2A30B7" w14:textId="77777777" w:rsidR="005873A7" w:rsidRPr="00453E01" w:rsidRDefault="005873A7" w:rsidP="005873A7">
            <w:pPr>
              <w:jc w:val="center"/>
              <w:rPr>
                <w:rFonts w:ascii="GHEA Grapalat" w:hAnsi="GHEA Grapalat"/>
                <w:sz w:val="20"/>
                <w:lang w:val="hy-AM"/>
              </w:rPr>
            </w:pPr>
          </w:p>
        </w:tc>
        <w:tc>
          <w:tcPr>
            <w:tcW w:w="1170" w:type="dxa"/>
            <w:vAlign w:val="center"/>
          </w:tcPr>
          <w:p w14:paraId="509BB02D" w14:textId="77777777" w:rsidR="005873A7" w:rsidRDefault="005873A7" w:rsidP="005873A7">
            <w:pPr>
              <w:jc w:val="center"/>
              <w:rPr>
                <w:rFonts w:ascii="GHEA Grapalat" w:hAnsi="GHEA Grapalat"/>
                <w:sz w:val="20"/>
                <w:lang w:val="hy-AM"/>
              </w:rPr>
            </w:pPr>
          </w:p>
          <w:p w14:paraId="7FC28410" w14:textId="77777777" w:rsidR="005873A7" w:rsidRDefault="005873A7" w:rsidP="005873A7">
            <w:pPr>
              <w:jc w:val="center"/>
              <w:rPr>
                <w:rFonts w:ascii="GHEA Grapalat" w:hAnsi="GHEA Grapalat"/>
                <w:sz w:val="20"/>
                <w:lang w:val="hy-AM"/>
              </w:rPr>
            </w:pPr>
          </w:p>
          <w:p w14:paraId="64515238" w14:textId="77777777" w:rsidR="005873A7" w:rsidRDefault="005873A7" w:rsidP="005873A7">
            <w:pPr>
              <w:jc w:val="center"/>
              <w:rPr>
                <w:rFonts w:ascii="GHEA Grapalat" w:hAnsi="GHEA Grapalat"/>
                <w:sz w:val="20"/>
                <w:lang w:val="hy-AM"/>
              </w:rPr>
            </w:pPr>
          </w:p>
          <w:p w14:paraId="1ECC2AA7" w14:textId="77777777" w:rsidR="005873A7" w:rsidRDefault="005873A7" w:rsidP="005873A7">
            <w:pPr>
              <w:jc w:val="center"/>
              <w:rPr>
                <w:rFonts w:ascii="GHEA Grapalat" w:hAnsi="GHEA Grapalat"/>
                <w:sz w:val="20"/>
                <w:lang w:val="hy-AM"/>
              </w:rPr>
            </w:pPr>
          </w:p>
          <w:p w14:paraId="198D0942" w14:textId="77777777" w:rsidR="005873A7" w:rsidRDefault="005873A7" w:rsidP="005873A7">
            <w:pPr>
              <w:jc w:val="center"/>
              <w:rPr>
                <w:rFonts w:ascii="GHEA Grapalat" w:hAnsi="GHEA Grapalat"/>
                <w:sz w:val="20"/>
                <w:lang w:val="hy-AM"/>
              </w:rPr>
            </w:pPr>
          </w:p>
          <w:p w14:paraId="52A8F27B" w14:textId="77777777" w:rsidR="005873A7" w:rsidRDefault="005873A7" w:rsidP="005873A7">
            <w:pPr>
              <w:jc w:val="center"/>
              <w:rPr>
                <w:rFonts w:ascii="GHEA Grapalat" w:hAnsi="GHEA Grapalat"/>
                <w:sz w:val="20"/>
                <w:lang w:val="hy-AM"/>
              </w:rPr>
            </w:pPr>
          </w:p>
          <w:p w14:paraId="366B39CB" w14:textId="77777777" w:rsidR="005873A7" w:rsidRDefault="005873A7" w:rsidP="005873A7">
            <w:pPr>
              <w:jc w:val="center"/>
              <w:rPr>
                <w:rFonts w:ascii="GHEA Grapalat" w:hAnsi="GHEA Grapalat"/>
                <w:sz w:val="20"/>
                <w:lang w:val="hy-AM"/>
              </w:rPr>
            </w:pPr>
          </w:p>
          <w:p w14:paraId="4A94E3CE" w14:textId="77777777" w:rsidR="005873A7" w:rsidRDefault="005873A7" w:rsidP="005873A7">
            <w:pPr>
              <w:jc w:val="center"/>
              <w:rPr>
                <w:rFonts w:ascii="GHEA Grapalat" w:hAnsi="GHEA Grapalat"/>
                <w:sz w:val="20"/>
                <w:lang w:val="hy-AM"/>
              </w:rPr>
            </w:pPr>
          </w:p>
          <w:p w14:paraId="4CF4457B" w14:textId="77777777" w:rsidR="005873A7" w:rsidRDefault="005873A7" w:rsidP="005873A7">
            <w:pPr>
              <w:jc w:val="center"/>
              <w:rPr>
                <w:rFonts w:ascii="GHEA Grapalat" w:hAnsi="GHEA Grapalat"/>
                <w:sz w:val="20"/>
                <w:lang w:val="hy-AM"/>
              </w:rPr>
            </w:pPr>
          </w:p>
          <w:p w14:paraId="521A4BE3" w14:textId="77777777" w:rsidR="005873A7" w:rsidRPr="00453E01" w:rsidRDefault="005873A7" w:rsidP="005873A7">
            <w:pPr>
              <w:jc w:val="center"/>
              <w:rPr>
                <w:rFonts w:ascii="GHEA Grapalat" w:hAnsi="GHEA Grapalat"/>
                <w:sz w:val="20"/>
                <w:lang w:val="hy-AM"/>
              </w:rPr>
            </w:pPr>
          </w:p>
        </w:tc>
        <w:tc>
          <w:tcPr>
            <w:tcW w:w="990" w:type="dxa"/>
            <w:vAlign w:val="center"/>
          </w:tcPr>
          <w:p w14:paraId="55DE12E3" w14:textId="77777777" w:rsidR="005873A7" w:rsidRDefault="005873A7" w:rsidP="005873A7">
            <w:pPr>
              <w:jc w:val="center"/>
              <w:rPr>
                <w:rFonts w:ascii="GHEA Grapalat" w:hAnsi="GHEA Grapalat"/>
                <w:sz w:val="20"/>
                <w:lang w:val="hy-AM"/>
              </w:rPr>
            </w:pPr>
          </w:p>
          <w:p w14:paraId="43877CFC" w14:textId="77777777" w:rsidR="005873A7" w:rsidRPr="00453E01" w:rsidRDefault="005873A7" w:rsidP="005873A7">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3FD2A650" w14:textId="6A876C0C" w:rsidR="005873A7" w:rsidRPr="002A264C" w:rsidRDefault="005873A7" w:rsidP="005873A7">
            <w:pPr>
              <w:jc w:val="center"/>
              <w:rPr>
                <w:rFonts w:ascii="GHEA Grapalat" w:hAnsi="GHEA Grapalat"/>
                <w:sz w:val="20"/>
                <w:lang w:val="hy-AM"/>
              </w:rPr>
            </w:pPr>
            <w:proofErr w:type="spellStart"/>
            <w:proofErr w:type="gramStart"/>
            <w:r>
              <w:rPr>
                <w:rFonts w:ascii="GHEA Grapalat" w:eastAsia="GHEA Grapalat" w:hAnsi="GHEA Grapalat" w:cs="GHEA Grapalat"/>
                <w:b/>
                <w:iCs/>
                <w:sz w:val="20"/>
                <w:szCs w:val="20"/>
              </w:rPr>
              <w:t>ք</w:t>
            </w:r>
            <w:r w:rsidRPr="00841F9D">
              <w:rPr>
                <w:rFonts w:ascii="GHEA Grapalat" w:eastAsia="GHEA Grapalat" w:hAnsi="GHEA Grapalat" w:cs="GHEA Grapalat"/>
                <w:b/>
                <w:iCs/>
                <w:sz w:val="20"/>
                <w:szCs w:val="20"/>
              </w:rPr>
              <w:t>.Երևան</w:t>
            </w:r>
            <w:proofErr w:type="spellEnd"/>
            <w:proofErr w:type="gramEnd"/>
            <w:r w:rsidRPr="00841F9D">
              <w:rPr>
                <w:rFonts w:ascii="GHEA Grapalat" w:eastAsia="GHEA Grapalat" w:hAnsi="GHEA Grapalat" w:cs="GHEA Grapalat"/>
                <w:b/>
                <w:iCs/>
                <w:sz w:val="20"/>
                <w:szCs w:val="20"/>
              </w:rPr>
              <w:t xml:space="preserve"> </w:t>
            </w:r>
          </w:p>
        </w:tc>
        <w:tc>
          <w:tcPr>
            <w:tcW w:w="2790" w:type="dxa"/>
            <w:vAlign w:val="center"/>
          </w:tcPr>
          <w:p w14:paraId="0F4331F1" w14:textId="512B7867" w:rsidR="005873A7" w:rsidRPr="00453E01" w:rsidRDefault="005873A7" w:rsidP="005873A7">
            <w:pPr>
              <w:jc w:val="center"/>
              <w:rPr>
                <w:rFonts w:ascii="GHEA Grapalat" w:hAnsi="GHEA Grapalat"/>
                <w:sz w:val="20"/>
                <w:highlight w:val="yellow"/>
                <w:lang w:val="hy-AM"/>
              </w:rPr>
            </w:pPr>
            <w:r w:rsidRPr="005873A7">
              <w:rPr>
                <w:rFonts w:ascii="GHEA Grapalat" w:eastAsia="GHEA Grapalat" w:hAnsi="GHEA Grapalat" w:cs="GHEA Grapalat"/>
                <w:b/>
                <w:iCs/>
                <w:sz w:val="20"/>
                <w:szCs w:val="20"/>
                <w:lang w:val="hy-AM"/>
              </w:rPr>
              <w:t>Օրենսդրությամբ սահմանված կարգով պ</w:t>
            </w:r>
            <w:r w:rsidRPr="00841F9D">
              <w:rPr>
                <w:rFonts w:ascii="GHEA Grapalat" w:eastAsia="GHEA Grapalat" w:hAnsi="GHEA Grapalat" w:cs="GHEA Grapalat"/>
                <w:b/>
                <w:iCs/>
                <w:sz w:val="20"/>
                <w:szCs w:val="20"/>
                <w:lang w:val="hy-AM"/>
              </w:rPr>
              <w:t xml:space="preserve">այմանագիրը  ուժի մեջ մտնելու օրվանից  </w:t>
            </w:r>
            <w:r w:rsidRPr="005873A7">
              <w:rPr>
                <w:rFonts w:ascii="GHEA Grapalat" w:eastAsia="GHEA Grapalat" w:hAnsi="GHEA Grapalat" w:cs="GHEA Grapalat"/>
                <w:b/>
                <w:iCs/>
                <w:sz w:val="20"/>
                <w:szCs w:val="20"/>
                <w:lang w:val="hy-AM"/>
              </w:rPr>
              <w:t>մինչև   20.12.2025թ.</w:t>
            </w:r>
          </w:p>
        </w:tc>
      </w:tr>
    </w:tbl>
    <w:p w14:paraId="3ED24537" w14:textId="2C0B9711" w:rsidR="007678FA" w:rsidRPr="00274C6A" w:rsidRDefault="007678FA" w:rsidP="00274C6A">
      <w:pPr>
        <w:jc w:val="right"/>
        <w:rPr>
          <w:rFonts w:ascii="GHEA Grapalat" w:hAnsi="GHEA Grapalat"/>
          <w:sz w:val="20"/>
          <w:lang w:val="hy-AM"/>
        </w:rPr>
      </w:pPr>
    </w:p>
    <w:p w14:paraId="67A759B2" w14:textId="77777777" w:rsidR="002A264C" w:rsidRPr="00DB7A9F" w:rsidRDefault="007678FA" w:rsidP="002A264C">
      <w:pPr>
        <w:jc w:val="both"/>
        <w:rPr>
          <w:ins w:id="22" w:author="Armine Aghajanyan" w:date="2023-08-24T15:00:00Z"/>
          <w:rFonts w:ascii="GHEA Grapalat" w:hAnsi="GHEA Grapalat" w:cs="Sylfaen"/>
          <w:i/>
          <w:sz w:val="18"/>
          <w:szCs w:val="18"/>
          <w:lang w:val="pt-BR"/>
        </w:rPr>
      </w:pPr>
      <w:r w:rsidRPr="00274C6A">
        <w:rPr>
          <w:rFonts w:ascii="GHEA Grapalat" w:hAnsi="GHEA Grapalat"/>
          <w:sz w:val="20"/>
          <w:lang w:val="hy-AM"/>
        </w:rPr>
        <w:t xml:space="preserve"> </w:t>
      </w:r>
      <w:ins w:id="23" w:author="Armine Aghajanyan" w:date="2023-08-24T15:00:00Z">
        <w:r w:rsidR="002A264C" w:rsidRPr="002A264C">
          <w:rPr>
            <w:rFonts w:ascii="GHEA Grapalat" w:hAnsi="GHEA Grapalat"/>
            <w:sz w:val="20"/>
            <w:lang w:val="hy-AM"/>
          </w:rPr>
          <w:t xml:space="preserve"> </w:t>
        </w:r>
        <w:r w:rsidR="002A264C" w:rsidRPr="00A506F8">
          <w:rPr>
            <w:rFonts w:ascii="GHEA Grapalat" w:hAnsi="GHEA Grapalat" w:cs="Sylfaen"/>
            <w:i/>
            <w:sz w:val="18"/>
            <w:szCs w:val="18"/>
            <w:lang w:val="pt-BR"/>
          </w:rPr>
          <w:t>*</w:t>
        </w:r>
        <w:r w:rsidR="002A264C" w:rsidRPr="00A527EF">
          <w:rPr>
            <w:rFonts w:ascii="GHEA Grapalat" w:hAnsi="GHEA Grapalat" w:cs="Sylfaen"/>
            <w:i/>
            <w:sz w:val="18"/>
            <w:szCs w:val="18"/>
            <w:lang w:val="hy-AM"/>
          </w:rPr>
          <w:t xml:space="preserve"> Ծառայությունների մատուցման</w:t>
        </w:r>
        <w:r w:rsidR="002A264C"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2A264C" w:rsidRPr="00A527EF">
          <w:rPr>
            <w:rFonts w:ascii="GHEA Grapalat" w:hAnsi="GHEA Grapalat" w:cs="Sylfaen"/>
            <w:i/>
            <w:sz w:val="18"/>
            <w:szCs w:val="18"/>
            <w:lang w:val="hy-AM"/>
          </w:rPr>
          <w:t xml:space="preserve">ծառայությունները մատուցել </w:t>
        </w:r>
        <w:r w:rsidR="002A264C" w:rsidRPr="00A527EF">
          <w:rPr>
            <w:rFonts w:ascii="GHEA Grapalat" w:hAnsi="GHEA Grapalat" w:cs="Sylfaen"/>
            <w:i/>
            <w:sz w:val="18"/>
            <w:szCs w:val="18"/>
            <w:lang w:val="pt-BR"/>
          </w:rPr>
          <w:t>ավելի կարճ ժամկետում</w:t>
        </w:r>
      </w:ins>
    </w:p>
    <w:p w14:paraId="23B61C02" w14:textId="2865E24D" w:rsidR="007678FA" w:rsidRPr="002A264C" w:rsidRDefault="007678FA" w:rsidP="007678FA">
      <w:pPr>
        <w:jc w:val="both"/>
        <w:rPr>
          <w:rFonts w:ascii="GHEA Grapalat" w:hAnsi="GHEA Grapalat"/>
          <w:sz w:val="20"/>
          <w:lang w:val="pt-BR"/>
        </w:rPr>
      </w:pPr>
    </w:p>
    <w:p w14:paraId="21BC8508" w14:textId="77777777" w:rsidR="007678FA" w:rsidRPr="00882B3F" w:rsidRDefault="007678FA" w:rsidP="007678FA">
      <w:pPr>
        <w:jc w:val="both"/>
        <w:rPr>
          <w:rFonts w:ascii="GHEA Grapalat" w:hAnsi="GHEA Grapalat"/>
          <w:sz w:val="20"/>
          <w:lang w:val="hy-AM"/>
        </w:rPr>
      </w:pPr>
    </w:p>
    <w:p w14:paraId="5848440B" w14:textId="77777777" w:rsidR="007678FA" w:rsidRPr="00882B3F"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r w:rsidR="002E1EB2" w:rsidRPr="00F566BF" w14:paraId="5C8EF422" w14:textId="77777777" w:rsidTr="00E53C12">
        <w:trPr>
          <w:jc w:val="center"/>
        </w:trPr>
        <w:tc>
          <w:tcPr>
            <w:tcW w:w="4536" w:type="dxa"/>
          </w:tcPr>
          <w:p w14:paraId="5FF7642A" w14:textId="77777777" w:rsidR="002E1EB2" w:rsidRDefault="002E1EB2" w:rsidP="00E53C12">
            <w:pPr>
              <w:spacing w:line="360" w:lineRule="auto"/>
              <w:jc w:val="center"/>
              <w:rPr>
                <w:rFonts w:ascii="GHEA Grapalat" w:hAnsi="GHEA Grapalat" w:cs="Sylfaen"/>
                <w:b/>
                <w:bCs/>
                <w:lang w:val="nb-NO"/>
              </w:rPr>
            </w:pPr>
          </w:p>
          <w:p w14:paraId="6665D9C8" w14:textId="77777777" w:rsidR="002E1EB2" w:rsidRDefault="002E1EB2" w:rsidP="00E53C12">
            <w:pPr>
              <w:spacing w:line="360" w:lineRule="auto"/>
              <w:jc w:val="center"/>
              <w:rPr>
                <w:rFonts w:ascii="GHEA Grapalat" w:hAnsi="GHEA Grapalat" w:cs="Sylfaen"/>
                <w:b/>
                <w:bCs/>
                <w:lang w:val="nb-NO"/>
              </w:rPr>
            </w:pPr>
          </w:p>
          <w:p w14:paraId="55B2A607" w14:textId="77777777" w:rsidR="002E1EB2" w:rsidRDefault="002E1EB2" w:rsidP="00E53C12">
            <w:pPr>
              <w:spacing w:line="360" w:lineRule="auto"/>
              <w:jc w:val="center"/>
              <w:rPr>
                <w:rFonts w:ascii="GHEA Grapalat" w:hAnsi="GHEA Grapalat" w:cs="Sylfaen"/>
                <w:b/>
                <w:bCs/>
                <w:lang w:val="nb-NO"/>
              </w:rPr>
            </w:pPr>
          </w:p>
          <w:p w14:paraId="098B4958" w14:textId="77777777" w:rsidR="002E1EB2" w:rsidRDefault="002E1EB2" w:rsidP="00E53C12">
            <w:pPr>
              <w:spacing w:line="360" w:lineRule="auto"/>
              <w:jc w:val="center"/>
              <w:rPr>
                <w:rFonts w:ascii="GHEA Grapalat" w:hAnsi="GHEA Grapalat" w:cs="Sylfaen"/>
                <w:b/>
                <w:bCs/>
                <w:lang w:val="nb-NO"/>
              </w:rPr>
            </w:pPr>
          </w:p>
          <w:p w14:paraId="143C7D51" w14:textId="77777777" w:rsidR="002E1EB2" w:rsidRDefault="002E1EB2" w:rsidP="00E53C12">
            <w:pPr>
              <w:spacing w:line="360" w:lineRule="auto"/>
              <w:jc w:val="center"/>
              <w:rPr>
                <w:rFonts w:ascii="GHEA Grapalat" w:hAnsi="GHEA Grapalat" w:cs="Sylfaen"/>
                <w:b/>
                <w:bCs/>
                <w:lang w:val="nb-NO"/>
              </w:rPr>
            </w:pPr>
          </w:p>
          <w:p w14:paraId="70A0DF85" w14:textId="77777777" w:rsidR="002E1EB2" w:rsidRDefault="002E1EB2" w:rsidP="00E53C12">
            <w:pPr>
              <w:spacing w:line="360" w:lineRule="auto"/>
              <w:jc w:val="center"/>
              <w:rPr>
                <w:rFonts w:ascii="GHEA Grapalat" w:hAnsi="GHEA Grapalat" w:cs="Sylfaen"/>
                <w:b/>
                <w:bCs/>
                <w:lang w:val="nb-NO"/>
              </w:rPr>
            </w:pPr>
          </w:p>
          <w:p w14:paraId="6BD65EA6" w14:textId="77777777" w:rsidR="002E1EB2" w:rsidRDefault="002E1EB2" w:rsidP="00E53C12">
            <w:pPr>
              <w:spacing w:line="360" w:lineRule="auto"/>
              <w:jc w:val="center"/>
              <w:rPr>
                <w:rFonts w:ascii="GHEA Grapalat" w:hAnsi="GHEA Grapalat" w:cs="Sylfaen"/>
                <w:b/>
                <w:bCs/>
                <w:lang w:val="nb-NO"/>
              </w:rPr>
            </w:pPr>
          </w:p>
          <w:p w14:paraId="516D9050" w14:textId="77777777" w:rsidR="002E1EB2" w:rsidRPr="00F566BF" w:rsidRDefault="002E1EB2" w:rsidP="003E7901">
            <w:pPr>
              <w:spacing w:line="360" w:lineRule="auto"/>
              <w:jc w:val="center"/>
              <w:rPr>
                <w:rFonts w:ascii="GHEA Grapalat" w:hAnsi="GHEA Grapalat" w:cs="Sylfaen"/>
                <w:b/>
                <w:bCs/>
                <w:lang w:val="nb-NO"/>
              </w:rPr>
            </w:pPr>
          </w:p>
        </w:tc>
        <w:tc>
          <w:tcPr>
            <w:tcW w:w="760" w:type="dxa"/>
          </w:tcPr>
          <w:p w14:paraId="734636EF" w14:textId="77777777" w:rsidR="002E1EB2" w:rsidRPr="00F566BF" w:rsidRDefault="002E1EB2" w:rsidP="00E53C12">
            <w:pPr>
              <w:spacing w:line="360" w:lineRule="auto"/>
              <w:jc w:val="center"/>
              <w:rPr>
                <w:rFonts w:ascii="GHEA Grapalat" w:hAnsi="GHEA Grapalat"/>
                <w:lang w:val="ru-RU"/>
              </w:rPr>
            </w:pPr>
          </w:p>
        </w:tc>
        <w:tc>
          <w:tcPr>
            <w:tcW w:w="4343" w:type="dxa"/>
          </w:tcPr>
          <w:p w14:paraId="67B66D60" w14:textId="77777777" w:rsidR="002E1EB2" w:rsidRPr="00F566BF" w:rsidRDefault="002E1EB2" w:rsidP="00E53C12">
            <w:pPr>
              <w:spacing w:line="360" w:lineRule="auto"/>
              <w:jc w:val="center"/>
              <w:rPr>
                <w:rFonts w:ascii="GHEA Grapalat" w:hAnsi="GHEA Grapalat" w:cs="Sylfaen"/>
                <w:b/>
                <w:bCs/>
                <w:lang w:val="pt-BR"/>
              </w:rPr>
            </w:pPr>
          </w:p>
        </w:tc>
      </w:tr>
    </w:tbl>
    <w:p w14:paraId="200F67CF" w14:textId="77777777" w:rsidR="003E7901" w:rsidRDefault="003E7901" w:rsidP="008E5852">
      <w:pPr>
        <w:jc w:val="right"/>
        <w:rPr>
          <w:rFonts w:ascii="GHEA Grapalat" w:hAnsi="GHEA Grapalat"/>
          <w:i/>
          <w:sz w:val="18"/>
          <w:lang w:val="hy-AM"/>
        </w:rPr>
        <w:sectPr w:rsidR="003E7901" w:rsidSect="000B7FDA">
          <w:footnotePr>
            <w:pos w:val="beneathText"/>
          </w:footnotePr>
          <w:pgSz w:w="16838" w:h="11906" w:orient="landscape" w:code="9"/>
          <w:pgMar w:top="662" w:right="533" w:bottom="850" w:left="720" w:header="562" w:footer="562" w:gutter="0"/>
          <w:cols w:space="720"/>
        </w:sectPr>
      </w:pPr>
    </w:p>
    <w:p w14:paraId="33F9DA22" w14:textId="049AC960" w:rsidR="003E7901" w:rsidRDefault="003E7901" w:rsidP="003E7901">
      <w:pPr>
        <w:jc w:val="right"/>
        <w:rPr>
          <w:rFonts w:ascii="GHEA Grapalat" w:hAnsi="GHEA Grapalat"/>
          <w:i/>
          <w:sz w:val="18"/>
          <w:lang w:val="hy-AM"/>
        </w:rPr>
      </w:pPr>
      <w:r w:rsidRPr="00F566BF">
        <w:rPr>
          <w:rFonts w:ascii="GHEA Grapalat" w:hAnsi="GHEA Grapalat"/>
          <w:i/>
          <w:sz w:val="18"/>
          <w:lang w:val="hy-AM"/>
        </w:rPr>
        <w:lastRenderedPageBreak/>
        <w:t xml:space="preserve">Հավելված N </w:t>
      </w:r>
      <w:r>
        <w:rPr>
          <w:rFonts w:ascii="GHEA Grapalat" w:hAnsi="GHEA Grapalat"/>
          <w:i/>
          <w:sz w:val="18"/>
          <w:lang w:val="hy-AM"/>
        </w:rPr>
        <w:t>1.1</w:t>
      </w:r>
    </w:p>
    <w:p w14:paraId="541045FA" w14:textId="6DBA9164" w:rsidR="008E5852" w:rsidRPr="00F566BF" w:rsidRDefault="008E5852" w:rsidP="008E5852">
      <w:pPr>
        <w:jc w:val="right"/>
        <w:rPr>
          <w:rFonts w:ascii="GHEA Grapalat" w:hAnsi="GHEA Grapalat"/>
          <w:i/>
          <w:sz w:val="18"/>
          <w:lang w:val="hy-AM"/>
        </w:rPr>
      </w:pPr>
      <w:r w:rsidRPr="00F566BF">
        <w:rPr>
          <w:rFonts w:ascii="GHEA Grapalat" w:hAnsi="GHEA Grapalat"/>
          <w:i/>
          <w:sz w:val="18"/>
          <w:lang w:val="hy-AM"/>
        </w:rPr>
        <w:t>«         »              20</w:t>
      </w:r>
      <w:r w:rsidR="00342CCB">
        <w:rPr>
          <w:rFonts w:ascii="GHEA Grapalat" w:hAnsi="GHEA Grapalat"/>
          <w:i/>
          <w:sz w:val="18"/>
          <w:lang w:val="hy-AM"/>
        </w:rPr>
        <w:t>25</w:t>
      </w:r>
      <w:r w:rsidRPr="00F566BF">
        <w:rPr>
          <w:rFonts w:ascii="GHEA Grapalat" w:hAnsi="GHEA Grapalat"/>
          <w:i/>
          <w:sz w:val="18"/>
          <w:lang w:val="hy-AM"/>
        </w:rPr>
        <w:t xml:space="preserve">  թ. կնքված </w:t>
      </w:r>
    </w:p>
    <w:p w14:paraId="0F595F1D" w14:textId="2159D3AB" w:rsidR="008E5852" w:rsidRPr="00F566BF" w:rsidRDefault="008E5852" w:rsidP="008E5852">
      <w:pPr>
        <w:jc w:val="right"/>
        <w:rPr>
          <w:rFonts w:ascii="GHEA Grapalat" w:hAnsi="GHEA Grapalat"/>
          <w:i/>
          <w:sz w:val="18"/>
          <w:lang w:val="hy-AM"/>
        </w:rPr>
      </w:pPr>
      <w:r w:rsidRPr="00F566BF">
        <w:rPr>
          <w:rFonts w:ascii="GHEA Grapalat" w:hAnsi="GHEA Grapalat"/>
          <w:i/>
          <w:sz w:val="18"/>
          <w:lang w:val="hy-AM"/>
        </w:rPr>
        <w:t xml:space="preserve">                   </w:t>
      </w:r>
      <w:r w:rsidR="00516221">
        <w:rPr>
          <w:rFonts w:ascii="GHEA Grapalat" w:hAnsi="GHEA Grapalat" w:cs="Sylfaen"/>
          <w:b/>
          <w:lang w:val="hy-AM"/>
        </w:rPr>
        <w:t>ԵՔ-ԲՄԽԾՁԲ-25/38</w:t>
      </w:r>
      <w:r w:rsidRPr="00F566BF">
        <w:rPr>
          <w:rFonts w:ascii="GHEA Grapalat" w:hAnsi="GHEA Grapalat"/>
          <w:i/>
          <w:sz w:val="18"/>
          <w:lang w:val="hy-AM"/>
        </w:rPr>
        <w:t xml:space="preserve">   ծածկագրով պայմանագրի</w:t>
      </w:r>
    </w:p>
    <w:p w14:paraId="7D523EEE" w14:textId="77777777" w:rsidR="000B7FDA" w:rsidRDefault="000B7FDA" w:rsidP="005E7CE7">
      <w:pPr>
        <w:autoSpaceDE w:val="0"/>
        <w:autoSpaceDN w:val="0"/>
        <w:adjustRightInd w:val="0"/>
        <w:jc w:val="right"/>
        <w:rPr>
          <w:rFonts w:ascii="GHEA Grapalat" w:hAnsi="GHEA Grapalat"/>
          <w:sz w:val="20"/>
        </w:rPr>
      </w:pPr>
    </w:p>
    <w:p w14:paraId="0A0566DA" w14:textId="77777777" w:rsidR="00342CCB" w:rsidRDefault="00342CCB" w:rsidP="00342CCB">
      <w:pPr>
        <w:jc w:val="right"/>
        <w:rPr>
          <w:rFonts w:ascii="GHEA Grapalat" w:hAnsi="GHEA Grapalat"/>
          <w:lang w:val="hy-AM"/>
        </w:rPr>
      </w:pPr>
      <w:r w:rsidRPr="00B1174E">
        <w:rPr>
          <w:rFonts w:ascii="GHEA Grapalat" w:hAnsi="GHEA Grapalat"/>
          <w:lang w:val="hy-AM"/>
        </w:rPr>
        <w:t xml:space="preserve">Հավելված </w:t>
      </w:r>
      <w:r>
        <w:rPr>
          <w:rFonts w:ascii="GHEA Grapalat" w:hAnsi="GHEA Grapalat"/>
          <w:lang w:val="hy-AM"/>
        </w:rPr>
        <w:t>1</w:t>
      </w:r>
    </w:p>
    <w:p w14:paraId="0C477930" w14:textId="77777777" w:rsidR="00342CCB" w:rsidRDefault="00342CCB" w:rsidP="00342CCB">
      <w:pPr>
        <w:jc w:val="right"/>
        <w:rPr>
          <w:rFonts w:ascii="GHEA Grapalat" w:hAnsi="GHEA Grapalat"/>
          <w:lang w:val="hy-AM"/>
        </w:rPr>
      </w:pPr>
      <w:r>
        <w:rPr>
          <w:rFonts w:ascii="GHEA Grapalat" w:hAnsi="GHEA Grapalat"/>
          <w:lang w:val="hy-AM"/>
        </w:rPr>
        <w:t>ՀՀ տարածքային կառավարման և</w:t>
      </w:r>
    </w:p>
    <w:p w14:paraId="2D00DE8F" w14:textId="77777777" w:rsidR="00342CCB" w:rsidRDefault="00342CCB" w:rsidP="00342CCB">
      <w:pPr>
        <w:jc w:val="right"/>
        <w:rPr>
          <w:rFonts w:ascii="GHEA Grapalat" w:hAnsi="GHEA Grapalat"/>
          <w:lang w:val="hy-AM"/>
        </w:rPr>
      </w:pPr>
      <w:r>
        <w:rPr>
          <w:rFonts w:ascii="GHEA Grapalat" w:hAnsi="GHEA Grapalat"/>
          <w:lang w:val="hy-AM"/>
        </w:rPr>
        <w:t xml:space="preserve"> ենթակառուցվածքների նախարարի </w:t>
      </w:r>
    </w:p>
    <w:p w14:paraId="548E28F6" w14:textId="1566EFAA" w:rsidR="00342CCB" w:rsidRDefault="00342CCB" w:rsidP="00342CCB">
      <w:pPr>
        <w:autoSpaceDE w:val="0"/>
        <w:autoSpaceDN w:val="0"/>
        <w:adjustRightInd w:val="0"/>
        <w:jc w:val="right"/>
        <w:rPr>
          <w:rFonts w:ascii="GHEA Grapalat" w:hAnsi="GHEA Grapalat"/>
          <w:sz w:val="20"/>
          <w:lang w:val="hy-AM"/>
        </w:rPr>
      </w:pPr>
      <w:r w:rsidRPr="009D0B3A">
        <w:rPr>
          <w:rFonts w:ascii="GHEA Grapalat" w:hAnsi="GHEA Grapalat"/>
          <w:lang w:val="hy-AM"/>
        </w:rPr>
        <w:t xml:space="preserve">2022 թվականի նոյեմբերի 16-ի N </w:t>
      </w:r>
      <w:r>
        <w:rPr>
          <w:rFonts w:ascii="GHEA Grapalat" w:hAnsi="GHEA Grapalat"/>
          <w:b/>
          <w:bCs/>
          <w:lang w:val="af-ZA"/>
        </w:rPr>
        <w:t xml:space="preserve">3116-Ա </w:t>
      </w:r>
      <w:r w:rsidRPr="009D0B3A">
        <w:rPr>
          <w:rFonts w:ascii="GHEA Grapalat" w:hAnsi="GHEA Grapalat"/>
          <w:lang w:val="hy-AM"/>
        </w:rPr>
        <w:t>հրամանի</w:t>
      </w:r>
    </w:p>
    <w:tbl>
      <w:tblPr>
        <w:tblpPr w:leftFromText="180" w:rightFromText="180" w:vertAnchor="page" w:horzAnchor="margin" w:tblpXSpec="center" w:tblpY="5701"/>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7382"/>
        <w:gridCol w:w="1921"/>
      </w:tblGrid>
      <w:tr w:rsidR="00342CCB" w:rsidRPr="007318A3" w14:paraId="567888FF" w14:textId="77777777" w:rsidTr="00CC4A61">
        <w:trPr>
          <w:trHeight w:val="707"/>
        </w:trPr>
        <w:tc>
          <w:tcPr>
            <w:tcW w:w="646" w:type="dxa"/>
            <w:vAlign w:val="center"/>
          </w:tcPr>
          <w:p w14:paraId="1A20F499" w14:textId="77777777" w:rsidR="00342CCB" w:rsidRPr="00162396" w:rsidRDefault="00342CCB" w:rsidP="00CC4A61">
            <w:pPr>
              <w:jc w:val="center"/>
              <w:rPr>
                <w:rFonts w:ascii="GHEA Grapalat" w:hAnsi="GHEA Grapalat"/>
                <w:b/>
                <w:lang w:val="hy-AM"/>
              </w:rPr>
            </w:pPr>
            <w:r>
              <w:rPr>
                <w:rFonts w:ascii="GHEA Grapalat" w:hAnsi="GHEA Grapalat"/>
                <w:b/>
                <w:lang w:val="hy-AM"/>
              </w:rPr>
              <w:t>Հ/հ</w:t>
            </w:r>
          </w:p>
        </w:tc>
        <w:tc>
          <w:tcPr>
            <w:tcW w:w="7382" w:type="dxa"/>
            <w:vAlign w:val="center"/>
          </w:tcPr>
          <w:p w14:paraId="7D545607" w14:textId="77777777" w:rsidR="00342CCB" w:rsidRPr="006C2E3A" w:rsidRDefault="00342CCB" w:rsidP="00CC4A61">
            <w:pPr>
              <w:jc w:val="center"/>
              <w:rPr>
                <w:rFonts w:ascii="GHEA Grapalat" w:hAnsi="GHEA Grapalat"/>
                <w:b/>
                <w:lang w:val="hy-AM"/>
              </w:rPr>
            </w:pPr>
            <w:r>
              <w:rPr>
                <w:rFonts w:ascii="GHEA Grapalat" w:hAnsi="GHEA Grapalat"/>
                <w:b/>
                <w:lang w:val="hy-AM"/>
              </w:rPr>
              <w:t>Թեմաների</w:t>
            </w:r>
            <w:r w:rsidRPr="007318A3">
              <w:rPr>
                <w:rFonts w:ascii="GHEA Grapalat" w:hAnsi="GHEA Grapalat"/>
                <w:b/>
              </w:rPr>
              <w:t xml:space="preserve"> </w:t>
            </w:r>
            <w:proofErr w:type="spellStart"/>
            <w:r w:rsidRPr="007318A3">
              <w:rPr>
                <w:rFonts w:ascii="GHEA Grapalat" w:hAnsi="GHEA Grapalat"/>
                <w:b/>
              </w:rPr>
              <w:t>անվանում</w:t>
            </w:r>
            <w:proofErr w:type="spellEnd"/>
            <w:r>
              <w:rPr>
                <w:rFonts w:ascii="GHEA Grapalat" w:hAnsi="GHEA Grapalat"/>
                <w:b/>
                <w:lang w:val="hy-AM"/>
              </w:rPr>
              <w:t>ը</w:t>
            </w:r>
          </w:p>
        </w:tc>
        <w:tc>
          <w:tcPr>
            <w:tcW w:w="1921" w:type="dxa"/>
            <w:vAlign w:val="center"/>
          </w:tcPr>
          <w:p w14:paraId="277534D5" w14:textId="77777777" w:rsidR="00342CCB" w:rsidRPr="007318A3" w:rsidRDefault="00342CCB" w:rsidP="00CC4A61">
            <w:pPr>
              <w:jc w:val="center"/>
              <w:rPr>
                <w:rFonts w:ascii="GHEA Grapalat" w:hAnsi="GHEA Grapalat"/>
                <w:b/>
              </w:rPr>
            </w:pPr>
            <w:proofErr w:type="spellStart"/>
            <w:r w:rsidRPr="007318A3">
              <w:rPr>
                <w:rFonts w:ascii="GHEA Grapalat" w:hAnsi="GHEA Grapalat"/>
                <w:b/>
              </w:rPr>
              <w:t>Ժամաքանակը</w:t>
            </w:r>
            <w:proofErr w:type="spellEnd"/>
          </w:p>
        </w:tc>
      </w:tr>
      <w:tr w:rsidR="00342CCB" w:rsidRPr="00E06EFB" w14:paraId="34528279" w14:textId="77777777" w:rsidTr="00CC4A61">
        <w:trPr>
          <w:trHeight w:val="1283"/>
        </w:trPr>
        <w:tc>
          <w:tcPr>
            <w:tcW w:w="646" w:type="dxa"/>
            <w:vMerge w:val="restart"/>
          </w:tcPr>
          <w:p w14:paraId="692C92A0" w14:textId="77777777" w:rsidR="00342CCB" w:rsidRPr="003E2CDF" w:rsidRDefault="00342CCB" w:rsidP="00CC4A61">
            <w:pPr>
              <w:jc w:val="center"/>
              <w:rPr>
                <w:rFonts w:ascii="Cambria Math" w:hAnsi="Cambria Math"/>
                <w:b/>
                <w:lang w:val="hy-AM"/>
              </w:rPr>
            </w:pPr>
            <w:r>
              <w:rPr>
                <w:rFonts w:ascii="GHEA Grapalat" w:hAnsi="GHEA Grapalat"/>
                <w:b/>
                <w:lang w:val="hy-AM"/>
              </w:rPr>
              <w:t>1</w:t>
            </w:r>
            <w:r>
              <w:rPr>
                <w:rFonts w:ascii="Cambria Math" w:hAnsi="Cambria Math"/>
                <w:b/>
                <w:lang w:val="hy-AM"/>
              </w:rPr>
              <w:t>․</w:t>
            </w:r>
          </w:p>
        </w:tc>
        <w:tc>
          <w:tcPr>
            <w:tcW w:w="7382" w:type="dxa"/>
          </w:tcPr>
          <w:p w14:paraId="6E01E4DB" w14:textId="77777777" w:rsidR="00342CCB" w:rsidRDefault="00342CCB" w:rsidP="00CC4A61">
            <w:pPr>
              <w:rPr>
                <w:rFonts w:ascii="GHEA Grapalat" w:hAnsi="GHEA Grapalat"/>
                <w:b/>
                <w:i/>
                <w:iCs/>
                <w:lang w:val="hy-AM"/>
              </w:rPr>
            </w:pPr>
            <w:r w:rsidRPr="003E2CDF">
              <w:rPr>
                <w:rFonts w:ascii="GHEA Grapalat" w:hAnsi="GHEA Grapalat"/>
                <w:b/>
                <w:i/>
                <w:iCs/>
                <w:lang w:val="hy-AM"/>
              </w:rPr>
              <w:t xml:space="preserve">Տեղական ինքնակառավարման մարմինների իրավասությունը սահմանող </w:t>
            </w:r>
            <w:r>
              <w:rPr>
                <w:rFonts w:ascii="GHEA Grapalat" w:hAnsi="GHEA Grapalat"/>
                <w:b/>
                <w:i/>
                <w:iCs/>
                <w:lang w:val="hy-AM"/>
              </w:rPr>
              <w:t>ՀՀ</w:t>
            </w:r>
            <w:r w:rsidRPr="003E2CDF">
              <w:rPr>
                <w:rFonts w:ascii="GHEA Grapalat" w:hAnsi="GHEA Grapalat"/>
                <w:b/>
                <w:i/>
                <w:iCs/>
                <w:lang w:val="hy-AM"/>
              </w:rPr>
              <w:t xml:space="preserve"> օրենսդրությունը</w:t>
            </w:r>
          </w:p>
          <w:p w14:paraId="59B59281" w14:textId="77777777" w:rsidR="00342CCB" w:rsidRPr="003E2CDF" w:rsidRDefault="00342CCB" w:rsidP="00CC4A61">
            <w:pPr>
              <w:rPr>
                <w:rFonts w:ascii="GHEA Grapalat" w:hAnsi="GHEA Grapalat"/>
                <w:b/>
                <w:i/>
                <w:iCs/>
                <w:lang w:val="hy-AM"/>
              </w:rPr>
            </w:pPr>
          </w:p>
          <w:p w14:paraId="25C23CE6" w14:textId="77777777" w:rsidR="00342CCB" w:rsidRDefault="00342CCB" w:rsidP="00342CCB">
            <w:pPr>
              <w:numPr>
                <w:ilvl w:val="0"/>
                <w:numId w:val="36"/>
              </w:numPr>
              <w:tabs>
                <w:tab w:val="left" w:pos="2700"/>
              </w:tabs>
              <w:rPr>
                <w:rFonts w:ascii="GHEA Grapalat" w:hAnsi="GHEA Grapalat"/>
                <w:b/>
                <w:lang w:val="hy-AM"/>
              </w:rPr>
            </w:pPr>
            <w:r w:rsidRPr="005342E9">
              <w:rPr>
                <w:rFonts w:ascii="GHEA Grapalat" w:hAnsi="GHEA Grapalat" w:cs="Sylfaen"/>
                <w:lang w:val="hy-AM"/>
              </w:rPr>
              <w:t>Տեղական ինքնակառավարումը՝ որպես հանրային քաղաքականության մաս</w:t>
            </w:r>
          </w:p>
        </w:tc>
        <w:tc>
          <w:tcPr>
            <w:tcW w:w="1921" w:type="dxa"/>
            <w:vAlign w:val="center"/>
          </w:tcPr>
          <w:p w14:paraId="27A71BD2" w14:textId="77777777" w:rsidR="00342CCB" w:rsidRPr="00E06EFB" w:rsidRDefault="00342CCB" w:rsidP="00CC4A61">
            <w:pPr>
              <w:jc w:val="center"/>
              <w:rPr>
                <w:rFonts w:ascii="GHEA Grapalat" w:hAnsi="GHEA Grapalat"/>
                <w:lang w:val="hy-AM"/>
              </w:rPr>
            </w:pPr>
          </w:p>
          <w:p w14:paraId="50E32014" w14:textId="77777777" w:rsidR="00342CCB" w:rsidRPr="00E06EFB" w:rsidRDefault="00342CCB" w:rsidP="00CC4A61">
            <w:pPr>
              <w:ind w:firstLine="708"/>
              <w:rPr>
                <w:rFonts w:ascii="GHEA Grapalat" w:hAnsi="GHEA Grapalat"/>
                <w:lang w:val="hy-AM"/>
              </w:rPr>
            </w:pPr>
            <w:r>
              <w:rPr>
                <w:rFonts w:ascii="GHEA Grapalat" w:hAnsi="GHEA Grapalat"/>
                <w:lang w:val="hy-AM"/>
              </w:rPr>
              <w:t>2</w:t>
            </w:r>
          </w:p>
        </w:tc>
      </w:tr>
      <w:tr w:rsidR="00342CCB" w14:paraId="7BCC33DD" w14:textId="77777777" w:rsidTr="00CC4A61">
        <w:trPr>
          <w:trHeight w:val="1575"/>
        </w:trPr>
        <w:tc>
          <w:tcPr>
            <w:tcW w:w="646" w:type="dxa"/>
            <w:vMerge/>
          </w:tcPr>
          <w:p w14:paraId="5C642250" w14:textId="77777777" w:rsidR="00342CCB" w:rsidRDefault="00342CCB" w:rsidP="00CC4A61">
            <w:pPr>
              <w:jc w:val="center"/>
              <w:rPr>
                <w:rFonts w:ascii="GHEA Grapalat" w:hAnsi="GHEA Grapalat"/>
                <w:b/>
                <w:lang w:val="hy-AM"/>
              </w:rPr>
            </w:pPr>
          </w:p>
        </w:tc>
        <w:tc>
          <w:tcPr>
            <w:tcW w:w="7382" w:type="dxa"/>
          </w:tcPr>
          <w:p w14:paraId="08854669" w14:textId="77777777" w:rsidR="00342CCB" w:rsidRPr="003E2CDF" w:rsidRDefault="00342CCB" w:rsidP="00342CCB">
            <w:pPr>
              <w:numPr>
                <w:ilvl w:val="0"/>
                <w:numId w:val="36"/>
              </w:numPr>
              <w:tabs>
                <w:tab w:val="left" w:pos="2700"/>
              </w:tabs>
              <w:rPr>
                <w:rFonts w:ascii="GHEA Grapalat" w:hAnsi="GHEA Grapalat"/>
                <w:b/>
                <w:i/>
                <w:iCs/>
                <w:lang w:val="hy-AM"/>
              </w:rPr>
            </w:pPr>
            <w:r>
              <w:rPr>
                <w:rFonts w:ascii="GHEA Grapalat" w:hAnsi="GHEA Grapalat" w:cs="Sylfaen"/>
                <w:lang w:val="hy-AM"/>
              </w:rPr>
              <w:t>Երևանի քաղաքապետարանի</w:t>
            </w:r>
            <w:r w:rsidRPr="005342E9">
              <w:rPr>
                <w:rFonts w:ascii="GHEA Grapalat" w:hAnsi="GHEA Grapalat" w:cs="Sylfaen"/>
                <w:lang w:val="af-ZA"/>
              </w:rPr>
              <w:t xml:space="preserve"> </w:t>
            </w:r>
            <w:r w:rsidRPr="005342E9">
              <w:rPr>
                <w:rFonts w:ascii="GHEA Grapalat" w:hAnsi="GHEA Grapalat" w:cs="Sylfaen"/>
                <w:lang w:val="hy-AM"/>
              </w:rPr>
              <w:t>աշխատակազմը</w:t>
            </w:r>
            <w:r w:rsidRPr="005342E9">
              <w:rPr>
                <w:rFonts w:ascii="GHEA Grapalat" w:hAnsi="GHEA Grapalat" w:cs="Sylfaen"/>
                <w:lang w:val="af-ZA"/>
              </w:rPr>
              <w:t xml:space="preserve">` </w:t>
            </w:r>
            <w:r w:rsidRPr="005342E9">
              <w:rPr>
                <w:rFonts w:ascii="GHEA Grapalat" w:hAnsi="GHEA Grapalat" w:cs="Sylfaen"/>
                <w:lang w:val="hy-AM"/>
              </w:rPr>
              <w:t>իբրև</w:t>
            </w:r>
            <w:r w:rsidRPr="005342E9">
              <w:rPr>
                <w:rFonts w:ascii="GHEA Grapalat" w:hAnsi="GHEA Grapalat" w:cs="Sylfaen"/>
                <w:lang w:val="af-ZA"/>
              </w:rPr>
              <w:t xml:space="preserve"> </w:t>
            </w:r>
            <w:r w:rsidRPr="005342E9">
              <w:rPr>
                <w:rFonts w:ascii="GHEA Grapalat" w:hAnsi="GHEA Grapalat" w:cs="Sylfaen"/>
                <w:lang w:val="hy-AM"/>
              </w:rPr>
              <w:t>կառավարչական</w:t>
            </w:r>
            <w:r w:rsidRPr="005342E9">
              <w:rPr>
                <w:rFonts w:ascii="GHEA Grapalat" w:hAnsi="GHEA Grapalat" w:cs="Sylfaen"/>
                <w:lang w:val="af-ZA"/>
              </w:rPr>
              <w:t xml:space="preserve"> </w:t>
            </w:r>
            <w:r w:rsidRPr="005342E9">
              <w:rPr>
                <w:rFonts w:ascii="GHEA Grapalat" w:hAnsi="GHEA Grapalat" w:cs="Sylfaen"/>
                <w:lang w:val="hy-AM"/>
              </w:rPr>
              <w:t>հիմնարկ</w:t>
            </w:r>
            <w:r w:rsidRPr="005342E9">
              <w:rPr>
                <w:rFonts w:ascii="GHEA Grapalat" w:hAnsi="GHEA Grapalat" w:cs="Sylfaen"/>
                <w:lang w:val="af-ZA"/>
              </w:rPr>
              <w:t xml:space="preserve">, </w:t>
            </w:r>
            <w:r w:rsidRPr="005342E9">
              <w:rPr>
                <w:rFonts w:ascii="GHEA Grapalat" w:hAnsi="GHEA Grapalat" w:cs="Sylfaen"/>
                <w:lang w:val="hy-AM"/>
              </w:rPr>
              <w:t>բյուջետային</w:t>
            </w:r>
            <w:r w:rsidRPr="005342E9">
              <w:rPr>
                <w:rFonts w:ascii="GHEA Grapalat" w:hAnsi="GHEA Grapalat" w:cs="Sylfaen"/>
                <w:lang w:val="af-ZA"/>
              </w:rPr>
              <w:t xml:space="preserve"> </w:t>
            </w:r>
            <w:r w:rsidRPr="005342E9">
              <w:rPr>
                <w:rFonts w:ascii="GHEA Grapalat" w:hAnsi="GHEA Grapalat" w:cs="Sylfaen"/>
                <w:lang w:val="hy-AM"/>
              </w:rPr>
              <w:t>հիմնարկները</w:t>
            </w:r>
            <w:r w:rsidRPr="005342E9">
              <w:rPr>
                <w:rFonts w:ascii="GHEA Grapalat" w:hAnsi="GHEA Grapalat" w:cs="Sylfaen"/>
                <w:lang w:val="af-ZA"/>
              </w:rPr>
              <w:t xml:space="preserve">, </w:t>
            </w:r>
            <w:r w:rsidRPr="005342E9">
              <w:rPr>
                <w:rFonts w:ascii="GHEA Grapalat" w:hAnsi="GHEA Grapalat" w:cs="Sylfaen"/>
                <w:lang w:val="hy-AM"/>
              </w:rPr>
              <w:t>համայնքային</w:t>
            </w:r>
            <w:r w:rsidRPr="005342E9">
              <w:rPr>
                <w:rFonts w:ascii="GHEA Grapalat" w:hAnsi="GHEA Grapalat" w:cs="Sylfaen"/>
                <w:lang w:val="af-ZA"/>
              </w:rPr>
              <w:t xml:space="preserve"> </w:t>
            </w:r>
            <w:r w:rsidRPr="005342E9">
              <w:rPr>
                <w:rFonts w:ascii="GHEA Grapalat" w:hAnsi="GHEA Grapalat" w:cs="Sylfaen"/>
                <w:lang w:val="hy-AM"/>
              </w:rPr>
              <w:t>ենթակայության</w:t>
            </w:r>
            <w:r w:rsidRPr="005342E9">
              <w:rPr>
                <w:rFonts w:ascii="GHEA Grapalat" w:hAnsi="GHEA Grapalat" w:cs="Sylfaen"/>
                <w:lang w:val="af-ZA"/>
              </w:rPr>
              <w:t xml:space="preserve"> </w:t>
            </w:r>
            <w:r w:rsidRPr="005342E9">
              <w:rPr>
                <w:rFonts w:ascii="GHEA Grapalat" w:hAnsi="GHEA Grapalat" w:cs="Sylfaen"/>
                <w:lang w:val="hy-AM"/>
              </w:rPr>
              <w:t>կազմակերպությունները</w:t>
            </w:r>
            <w:r w:rsidRPr="005342E9">
              <w:rPr>
                <w:rFonts w:ascii="GHEA Grapalat" w:hAnsi="GHEA Grapalat" w:cs="Sylfaen"/>
                <w:lang w:val="af-ZA"/>
              </w:rPr>
              <w:t xml:space="preserve"> </w:t>
            </w:r>
            <w:r w:rsidRPr="005342E9">
              <w:rPr>
                <w:rFonts w:ascii="GHEA Grapalat" w:hAnsi="GHEA Grapalat" w:cs="Sylfaen"/>
                <w:lang w:val="hy-AM"/>
              </w:rPr>
              <w:t>և</w:t>
            </w:r>
            <w:r w:rsidRPr="005342E9">
              <w:rPr>
                <w:rFonts w:ascii="GHEA Grapalat" w:hAnsi="GHEA Grapalat" w:cs="Sylfaen"/>
                <w:lang w:val="af-ZA"/>
              </w:rPr>
              <w:t xml:space="preserve"> </w:t>
            </w:r>
            <w:r w:rsidRPr="005342E9">
              <w:rPr>
                <w:rFonts w:ascii="GHEA Grapalat" w:hAnsi="GHEA Grapalat" w:cs="Sylfaen"/>
                <w:lang w:val="hy-AM"/>
              </w:rPr>
              <w:t>դրանց</w:t>
            </w:r>
            <w:r w:rsidRPr="005342E9">
              <w:rPr>
                <w:rFonts w:ascii="GHEA Grapalat" w:hAnsi="GHEA Grapalat" w:cs="Sylfaen"/>
                <w:lang w:val="af-ZA"/>
              </w:rPr>
              <w:t xml:space="preserve"> </w:t>
            </w:r>
            <w:r w:rsidRPr="005342E9">
              <w:rPr>
                <w:rFonts w:ascii="GHEA Grapalat" w:hAnsi="GHEA Grapalat" w:cs="Sylfaen"/>
                <w:lang w:val="hy-AM"/>
              </w:rPr>
              <w:t>հետ</w:t>
            </w:r>
            <w:r w:rsidRPr="005342E9">
              <w:rPr>
                <w:rFonts w:ascii="GHEA Grapalat" w:hAnsi="GHEA Grapalat" w:cs="Sylfaen"/>
                <w:lang w:val="af-ZA"/>
              </w:rPr>
              <w:t xml:space="preserve"> </w:t>
            </w:r>
            <w:r w:rsidRPr="005342E9">
              <w:rPr>
                <w:rFonts w:ascii="GHEA Grapalat" w:hAnsi="GHEA Grapalat" w:cs="Sylfaen"/>
                <w:lang w:val="hy-AM"/>
              </w:rPr>
              <w:t>հարաբերությունները</w:t>
            </w:r>
            <w:r w:rsidRPr="005342E9">
              <w:rPr>
                <w:rFonts w:ascii="GHEA Grapalat" w:hAnsi="GHEA Grapalat" w:cs="Sylfaen"/>
                <w:lang w:val="af-ZA"/>
              </w:rPr>
              <w:t xml:space="preserve"> </w:t>
            </w:r>
            <w:r w:rsidRPr="005342E9">
              <w:rPr>
                <w:rFonts w:ascii="GHEA Grapalat" w:hAnsi="GHEA Grapalat" w:cs="Sylfaen"/>
                <w:lang w:val="hy-AM"/>
              </w:rPr>
              <w:t>կարգավորող</w:t>
            </w:r>
            <w:r w:rsidRPr="005342E9">
              <w:rPr>
                <w:rFonts w:ascii="GHEA Grapalat" w:hAnsi="GHEA Grapalat" w:cs="Sylfaen"/>
                <w:lang w:val="af-ZA"/>
              </w:rPr>
              <w:t xml:space="preserve"> </w:t>
            </w:r>
            <w:r w:rsidRPr="005342E9">
              <w:rPr>
                <w:rFonts w:ascii="GHEA Grapalat" w:hAnsi="GHEA Grapalat" w:cs="Sylfaen"/>
                <w:lang w:val="hy-AM"/>
              </w:rPr>
              <w:t>իրավական</w:t>
            </w:r>
            <w:r w:rsidRPr="005342E9">
              <w:rPr>
                <w:rFonts w:ascii="GHEA Grapalat" w:hAnsi="GHEA Grapalat" w:cs="Sylfaen"/>
                <w:lang w:val="af-ZA"/>
              </w:rPr>
              <w:t xml:space="preserve"> </w:t>
            </w:r>
            <w:r w:rsidRPr="005342E9">
              <w:rPr>
                <w:rFonts w:ascii="GHEA Grapalat" w:hAnsi="GHEA Grapalat" w:cs="Sylfaen"/>
                <w:lang w:val="hy-AM"/>
              </w:rPr>
              <w:t>հիմքերը</w:t>
            </w:r>
          </w:p>
        </w:tc>
        <w:tc>
          <w:tcPr>
            <w:tcW w:w="1921" w:type="dxa"/>
            <w:vAlign w:val="center"/>
          </w:tcPr>
          <w:p w14:paraId="7BEADA78" w14:textId="77777777" w:rsidR="00342CCB" w:rsidRDefault="00342CCB" w:rsidP="00CC4A61">
            <w:pPr>
              <w:ind w:firstLine="708"/>
              <w:rPr>
                <w:rFonts w:ascii="GHEA Grapalat" w:hAnsi="GHEA Grapalat"/>
                <w:b/>
                <w:lang w:val="hy-AM"/>
              </w:rPr>
            </w:pPr>
            <w:r>
              <w:rPr>
                <w:rFonts w:ascii="GHEA Grapalat" w:hAnsi="GHEA Grapalat"/>
                <w:b/>
                <w:lang w:val="hy-AM"/>
              </w:rPr>
              <w:t>2</w:t>
            </w:r>
          </w:p>
        </w:tc>
      </w:tr>
      <w:tr w:rsidR="00342CCB" w14:paraId="1F1D5507" w14:textId="77777777" w:rsidTr="00CC4A61">
        <w:trPr>
          <w:trHeight w:val="600"/>
        </w:trPr>
        <w:tc>
          <w:tcPr>
            <w:tcW w:w="646" w:type="dxa"/>
            <w:vMerge/>
          </w:tcPr>
          <w:p w14:paraId="63EE924E" w14:textId="77777777" w:rsidR="00342CCB" w:rsidRDefault="00342CCB" w:rsidP="00CC4A61">
            <w:pPr>
              <w:jc w:val="center"/>
              <w:rPr>
                <w:rFonts w:ascii="GHEA Grapalat" w:hAnsi="GHEA Grapalat"/>
                <w:b/>
                <w:lang w:val="hy-AM"/>
              </w:rPr>
            </w:pPr>
          </w:p>
        </w:tc>
        <w:tc>
          <w:tcPr>
            <w:tcW w:w="7382" w:type="dxa"/>
          </w:tcPr>
          <w:p w14:paraId="526F9F43" w14:textId="77777777" w:rsidR="00342CCB" w:rsidRDefault="00342CCB" w:rsidP="00342CCB">
            <w:pPr>
              <w:numPr>
                <w:ilvl w:val="0"/>
                <w:numId w:val="36"/>
              </w:numPr>
              <w:tabs>
                <w:tab w:val="left" w:pos="2700"/>
              </w:tabs>
              <w:rPr>
                <w:rFonts w:ascii="GHEA Grapalat" w:hAnsi="GHEA Grapalat" w:cs="Sylfaen"/>
                <w:lang w:val="hy-AM"/>
              </w:rPr>
            </w:pPr>
            <w:r>
              <w:rPr>
                <w:rFonts w:ascii="GHEA Grapalat" w:hAnsi="GHEA Grapalat" w:cs="Sylfaen"/>
                <w:lang w:val="hy-AM"/>
              </w:rPr>
              <w:t>Երևանի քաղաքապետի լիազորությունների ընդհանուր բնութագիրը՝ ըստ բնագավառների</w:t>
            </w:r>
          </w:p>
        </w:tc>
        <w:tc>
          <w:tcPr>
            <w:tcW w:w="1921" w:type="dxa"/>
            <w:vAlign w:val="center"/>
          </w:tcPr>
          <w:p w14:paraId="1F3DC0E2" w14:textId="77777777" w:rsidR="00342CCB" w:rsidRDefault="00342CCB" w:rsidP="00CC4A61">
            <w:pPr>
              <w:ind w:firstLine="708"/>
              <w:rPr>
                <w:rFonts w:ascii="GHEA Grapalat" w:hAnsi="GHEA Grapalat"/>
                <w:b/>
                <w:lang w:val="hy-AM"/>
              </w:rPr>
            </w:pPr>
            <w:r>
              <w:rPr>
                <w:rFonts w:ascii="GHEA Grapalat" w:hAnsi="GHEA Grapalat"/>
                <w:b/>
                <w:lang w:val="hy-AM"/>
              </w:rPr>
              <w:t>2</w:t>
            </w:r>
          </w:p>
        </w:tc>
      </w:tr>
      <w:tr w:rsidR="00342CCB" w14:paraId="607D27A6" w14:textId="77777777" w:rsidTr="00CC4A61">
        <w:trPr>
          <w:trHeight w:val="885"/>
        </w:trPr>
        <w:tc>
          <w:tcPr>
            <w:tcW w:w="646" w:type="dxa"/>
            <w:vMerge/>
          </w:tcPr>
          <w:p w14:paraId="4353A67D" w14:textId="77777777" w:rsidR="00342CCB" w:rsidRDefault="00342CCB" w:rsidP="00CC4A61">
            <w:pPr>
              <w:jc w:val="center"/>
              <w:rPr>
                <w:rFonts w:ascii="GHEA Grapalat" w:hAnsi="GHEA Grapalat"/>
                <w:b/>
                <w:lang w:val="hy-AM"/>
              </w:rPr>
            </w:pPr>
          </w:p>
        </w:tc>
        <w:tc>
          <w:tcPr>
            <w:tcW w:w="7382" w:type="dxa"/>
          </w:tcPr>
          <w:p w14:paraId="7B26E50B" w14:textId="77777777" w:rsidR="00342CCB" w:rsidRDefault="00342CCB" w:rsidP="00342CCB">
            <w:pPr>
              <w:numPr>
                <w:ilvl w:val="0"/>
                <w:numId w:val="36"/>
              </w:numPr>
              <w:tabs>
                <w:tab w:val="left" w:pos="2700"/>
              </w:tabs>
              <w:rPr>
                <w:rFonts w:ascii="GHEA Grapalat" w:hAnsi="GHEA Grapalat" w:cs="Sylfaen"/>
                <w:lang w:val="hy-AM"/>
              </w:rPr>
            </w:pPr>
            <w:r w:rsidRPr="0078452C">
              <w:rPr>
                <w:rFonts w:ascii="GHEA Grapalat" w:hAnsi="GHEA Grapalat" w:cs="Sylfaen"/>
                <w:lang w:val="hy-AM"/>
              </w:rPr>
              <w:t>Տեղական</w:t>
            </w:r>
            <w:r w:rsidRPr="005342E9">
              <w:rPr>
                <w:rFonts w:ascii="GHEA Grapalat" w:hAnsi="GHEA Grapalat" w:cs="Sylfaen"/>
                <w:lang w:val="af-ZA"/>
              </w:rPr>
              <w:t xml:space="preserve"> </w:t>
            </w:r>
            <w:r w:rsidRPr="0078452C">
              <w:rPr>
                <w:rFonts w:ascii="GHEA Grapalat" w:hAnsi="GHEA Grapalat" w:cs="Sylfaen"/>
                <w:lang w:val="hy-AM"/>
              </w:rPr>
              <w:t>ինքնակառավարման</w:t>
            </w:r>
            <w:r w:rsidRPr="005342E9">
              <w:rPr>
                <w:rFonts w:ascii="GHEA Grapalat" w:hAnsi="GHEA Grapalat" w:cs="Sylfaen"/>
                <w:lang w:val="af-ZA"/>
              </w:rPr>
              <w:t xml:space="preserve"> </w:t>
            </w:r>
            <w:r w:rsidRPr="0078452C">
              <w:rPr>
                <w:rFonts w:ascii="GHEA Grapalat" w:hAnsi="GHEA Grapalat" w:cs="Sylfaen"/>
                <w:lang w:val="hy-AM"/>
              </w:rPr>
              <w:t>մարմինների</w:t>
            </w:r>
            <w:r w:rsidRPr="005342E9">
              <w:rPr>
                <w:rFonts w:ascii="GHEA Grapalat" w:hAnsi="GHEA Grapalat" w:cs="Sylfaen"/>
                <w:lang w:val="af-ZA"/>
              </w:rPr>
              <w:t xml:space="preserve"> </w:t>
            </w:r>
            <w:r w:rsidRPr="0078452C">
              <w:rPr>
                <w:rFonts w:ascii="GHEA Grapalat" w:hAnsi="GHEA Grapalat" w:cs="Sylfaen"/>
                <w:lang w:val="hy-AM"/>
              </w:rPr>
              <w:t>գործունեության</w:t>
            </w:r>
            <w:r w:rsidRPr="005342E9">
              <w:rPr>
                <w:rFonts w:ascii="GHEA Grapalat" w:hAnsi="GHEA Grapalat" w:cs="Sylfaen"/>
                <w:lang w:val="af-ZA"/>
              </w:rPr>
              <w:t xml:space="preserve"> </w:t>
            </w:r>
            <w:r w:rsidRPr="0078452C">
              <w:rPr>
                <w:rFonts w:ascii="GHEA Grapalat" w:hAnsi="GHEA Grapalat" w:cs="Sylfaen"/>
                <w:lang w:val="hy-AM"/>
              </w:rPr>
              <w:t>հրապարակայնության</w:t>
            </w:r>
            <w:r w:rsidRPr="005342E9">
              <w:rPr>
                <w:rFonts w:ascii="GHEA Grapalat" w:hAnsi="GHEA Grapalat" w:cs="Sylfaen"/>
                <w:lang w:val="af-ZA"/>
              </w:rPr>
              <w:t xml:space="preserve"> </w:t>
            </w:r>
            <w:r w:rsidRPr="0078452C">
              <w:rPr>
                <w:rFonts w:ascii="GHEA Grapalat" w:hAnsi="GHEA Grapalat" w:cs="Sylfaen"/>
                <w:lang w:val="hy-AM"/>
              </w:rPr>
              <w:t>և</w:t>
            </w:r>
            <w:r w:rsidRPr="005342E9">
              <w:rPr>
                <w:rFonts w:ascii="GHEA Grapalat" w:hAnsi="GHEA Grapalat" w:cs="Sylfaen"/>
                <w:lang w:val="af-ZA"/>
              </w:rPr>
              <w:t xml:space="preserve"> </w:t>
            </w:r>
            <w:r w:rsidRPr="0078452C">
              <w:rPr>
                <w:rFonts w:ascii="GHEA Grapalat" w:hAnsi="GHEA Grapalat" w:cs="Sylfaen"/>
                <w:lang w:val="hy-AM"/>
              </w:rPr>
              <w:t>թափանցիկության</w:t>
            </w:r>
            <w:r w:rsidRPr="005342E9">
              <w:rPr>
                <w:rFonts w:ascii="GHEA Grapalat" w:hAnsi="GHEA Grapalat" w:cs="Sylfaen"/>
                <w:lang w:val="af-ZA"/>
              </w:rPr>
              <w:t xml:space="preserve"> </w:t>
            </w:r>
            <w:r w:rsidRPr="0078452C">
              <w:rPr>
                <w:rFonts w:ascii="GHEA Grapalat" w:hAnsi="GHEA Grapalat" w:cs="Sylfaen"/>
                <w:lang w:val="hy-AM"/>
              </w:rPr>
              <w:t>ապահովման</w:t>
            </w:r>
            <w:r w:rsidRPr="005342E9">
              <w:rPr>
                <w:rFonts w:ascii="GHEA Grapalat" w:hAnsi="GHEA Grapalat" w:cs="Sylfaen"/>
                <w:lang w:val="af-ZA"/>
              </w:rPr>
              <w:t xml:space="preserve"> </w:t>
            </w:r>
            <w:r w:rsidRPr="0078452C">
              <w:rPr>
                <w:rFonts w:ascii="GHEA Grapalat" w:hAnsi="GHEA Grapalat" w:cs="Sylfaen"/>
                <w:lang w:val="hy-AM"/>
              </w:rPr>
              <w:t>մեխանիզմները</w:t>
            </w:r>
          </w:p>
        </w:tc>
        <w:tc>
          <w:tcPr>
            <w:tcW w:w="1921" w:type="dxa"/>
            <w:vAlign w:val="center"/>
          </w:tcPr>
          <w:p w14:paraId="1E2DDCD2" w14:textId="77777777" w:rsidR="00342CCB" w:rsidRDefault="00342CCB" w:rsidP="00CC4A61">
            <w:pPr>
              <w:ind w:firstLine="708"/>
              <w:rPr>
                <w:rFonts w:ascii="GHEA Grapalat" w:hAnsi="GHEA Grapalat"/>
                <w:b/>
                <w:lang w:val="hy-AM"/>
              </w:rPr>
            </w:pPr>
            <w:r>
              <w:rPr>
                <w:rFonts w:ascii="GHEA Grapalat" w:hAnsi="GHEA Grapalat"/>
                <w:b/>
                <w:lang w:val="hy-AM"/>
              </w:rPr>
              <w:t>2</w:t>
            </w:r>
          </w:p>
        </w:tc>
      </w:tr>
      <w:tr w:rsidR="00342CCB" w14:paraId="72B6EBF0" w14:textId="77777777" w:rsidTr="00CC4A61">
        <w:trPr>
          <w:trHeight w:val="456"/>
        </w:trPr>
        <w:tc>
          <w:tcPr>
            <w:tcW w:w="646" w:type="dxa"/>
            <w:vMerge/>
          </w:tcPr>
          <w:p w14:paraId="3C66F075" w14:textId="77777777" w:rsidR="00342CCB" w:rsidRDefault="00342CCB" w:rsidP="00CC4A61">
            <w:pPr>
              <w:jc w:val="center"/>
              <w:rPr>
                <w:rFonts w:ascii="GHEA Grapalat" w:hAnsi="GHEA Grapalat"/>
                <w:b/>
                <w:lang w:val="hy-AM"/>
              </w:rPr>
            </w:pPr>
          </w:p>
        </w:tc>
        <w:tc>
          <w:tcPr>
            <w:tcW w:w="7382" w:type="dxa"/>
          </w:tcPr>
          <w:p w14:paraId="54239A96" w14:textId="77777777" w:rsidR="00342CCB" w:rsidRPr="0078452C" w:rsidRDefault="00342CCB" w:rsidP="00342CCB">
            <w:pPr>
              <w:numPr>
                <w:ilvl w:val="0"/>
                <w:numId w:val="36"/>
              </w:numPr>
              <w:tabs>
                <w:tab w:val="left" w:pos="2700"/>
              </w:tabs>
              <w:rPr>
                <w:rFonts w:ascii="GHEA Grapalat" w:hAnsi="GHEA Grapalat" w:cs="Sylfaen"/>
                <w:lang w:val="hy-AM"/>
              </w:rPr>
            </w:pPr>
            <w:r w:rsidRPr="00C22E04">
              <w:rPr>
                <w:rFonts w:ascii="GHEA Grapalat" w:hAnsi="GHEA Grapalat" w:cs="Sylfaen"/>
                <w:lang w:val="hy-AM"/>
              </w:rPr>
              <w:t>Տեղական ինքնակառավարմանը բնակիչների մասնակցությունը</w:t>
            </w:r>
          </w:p>
        </w:tc>
        <w:tc>
          <w:tcPr>
            <w:tcW w:w="1921" w:type="dxa"/>
            <w:vAlign w:val="center"/>
          </w:tcPr>
          <w:p w14:paraId="74EE3D69" w14:textId="77777777" w:rsidR="00342CCB" w:rsidRDefault="00342CCB" w:rsidP="00CC4A61">
            <w:pPr>
              <w:ind w:firstLine="708"/>
              <w:rPr>
                <w:rFonts w:ascii="GHEA Grapalat" w:hAnsi="GHEA Grapalat"/>
                <w:b/>
                <w:lang w:val="hy-AM"/>
              </w:rPr>
            </w:pPr>
            <w:r>
              <w:rPr>
                <w:rFonts w:ascii="GHEA Grapalat" w:hAnsi="GHEA Grapalat"/>
                <w:b/>
                <w:lang w:val="hy-AM"/>
              </w:rPr>
              <w:t>2</w:t>
            </w:r>
          </w:p>
        </w:tc>
      </w:tr>
      <w:tr w:rsidR="00342CCB" w:rsidRPr="00834A17" w14:paraId="466BFDCB" w14:textId="77777777" w:rsidTr="00CC4A61">
        <w:trPr>
          <w:trHeight w:val="302"/>
        </w:trPr>
        <w:tc>
          <w:tcPr>
            <w:tcW w:w="646" w:type="dxa"/>
            <w:vMerge/>
          </w:tcPr>
          <w:p w14:paraId="6E864DB2" w14:textId="77777777" w:rsidR="00342CCB" w:rsidRDefault="00342CCB" w:rsidP="00CC4A61">
            <w:pPr>
              <w:jc w:val="center"/>
              <w:rPr>
                <w:rFonts w:ascii="GHEA Grapalat" w:hAnsi="GHEA Grapalat"/>
                <w:b/>
                <w:lang w:val="hy-AM"/>
              </w:rPr>
            </w:pPr>
          </w:p>
        </w:tc>
        <w:tc>
          <w:tcPr>
            <w:tcW w:w="7382" w:type="dxa"/>
          </w:tcPr>
          <w:p w14:paraId="315F9B14" w14:textId="77777777" w:rsidR="00342CCB" w:rsidRPr="00C22E04" w:rsidRDefault="00342CCB" w:rsidP="00342CCB">
            <w:pPr>
              <w:numPr>
                <w:ilvl w:val="0"/>
                <w:numId w:val="36"/>
              </w:numPr>
              <w:tabs>
                <w:tab w:val="left" w:pos="2700"/>
              </w:tabs>
              <w:rPr>
                <w:rFonts w:ascii="GHEA Grapalat" w:hAnsi="GHEA Grapalat" w:cs="Sylfaen"/>
                <w:lang w:val="hy-AM"/>
              </w:rPr>
            </w:pPr>
            <w:r w:rsidRPr="00834A17">
              <w:rPr>
                <w:rFonts w:ascii="GHEA Grapalat" w:hAnsi="GHEA Grapalat" w:cs="Sylfaen"/>
                <w:lang w:val="hy-AM"/>
              </w:rPr>
              <w:t>Տարեկան աշխատանքային պլան</w:t>
            </w:r>
          </w:p>
        </w:tc>
        <w:tc>
          <w:tcPr>
            <w:tcW w:w="1921" w:type="dxa"/>
            <w:vAlign w:val="center"/>
          </w:tcPr>
          <w:p w14:paraId="3BCD1A05" w14:textId="77777777" w:rsidR="00342CCB" w:rsidRPr="00834A17" w:rsidRDefault="00342CCB" w:rsidP="00CC4A61">
            <w:pPr>
              <w:ind w:firstLine="708"/>
              <w:rPr>
                <w:rFonts w:ascii="GHEA Grapalat" w:hAnsi="GHEA Grapalat"/>
                <w:b/>
              </w:rPr>
            </w:pPr>
            <w:r>
              <w:rPr>
                <w:rFonts w:ascii="GHEA Grapalat" w:hAnsi="GHEA Grapalat"/>
                <w:b/>
              </w:rPr>
              <w:t>2</w:t>
            </w:r>
          </w:p>
        </w:tc>
      </w:tr>
      <w:tr w:rsidR="00342CCB" w14:paraId="55FEC797" w14:textId="77777777" w:rsidTr="00CC4A61">
        <w:trPr>
          <w:trHeight w:val="345"/>
        </w:trPr>
        <w:tc>
          <w:tcPr>
            <w:tcW w:w="646" w:type="dxa"/>
            <w:vMerge/>
          </w:tcPr>
          <w:p w14:paraId="37F435A1" w14:textId="77777777" w:rsidR="00342CCB" w:rsidRDefault="00342CCB" w:rsidP="00CC4A61">
            <w:pPr>
              <w:jc w:val="center"/>
              <w:rPr>
                <w:rFonts w:ascii="GHEA Grapalat" w:hAnsi="GHEA Grapalat"/>
                <w:b/>
                <w:lang w:val="hy-AM"/>
              </w:rPr>
            </w:pPr>
          </w:p>
        </w:tc>
        <w:tc>
          <w:tcPr>
            <w:tcW w:w="7382" w:type="dxa"/>
          </w:tcPr>
          <w:p w14:paraId="2EBA3602" w14:textId="77777777" w:rsidR="00342CCB" w:rsidRPr="004E39DD" w:rsidRDefault="00342CCB" w:rsidP="00342CCB">
            <w:pPr>
              <w:numPr>
                <w:ilvl w:val="0"/>
                <w:numId w:val="36"/>
              </w:numPr>
              <w:tabs>
                <w:tab w:val="left" w:pos="2700"/>
              </w:tabs>
              <w:rPr>
                <w:rFonts w:ascii="GHEA Grapalat" w:hAnsi="GHEA Grapalat" w:cs="Sylfaen"/>
                <w:lang w:val="hy-AM"/>
              </w:rPr>
            </w:pPr>
            <w:proofErr w:type="spellStart"/>
            <w:r w:rsidRPr="005342E9">
              <w:rPr>
                <w:rFonts w:ascii="GHEA Grapalat" w:hAnsi="GHEA Grapalat" w:cs="Sylfaen"/>
              </w:rPr>
              <w:t>Համայնքի</w:t>
            </w:r>
            <w:proofErr w:type="spellEnd"/>
            <w:r w:rsidRPr="005342E9">
              <w:rPr>
                <w:rFonts w:ascii="GHEA Grapalat" w:hAnsi="GHEA Grapalat" w:cs="Sylfaen"/>
              </w:rPr>
              <w:t xml:space="preserve"> </w:t>
            </w:r>
            <w:proofErr w:type="spellStart"/>
            <w:r w:rsidRPr="005342E9">
              <w:rPr>
                <w:rFonts w:ascii="GHEA Grapalat" w:hAnsi="GHEA Grapalat" w:cs="Sylfaen"/>
              </w:rPr>
              <w:t>զարգացման</w:t>
            </w:r>
            <w:proofErr w:type="spellEnd"/>
            <w:r w:rsidRPr="005342E9">
              <w:rPr>
                <w:rFonts w:ascii="GHEA Grapalat" w:hAnsi="GHEA Grapalat" w:cs="Sylfaen"/>
              </w:rPr>
              <w:t xml:space="preserve"> </w:t>
            </w:r>
            <w:proofErr w:type="spellStart"/>
            <w:r w:rsidRPr="005342E9">
              <w:rPr>
                <w:rFonts w:ascii="GHEA Grapalat" w:hAnsi="GHEA Grapalat" w:cs="Sylfaen"/>
              </w:rPr>
              <w:t>ծրագիրը</w:t>
            </w:r>
            <w:proofErr w:type="spellEnd"/>
          </w:p>
        </w:tc>
        <w:tc>
          <w:tcPr>
            <w:tcW w:w="1921" w:type="dxa"/>
            <w:vAlign w:val="center"/>
          </w:tcPr>
          <w:p w14:paraId="38B6C05F" w14:textId="77777777" w:rsidR="00342CCB" w:rsidRDefault="00342CCB" w:rsidP="00CC4A61">
            <w:pPr>
              <w:ind w:firstLine="708"/>
              <w:rPr>
                <w:rFonts w:ascii="GHEA Grapalat" w:hAnsi="GHEA Grapalat"/>
                <w:b/>
                <w:lang w:val="hy-AM"/>
              </w:rPr>
            </w:pPr>
            <w:r>
              <w:rPr>
                <w:rFonts w:ascii="GHEA Grapalat" w:hAnsi="GHEA Grapalat"/>
                <w:b/>
                <w:lang w:val="hy-AM"/>
              </w:rPr>
              <w:t>2</w:t>
            </w:r>
          </w:p>
        </w:tc>
      </w:tr>
      <w:tr w:rsidR="00342CCB" w:rsidRPr="004E39DD" w14:paraId="2C19C87C" w14:textId="77777777" w:rsidTr="00CC4A61">
        <w:trPr>
          <w:trHeight w:val="299"/>
        </w:trPr>
        <w:tc>
          <w:tcPr>
            <w:tcW w:w="646" w:type="dxa"/>
            <w:vMerge/>
          </w:tcPr>
          <w:p w14:paraId="2A3BC5D9" w14:textId="77777777" w:rsidR="00342CCB" w:rsidRDefault="00342CCB" w:rsidP="00CC4A61">
            <w:pPr>
              <w:jc w:val="center"/>
              <w:rPr>
                <w:rFonts w:ascii="GHEA Grapalat" w:hAnsi="GHEA Grapalat"/>
                <w:b/>
                <w:lang w:val="hy-AM"/>
              </w:rPr>
            </w:pPr>
          </w:p>
        </w:tc>
        <w:tc>
          <w:tcPr>
            <w:tcW w:w="7382" w:type="dxa"/>
          </w:tcPr>
          <w:p w14:paraId="5221CF14" w14:textId="77777777" w:rsidR="00342CCB" w:rsidRPr="004E39DD" w:rsidRDefault="00342CCB" w:rsidP="00342CCB">
            <w:pPr>
              <w:numPr>
                <w:ilvl w:val="0"/>
                <w:numId w:val="36"/>
              </w:numPr>
              <w:tabs>
                <w:tab w:val="left" w:pos="2700"/>
              </w:tabs>
              <w:rPr>
                <w:rFonts w:ascii="GHEA Grapalat" w:hAnsi="GHEA Grapalat" w:cs="Sylfaen"/>
                <w:lang w:val="hy-AM"/>
              </w:rPr>
            </w:pPr>
            <w:r w:rsidRPr="003A604F">
              <w:rPr>
                <w:rFonts w:ascii="GHEA Grapalat" w:hAnsi="GHEA Grapalat" w:cs="Sylfaen"/>
                <w:lang w:val="hy-AM"/>
              </w:rPr>
              <w:t>Համայնքի բյուջեն` բյուջեի պլանավորումը, համայնքի բյուջեի կազմումը, բյուջեի քննարկումը, հաստատումը, կատարումը և լուսաբանումը</w:t>
            </w:r>
          </w:p>
        </w:tc>
        <w:tc>
          <w:tcPr>
            <w:tcW w:w="1921" w:type="dxa"/>
            <w:vAlign w:val="center"/>
          </w:tcPr>
          <w:p w14:paraId="76120369" w14:textId="77777777" w:rsidR="00342CCB" w:rsidRDefault="00342CCB" w:rsidP="00CC4A61">
            <w:pPr>
              <w:ind w:firstLine="708"/>
              <w:rPr>
                <w:rFonts w:ascii="GHEA Grapalat" w:hAnsi="GHEA Grapalat"/>
                <w:b/>
                <w:lang w:val="hy-AM"/>
              </w:rPr>
            </w:pPr>
            <w:r>
              <w:rPr>
                <w:rFonts w:ascii="GHEA Grapalat" w:hAnsi="GHEA Grapalat"/>
                <w:b/>
                <w:lang w:val="hy-AM"/>
              </w:rPr>
              <w:t>2</w:t>
            </w:r>
          </w:p>
        </w:tc>
      </w:tr>
    </w:tbl>
    <w:p w14:paraId="09C879E0" w14:textId="77777777" w:rsidR="00050441" w:rsidRDefault="00050441" w:rsidP="00342CCB">
      <w:pPr>
        <w:spacing w:line="276" w:lineRule="auto"/>
        <w:jc w:val="center"/>
        <w:rPr>
          <w:rFonts w:ascii="GHEA Grapalat" w:hAnsi="GHEA Grapalat"/>
          <w:b/>
          <w:bCs/>
          <w:lang w:val="hy-AM"/>
        </w:rPr>
      </w:pPr>
    </w:p>
    <w:p w14:paraId="742D01E7" w14:textId="0B6A5841" w:rsidR="00342CCB" w:rsidRDefault="00050441" w:rsidP="00342CCB">
      <w:pPr>
        <w:spacing w:line="276" w:lineRule="auto"/>
        <w:jc w:val="center"/>
        <w:rPr>
          <w:rFonts w:ascii="GHEA Grapalat" w:hAnsi="GHEA Grapalat"/>
          <w:b/>
          <w:bCs/>
          <w:lang w:val="af-ZA"/>
        </w:rPr>
      </w:pPr>
      <w:r>
        <w:rPr>
          <w:rFonts w:ascii="GHEA Grapalat" w:hAnsi="GHEA Grapalat"/>
          <w:b/>
          <w:bCs/>
          <w:lang w:val="hy-AM"/>
        </w:rPr>
        <w:t>ԾՐԱԳԻՐ</w:t>
      </w:r>
    </w:p>
    <w:p w14:paraId="3786BE67" w14:textId="6FB49F17" w:rsidR="00342CCB" w:rsidRDefault="00342CCB" w:rsidP="00342CCB">
      <w:pPr>
        <w:spacing w:line="276" w:lineRule="auto"/>
        <w:jc w:val="center"/>
        <w:rPr>
          <w:rFonts w:ascii="GHEA Grapalat" w:hAnsi="GHEA Grapalat"/>
          <w:b/>
          <w:bCs/>
          <w:lang w:val="af-ZA"/>
        </w:rPr>
      </w:pPr>
      <w:r w:rsidRPr="008A1064">
        <w:rPr>
          <w:rFonts w:ascii="GHEA Grapalat" w:hAnsi="GHEA Grapalat"/>
          <w:b/>
          <w:bCs/>
          <w:lang w:val="hy-AM"/>
        </w:rPr>
        <w:t>ԵՐԵՎԱՆԻ ՔԱՂԱՔԱՊԵՏԱՐԱՆԻ</w:t>
      </w:r>
      <w:r>
        <w:rPr>
          <w:rFonts w:ascii="GHEA Grapalat" w:hAnsi="GHEA Grapalat"/>
          <w:b/>
          <w:bCs/>
          <w:lang w:val="hy-AM"/>
        </w:rPr>
        <w:t xml:space="preserve"> ԵՎ ՎԱՐՉԱԿԱՆ ՇՐՋԱՆՆԵՐԻ ՂԵԿԱՎԱՐՆԵՐԻ</w:t>
      </w:r>
      <w:r w:rsidRPr="008A1064">
        <w:rPr>
          <w:rFonts w:ascii="GHEA Grapalat" w:hAnsi="GHEA Grapalat"/>
          <w:b/>
          <w:bCs/>
          <w:lang w:val="af-ZA"/>
        </w:rPr>
        <w:t xml:space="preserve">  </w:t>
      </w:r>
      <w:r w:rsidRPr="00B1174E">
        <w:rPr>
          <w:rFonts w:ascii="GHEA Grapalat" w:hAnsi="GHEA Grapalat"/>
          <w:b/>
          <w:bCs/>
          <w:lang w:val="hy-AM"/>
        </w:rPr>
        <w:t>ԱՇԽԱՏԱԿԱԶՄ</w:t>
      </w:r>
      <w:r>
        <w:rPr>
          <w:rFonts w:ascii="GHEA Grapalat" w:hAnsi="GHEA Grapalat"/>
          <w:b/>
          <w:bCs/>
          <w:lang w:val="hy-AM"/>
        </w:rPr>
        <w:t>ԵՐ</w:t>
      </w:r>
      <w:r w:rsidRPr="00B1174E">
        <w:rPr>
          <w:rFonts w:ascii="GHEA Grapalat" w:hAnsi="GHEA Grapalat"/>
          <w:b/>
          <w:bCs/>
          <w:lang w:val="hy-AM"/>
        </w:rPr>
        <w:t>Ի</w:t>
      </w:r>
      <w:r w:rsidRPr="008A1064">
        <w:rPr>
          <w:rFonts w:ascii="GHEA Grapalat" w:hAnsi="GHEA Grapalat"/>
          <w:b/>
          <w:bCs/>
          <w:lang w:val="af-ZA"/>
        </w:rPr>
        <w:t xml:space="preserve"> </w:t>
      </w:r>
      <w:r>
        <w:rPr>
          <w:rFonts w:ascii="GHEA Grapalat" w:hAnsi="GHEA Grapalat"/>
          <w:b/>
          <w:bCs/>
          <w:lang w:val="hy-AM"/>
        </w:rPr>
        <w:t>ԳԼԽԱՎՈՐ ՊԱՇՏՈՆՆԵՐ ԵՎ ԱՌԱՋԱՏԱՐ ՊԱՇՏՈՆՆԵՐԻ ԽՄԲԻ 1-ԻՆ ԵՆԹԱԽՄԲԻ ՊԱՇՏՈՆՆԵՐ ԶԲԱՂԵՑՆՈՂ</w:t>
      </w:r>
      <w:r w:rsidRPr="008A1064">
        <w:rPr>
          <w:rFonts w:ascii="GHEA Grapalat" w:hAnsi="GHEA Grapalat"/>
          <w:b/>
          <w:bCs/>
          <w:lang w:val="hy-AM"/>
        </w:rPr>
        <w:t xml:space="preserve"> </w:t>
      </w:r>
      <w:r w:rsidRPr="00B1174E">
        <w:rPr>
          <w:rFonts w:ascii="GHEA Grapalat" w:hAnsi="GHEA Grapalat"/>
          <w:b/>
          <w:bCs/>
          <w:lang w:val="hy-AM"/>
        </w:rPr>
        <w:t>ՀԱՄԱՅՆՔԱՅԻՆ</w:t>
      </w:r>
      <w:r w:rsidRPr="008A1064">
        <w:rPr>
          <w:rFonts w:ascii="GHEA Grapalat" w:hAnsi="GHEA Grapalat"/>
          <w:b/>
          <w:bCs/>
          <w:lang w:val="af-ZA"/>
        </w:rPr>
        <w:t xml:space="preserve"> </w:t>
      </w:r>
      <w:r w:rsidRPr="00B1174E">
        <w:rPr>
          <w:rFonts w:ascii="GHEA Grapalat" w:hAnsi="GHEA Grapalat"/>
          <w:b/>
          <w:bCs/>
          <w:lang w:val="hy-AM"/>
        </w:rPr>
        <w:t>ԾԱՌԱՅՈՂՆԵՐԻ</w:t>
      </w:r>
      <w:r w:rsidRPr="008A1064">
        <w:rPr>
          <w:rFonts w:ascii="GHEA Grapalat" w:hAnsi="GHEA Grapalat"/>
          <w:b/>
          <w:bCs/>
          <w:lang w:val="af-ZA"/>
        </w:rPr>
        <w:t xml:space="preserve"> </w:t>
      </w:r>
      <w:r w:rsidRPr="00B1174E">
        <w:rPr>
          <w:rFonts w:ascii="GHEA Grapalat" w:hAnsi="GHEA Grapalat"/>
          <w:b/>
          <w:bCs/>
          <w:lang w:val="hy-AM"/>
        </w:rPr>
        <w:t>ՎԵՐԱՊԱՏՐԱՍՏՄԱՆ</w:t>
      </w:r>
      <w:r w:rsidR="00050441">
        <w:rPr>
          <w:rFonts w:ascii="GHEA Grapalat" w:hAnsi="GHEA Grapalat"/>
          <w:b/>
          <w:bCs/>
          <w:lang w:val="hy-AM"/>
        </w:rPr>
        <w:t xml:space="preserve"> </w:t>
      </w:r>
    </w:p>
    <w:tbl>
      <w:tblPr>
        <w:tblpPr w:leftFromText="180" w:rightFromText="180" w:vertAnchor="page" w:horzAnchor="margin" w:tblpXSpec="center" w:tblpY="1891"/>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7382"/>
        <w:gridCol w:w="1921"/>
      </w:tblGrid>
      <w:tr w:rsidR="00342CCB" w:rsidRPr="005342E9" w14:paraId="796295F8" w14:textId="77777777" w:rsidTr="00CC4A61">
        <w:trPr>
          <w:trHeight w:val="1337"/>
        </w:trPr>
        <w:tc>
          <w:tcPr>
            <w:tcW w:w="646" w:type="dxa"/>
          </w:tcPr>
          <w:p w14:paraId="7AD75912" w14:textId="77777777" w:rsidR="00342CCB" w:rsidRPr="008A1064" w:rsidRDefault="00342CCB" w:rsidP="00CC4A61">
            <w:pPr>
              <w:rPr>
                <w:rFonts w:ascii="GHEA Grapalat" w:hAnsi="GHEA Grapalat" w:cs="Sylfaen"/>
                <w:lang w:val="hy-AM"/>
              </w:rPr>
            </w:pPr>
            <w:bookmarkStart w:id="24" w:name="_Hlk118469123"/>
            <w:r w:rsidRPr="008A1064">
              <w:rPr>
                <w:rFonts w:ascii="GHEA Grapalat" w:hAnsi="GHEA Grapalat"/>
                <w:b/>
                <w:lang w:val="hy-AM"/>
              </w:rPr>
              <w:lastRenderedPageBreak/>
              <w:t>2</w:t>
            </w:r>
            <w:r w:rsidRPr="008A1064">
              <w:rPr>
                <w:rFonts w:ascii="Cambria Math" w:hAnsi="Cambria Math" w:cs="Cambria Math"/>
                <w:b/>
                <w:lang w:val="hy-AM"/>
              </w:rPr>
              <w:t>․</w:t>
            </w:r>
          </w:p>
        </w:tc>
        <w:tc>
          <w:tcPr>
            <w:tcW w:w="7382" w:type="dxa"/>
          </w:tcPr>
          <w:p w14:paraId="3280F995" w14:textId="77777777" w:rsidR="00342CCB" w:rsidRPr="00C86769" w:rsidRDefault="00342CCB" w:rsidP="00CC4A61">
            <w:pPr>
              <w:tabs>
                <w:tab w:val="left" w:pos="2700"/>
              </w:tabs>
              <w:spacing w:line="276" w:lineRule="auto"/>
              <w:rPr>
                <w:rFonts w:ascii="GHEA Grapalat" w:hAnsi="GHEA Grapalat"/>
                <w:b/>
                <w:i/>
                <w:iCs/>
                <w:lang w:val="hy-AM"/>
              </w:rPr>
            </w:pPr>
            <w:r w:rsidRPr="00C86769">
              <w:rPr>
                <w:rFonts w:ascii="GHEA Grapalat" w:hAnsi="GHEA Grapalat"/>
                <w:b/>
                <w:i/>
                <w:iCs/>
                <w:lang w:val="hy-AM"/>
              </w:rPr>
              <w:t>&lt;&lt;Նորմատիվ իրավական ակտերի մասին&gt;&gt; ՀՀ օրենք</w:t>
            </w:r>
            <w:r>
              <w:rPr>
                <w:rFonts w:ascii="GHEA Grapalat" w:hAnsi="GHEA Grapalat"/>
                <w:b/>
                <w:i/>
                <w:iCs/>
                <w:lang w:val="hy-AM"/>
              </w:rPr>
              <w:t>ը</w:t>
            </w:r>
          </w:p>
          <w:p w14:paraId="18F38E4A" w14:textId="77777777" w:rsidR="00342CCB" w:rsidRPr="00C86769" w:rsidRDefault="00342CCB" w:rsidP="00CC4A61">
            <w:pPr>
              <w:tabs>
                <w:tab w:val="left" w:pos="2700"/>
              </w:tabs>
              <w:spacing w:line="276" w:lineRule="auto"/>
              <w:rPr>
                <w:rFonts w:ascii="GHEA Grapalat" w:hAnsi="GHEA Grapalat"/>
                <w:b/>
                <w:i/>
                <w:iCs/>
                <w:lang w:val="hy-AM"/>
              </w:rPr>
            </w:pPr>
          </w:p>
          <w:p w14:paraId="52A67975" w14:textId="77777777" w:rsidR="00342CCB" w:rsidRPr="005342E9" w:rsidRDefault="00342CCB" w:rsidP="00342CCB">
            <w:pPr>
              <w:numPr>
                <w:ilvl w:val="0"/>
                <w:numId w:val="37"/>
              </w:numPr>
              <w:tabs>
                <w:tab w:val="left" w:pos="2700"/>
              </w:tabs>
              <w:rPr>
                <w:rFonts w:ascii="GHEA Grapalat" w:hAnsi="GHEA Grapalat"/>
              </w:rPr>
            </w:pPr>
            <w:proofErr w:type="spellStart"/>
            <w:r w:rsidRPr="005342E9">
              <w:rPr>
                <w:rFonts w:ascii="GHEA Grapalat" w:hAnsi="GHEA Grapalat"/>
              </w:rPr>
              <w:t>Նորմատիվ</w:t>
            </w:r>
            <w:proofErr w:type="spellEnd"/>
            <w:r w:rsidRPr="005342E9">
              <w:rPr>
                <w:rFonts w:ascii="GHEA Grapalat" w:hAnsi="GHEA Grapalat"/>
              </w:rPr>
              <w:t xml:space="preserve"> </w:t>
            </w:r>
            <w:proofErr w:type="spellStart"/>
            <w:r w:rsidRPr="005342E9">
              <w:rPr>
                <w:rFonts w:ascii="GHEA Grapalat" w:hAnsi="GHEA Grapalat"/>
              </w:rPr>
              <w:t>իրավական</w:t>
            </w:r>
            <w:proofErr w:type="spellEnd"/>
            <w:r w:rsidRPr="005342E9">
              <w:rPr>
                <w:rFonts w:ascii="GHEA Grapalat" w:hAnsi="GHEA Grapalat"/>
              </w:rPr>
              <w:t xml:space="preserve"> </w:t>
            </w:r>
            <w:proofErr w:type="spellStart"/>
            <w:r w:rsidRPr="005342E9">
              <w:rPr>
                <w:rFonts w:ascii="GHEA Grapalat" w:hAnsi="GHEA Grapalat"/>
              </w:rPr>
              <w:t>ակտերի</w:t>
            </w:r>
            <w:proofErr w:type="spellEnd"/>
            <w:r w:rsidRPr="005342E9">
              <w:rPr>
                <w:rFonts w:ascii="GHEA Grapalat" w:hAnsi="GHEA Grapalat"/>
              </w:rPr>
              <w:t xml:space="preserve"> </w:t>
            </w:r>
            <w:proofErr w:type="spellStart"/>
            <w:r w:rsidRPr="005342E9">
              <w:rPr>
                <w:rFonts w:ascii="GHEA Grapalat" w:hAnsi="GHEA Grapalat"/>
              </w:rPr>
              <w:t>տեսակները</w:t>
            </w:r>
            <w:proofErr w:type="spellEnd"/>
            <w:r w:rsidRPr="005342E9">
              <w:rPr>
                <w:rFonts w:ascii="GHEA Grapalat" w:hAnsi="GHEA Grapalat"/>
              </w:rPr>
              <w:t xml:space="preserve"> </w:t>
            </w:r>
          </w:p>
          <w:p w14:paraId="578E6FC5" w14:textId="77777777" w:rsidR="00342CCB" w:rsidRPr="00A44EAC" w:rsidRDefault="00342CCB" w:rsidP="00342CCB">
            <w:pPr>
              <w:numPr>
                <w:ilvl w:val="0"/>
                <w:numId w:val="37"/>
              </w:numPr>
              <w:tabs>
                <w:tab w:val="left" w:pos="2700"/>
              </w:tabs>
              <w:rPr>
                <w:rFonts w:ascii="GHEA Grapalat" w:hAnsi="GHEA Grapalat"/>
              </w:rPr>
            </w:pPr>
            <w:proofErr w:type="spellStart"/>
            <w:r w:rsidRPr="00A44EAC">
              <w:rPr>
                <w:rFonts w:ascii="GHEA Grapalat" w:hAnsi="GHEA Grapalat"/>
              </w:rPr>
              <w:t>Նորմատիվ</w:t>
            </w:r>
            <w:proofErr w:type="spellEnd"/>
            <w:r w:rsidRPr="00A44EAC">
              <w:rPr>
                <w:rFonts w:ascii="GHEA Grapalat" w:hAnsi="GHEA Grapalat"/>
              </w:rPr>
              <w:t xml:space="preserve"> </w:t>
            </w:r>
            <w:proofErr w:type="spellStart"/>
            <w:r w:rsidRPr="00A44EAC">
              <w:rPr>
                <w:rFonts w:ascii="GHEA Grapalat" w:hAnsi="GHEA Grapalat"/>
              </w:rPr>
              <w:t>իրավական</w:t>
            </w:r>
            <w:proofErr w:type="spellEnd"/>
            <w:r w:rsidRPr="00A44EAC">
              <w:rPr>
                <w:rFonts w:ascii="GHEA Grapalat" w:hAnsi="GHEA Grapalat"/>
              </w:rPr>
              <w:t xml:space="preserve"> </w:t>
            </w:r>
            <w:proofErr w:type="spellStart"/>
            <w:r w:rsidRPr="00A44EAC">
              <w:rPr>
                <w:rFonts w:ascii="GHEA Grapalat" w:hAnsi="GHEA Grapalat"/>
              </w:rPr>
              <w:t>ակտերի</w:t>
            </w:r>
            <w:proofErr w:type="spellEnd"/>
            <w:r w:rsidRPr="00A44EAC">
              <w:rPr>
                <w:rFonts w:ascii="GHEA Grapalat" w:hAnsi="GHEA Grapalat"/>
              </w:rPr>
              <w:t xml:space="preserve"> </w:t>
            </w:r>
            <w:proofErr w:type="spellStart"/>
            <w:r w:rsidRPr="00A44EAC">
              <w:rPr>
                <w:rFonts w:ascii="GHEA Grapalat" w:hAnsi="GHEA Grapalat"/>
              </w:rPr>
              <w:t>նախագծերի</w:t>
            </w:r>
            <w:proofErr w:type="spellEnd"/>
            <w:r w:rsidRPr="00A44EAC">
              <w:rPr>
                <w:rFonts w:ascii="GHEA Grapalat" w:hAnsi="GHEA Grapalat"/>
              </w:rPr>
              <w:t xml:space="preserve"> </w:t>
            </w:r>
            <w:proofErr w:type="spellStart"/>
            <w:r w:rsidRPr="00A44EAC">
              <w:rPr>
                <w:rFonts w:ascii="GHEA Grapalat" w:hAnsi="GHEA Grapalat"/>
              </w:rPr>
              <w:t>նախապատրաստումը</w:t>
            </w:r>
            <w:proofErr w:type="spellEnd"/>
            <w:r w:rsidRPr="00A44EAC">
              <w:rPr>
                <w:rFonts w:ascii="GHEA Grapalat" w:hAnsi="GHEA Grapalat"/>
                <w:lang w:val="hy-AM"/>
              </w:rPr>
              <w:t xml:space="preserve"> </w:t>
            </w:r>
            <w:r>
              <w:rPr>
                <w:rFonts w:ascii="GHEA Grapalat" w:hAnsi="GHEA Grapalat"/>
                <w:lang w:val="hy-AM"/>
              </w:rPr>
              <w:t>և</w:t>
            </w:r>
            <w:r w:rsidRPr="00A44EAC">
              <w:rPr>
                <w:rFonts w:ascii="GHEA Grapalat" w:hAnsi="GHEA Grapalat"/>
                <w:lang w:val="hy-AM"/>
              </w:rPr>
              <w:t xml:space="preserve"> </w:t>
            </w:r>
            <w:proofErr w:type="spellStart"/>
            <w:r w:rsidRPr="00A44EAC">
              <w:rPr>
                <w:rFonts w:ascii="GHEA Grapalat" w:hAnsi="GHEA Grapalat"/>
              </w:rPr>
              <w:t>հանրային</w:t>
            </w:r>
            <w:proofErr w:type="spellEnd"/>
            <w:r w:rsidRPr="00A44EAC">
              <w:rPr>
                <w:rFonts w:ascii="GHEA Grapalat" w:hAnsi="GHEA Grapalat"/>
              </w:rPr>
              <w:t xml:space="preserve"> </w:t>
            </w:r>
            <w:proofErr w:type="spellStart"/>
            <w:r w:rsidRPr="00A44EAC">
              <w:rPr>
                <w:rFonts w:ascii="GHEA Grapalat" w:hAnsi="GHEA Grapalat"/>
              </w:rPr>
              <w:t>քննարկումը</w:t>
            </w:r>
            <w:proofErr w:type="spellEnd"/>
          </w:p>
          <w:p w14:paraId="0E62B27C" w14:textId="77777777" w:rsidR="00342CCB" w:rsidRPr="005342E9" w:rsidRDefault="00342CCB" w:rsidP="00342CCB">
            <w:pPr>
              <w:numPr>
                <w:ilvl w:val="0"/>
                <w:numId w:val="37"/>
              </w:numPr>
              <w:tabs>
                <w:tab w:val="left" w:pos="2700"/>
              </w:tabs>
              <w:rPr>
                <w:rFonts w:ascii="GHEA Grapalat" w:hAnsi="GHEA Grapalat"/>
              </w:rPr>
            </w:pPr>
            <w:proofErr w:type="spellStart"/>
            <w:r w:rsidRPr="005342E9">
              <w:rPr>
                <w:rFonts w:ascii="GHEA Grapalat" w:hAnsi="GHEA Grapalat"/>
              </w:rPr>
              <w:t>Նորմատիվ</w:t>
            </w:r>
            <w:proofErr w:type="spellEnd"/>
            <w:r w:rsidRPr="005342E9">
              <w:rPr>
                <w:rFonts w:ascii="GHEA Grapalat" w:hAnsi="GHEA Grapalat"/>
              </w:rPr>
              <w:t xml:space="preserve"> </w:t>
            </w:r>
            <w:proofErr w:type="spellStart"/>
            <w:r w:rsidRPr="005342E9">
              <w:rPr>
                <w:rFonts w:ascii="GHEA Grapalat" w:hAnsi="GHEA Grapalat"/>
              </w:rPr>
              <w:t>իրավական</w:t>
            </w:r>
            <w:proofErr w:type="spellEnd"/>
            <w:r w:rsidRPr="005342E9">
              <w:rPr>
                <w:rFonts w:ascii="GHEA Grapalat" w:hAnsi="GHEA Grapalat"/>
              </w:rPr>
              <w:t xml:space="preserve"> </w:t>
            </w:r>
            <w:proofErr w:type="spellStart"/>
            <w:r w:rsidRPr="005342E9">
              <w:rPr>
                <w:rFonts w:ascii="GHEA Grapalat" w:hAnsi="GHEA Grapalat"/>
              </w:rPr>
              <w:t>ակտերի</w:t>
            </w:r>
            <w:proofErr w:type="spellEnd"/>
            <w:r w:rsidRPr="005342E9">
              <w:rPr>
                <w:rFonts w:ascii="GHEA Grapalat" w:hAnsi="GHEA Grapalat"/>
              </w:rPr>
              <w:t xml:space="preserve"> </w:t>
            </w:r>
            <w:proofErr w:type="spellStart"/>
            <w:r w:rsidRPr="005342E9">
              <w:rPr>
                <w:rFonts w:ascii="GHEA Grapalat" w:hAnsi="GHEA Grapalat"/>
              </w:rPr>
              <w:t>նախագծերի</w:t>
            </w:r>
            <w:proofErr w:type="spellEnd"/>
            <w:r w:rsidRPr="005342E9">
              <w:rPr>
                <w:rFonts w:ascii="GHEA Grapalat" w:hAnsi="GHEA Grapalat"/>
              </w:rPr>
              <w:t xml:space="preserve"> </w:t>
            </w:r>
            <w:proofErr w:type="spellStart"/>
            <w:r w:rsidRPr="005342E9">
              <w:rPr>
                <w:rFonts w:ascii="GHEA Grapalat" w:hAnsi="GHEA Grapalat"/>
              </w:rPr>
              <w:t>փորձաքննությունը</w:t>
            </w:r>
            <w:proofErr w:type="spellEnd"/>
            <w:r w:rsidRPr="005342E9">
              <w:rPr>
                <w:rFonts w:ascii="GHEA Grapalat" w:hAnsi="GHEA Grapalat"/>
              </w:rPr>
              <w:t xml:space="preserve"> և </w:t>
            </w:r>
            <w:proofErr w:type="spellStart"/>
            <w:r w:rsidRPr="005342E9">
              <w:rPr>
                <w:rFonts w:ascii="GHEA Grapalat" w:hAnsi="GHEA Grapalat"/>
              </w:rPr>
              <w:t>ժամկետները</w:t>
            </w:r>
            <w:proofErr w:type="spellEnd"/>
          </w:p>
          <w:p w14:paraId="7B65F152" w14:textId="77777777" w:rsidR="00342CCB" w:rsidRPr="005342E9" w:rsidRDefault="00342CCB" w:rsidP="00342CCB">
            <w:pPr>
              <w:numPr>
                <w:ilvl w:val="0"/>
                <w:numId w:val="37"/>
              </w:numPr>
              <w:tabs>
                <w:tab w:val="left" w:pos="2700"/>
              </w:tabs>
              <w:rPr>
                <w:rFonts w:ascii="GHEA Grapalat" w:hAnsi="GHEA Grapalat"/>
              </w:rPr>
            </w:pPr>
            <w:proofErr w:type="spellStart"/>
            <w:r w:rsidRPr="005342E9">
              <w:rPr>
                <w:rFonts w:ascii="GHEA Grapalat" w:hAnsi="GHEA Grapalat"/>
              </w:rPr>
              <w:t>Օրենսդրական</w:t>
            </w:r>
            <w:proofErr w:type="spellEnd"/>
            <w:r w:rsidRPr="005342E9">
              <w:rPr>
                <w:rFonts w:ascii="GHEA Grapalat" w:hAnsi="GHEA Grapalat"/>
              </w:rPr>
              <w:t xml:space="preserve"> </w:t>
            </w:r>
            <w:proofErr w:type="spellStart"/>
            <w:r w:rsidRPr="005342E9">
              <w:rPr>
                <w:rFonts w:ascii="GHEA Grapalat" w:hAnsi="GHEA Grapalat"/>
              </w:rPr>
              <w:t>տեխնիկայի</w:t>
            </w:r>
            <w:proofErr w:type="spellEnd"/>
            <w:r w:rsidRPr="005342E9">
              <w:rPr>
                <w:rFonts w:ascii="GHEA Grapalat" w:hAnsi="GHEA Grapalat"/>
              </w:rPr>
              <w:t xml:space="preserve"> </w:t>
            </w:r>
            <w:proofErr w:type="spellStart"/>
            <w:r w:rsidRPr="005342E9">
              <w:rPr>
                <w:rFonts w:ascii="GHEA Grapalat" w:hAnsi="GHEA Grapalat"/>
              </w:rPr>
              <w:t>կանոններ</w:t>
            </w:r>
            <w:proofErr w:type="spellEnd"/>
          </w:p>
          <w:p w14:paraId="10E7D26D" w14:textId="77777777" w:rsidR="00342CCB" w:rsidRPr="002F075A" w:rsidRDefault="00342CCB" w:rsidP="00342CCB">
            <w:pPr>
              <w:numPr>
                <w:ilvl w:val="0"/>
                <w:numId w:val="37"/>
              </w:numPr>
              <w:tabs>
                <w:tab w:val="left" w:pos="2700"/>
              </w:tabs>
              <w:rPr>
                <w:rFonts w:ascii="GHEA Grapalat" w:hAnsi="GHEA Grapalat"/>
              </w:rPr>
            </w:pPr>
            <w:proofErr w:type="spellStart"/>
            <w:r w:rsidRPr="002F075A">
              <w:rPr>
                <w:rFonts w:ascii="GHEA Grapalat" w:hAnsi="GHEA Grapalat"/>
              </w:rPr>
              <w:t>Նորմատիվ</w:t>
            </w:r>
            <w:proofErr w:type="spellEnd"/>
            <w:r w:rsidRPr="002F075A">
              <w:rPr>
                <w:rFonts w:ascii="GHEA Grapalat" w:hAnsi="GHEA Grapalat"/>
              </w:rPr>
              <w:t xml:space="preserve"> </w:t>
            </w:r>
            <w:proofErr w:type="spellStart"/>
            <w:r w:rsidRPr="002F075A">
              <w:rPr>
                <w:rFonts w:ascii="GHEA Grapalat" w:hAnsi="GHEA Grapalat"/>
              </w:rPr>
              <w:t>իրավական</w:t>
            </w:r>
            <w:proofErr w:type="spellEnd"/>
            <w:r w:rsidRPr="002F075A">
              <w:rPr>
                <w:rFonts w:ascii="GHEA Grapalat" w:hAnsi="GHEA Grapalat"/>
              </w:rPr>
              <w:t xml:space="preserve"> </w:t>
            </w:r>
            <w:proofErr w:type="spellStart"/>
            <w:r w:rsidRPr="002F075A">
              <w:rPr>
                <w:rFonts w:ascii="GHEA Grapalat" w:hAnsi="GHEA Grapalat"/>
              </w:rPr>
              <w:t>ակտերում</w:t>
            </w:r>
            <w:proofErr w:type="spellEnd"/>
            <w:r w:rsidRPr="002F075A">
              <w:rPr>
                <w:rFonts w:ascii="GHEA Grapalat" w:hAnsi="GHEA Grapalat"/>
              </w:rPr>
              <w:t xml:space="preserve"> </w:t>
            </w:r>
            <w:proofErr w:type="spellStart"/>
            <w:r w:rsidRPr="002F075A">
              <w:rPr>
                <w:rFonts w:ascii="GHEA Grapalat" w:hAnsi="GHEA Grapalat"/>
              </w:rPr>
              <w:t>փոփոխություններ</w:t>
            </w:r>
            <w:proofErr w:type="spellEnd"/>
            <w:r w:rsidRPr="002F075A">
              <w:rPr>
                <w:rFonts w:ascii="GHEA Grapalat" w:hAnsi="GHEA Grapalat"/>
              </w:rPr>
              <w:t xml:space="preserve"> և </w:t>
            </w:r>
            <w:proofErr w:type="spellStart"/>
            <w:r w:rsidRPr="002F075A">
              <w:rPr>
                <w:rFonts w:ascii="GHEA Grapalat" w:hAnsi="GHEA Grapalat"/>
              </w:rPr>
              <w:t>լրացումներ</w:t>
            </w:r>
            <w:proofErr w:type="spellEnd"/>
            <w:r w:rsidRPr="002F075A">
              <w:rPr>
                <w:rFonts w:ascii="GHEA Grapalat" w:hAnsi="GHEA Grapalat"/>
              </w:rPr>
              <w:t xml:space="preserve"> </w:t>
            </w:r>
            <w:proofErr w:type="spellStart"/>
            <w:r w:rsidRPr="002F075A">
              <w:rPr>
                <w:rFonts w:ascii="GHEA Grapalat" w:hAnsi="GHEA Grapalat"/>
              </w:rPr>
              <w:t>կատարելը</w:t>
            </w:r>
            <w:proofErr w:type="spellEnd"/>
            <w:r w:rsidRPr="002F075A">
              <w:rPr>
                <w:rFonts w:ascii="GHEA Grapalat" w:hAnsi="GHEA Grapalat"/>
                <w:lang w:val="hy-AM"/>
              </w:rPr>
              <w:t xml:space="preserve">, </w:t>
            </w:r>
            <w:proofErr w:type="spellStart"/>
            <w:r w:rsidRPr="002F075A">
              <w:rPr>
                <w:rFonts w:ascii="GHEA Grapalat" w:hAnsi="GHEA Grapalat"/>
              </w:rPr>
              <w:t>գործողությունը</w:t>
            </w:r>
            <w:proofErr w:type="spellEnd"/>
            <w:r w:rsidRPr="002F075A">
              <w:rPr>
                <w:rFonts w:ascii="GHEA Grapalat" w:hAnsi="GHEA Grapalat"/>
              </w:rPr>
              <w:t xml:space="preserve"> </w:t>
            </w:r>
            <w:proofErr w:type="spellStart"/>
            <w:r w:rsidRPr="002F075A">
              <w:rPr>
                <w:rFonts w:ascii="GHEA Grapalat" w:hAnsi="GHEA Grapalat"/>
              </w:rPr>
              <w:t>կասեցնելը</w:t>
            </w:r>
            <w:proofErr w:type="spellEnd"/>
            <w:r w:rsidRPr="002F075A">
              <w:rPr>
                <w:rFonts w:ascii="GHEA Grapalat" w:hAnsi="GHEA Grapalat"/>
              </w:rPr>
              <w:t xml:space="preserve"> և </w:t>
            </w:r>
            <w:proofErr w:type="spellStart"/>
            <w:r w:rsidRPr="002F075A">
              <w:rPr>
                <w:rFonts w:ascii="GHEA Grapalat" w:hAnsi="GHEA Grapalat"/>
              </w:rPr>
              <w:t>դադարեցնելը</w:t>
            </w:r>
            <w:proofErr w:type="spellEnd"/>
            <w:r w:rsidRPr="002F075A">
              <w:rPr>
                <w:rFonts w:ascii="GHEA Grapalat" w:hAnsi="GHEA Grapalat"/>
              </w:rPr>
              <w:t xml:space="preserve"> </w:t>
            </w:r>
          </w:p>
          <w:p w14:paraId="288047FC" w14:textId="77777777" w:rsidR="00342CCB" w:rsidRPr="005342E9" w:rsidRDefault="00342CCB" w:rsidP="00CC4A61">
            <w:pPr>
              <w:tabs>
                <w:tab w:val="left" w:pos="2700"/>
              </w:tabs>
              <w:ind w:left="720"/>
              <w:rPr>
                <w:rFonts w:ascii="GHEA Grapalat" w:hAnsi="GHEA Grapalat"/>
              </w:rPr>
            </w:pPr>
          </w:p>
        </w:tc>
        <w:tc>
          <w:tcPr>
            <w:tcW w:w="1921" w:type="dxa"/>
            <w:vAlign w:val="center"/>
          </w:tcPr>
          <w:p w14:paraId="5C5664B7" w14:textId="77777777" w:rsidR="00342CCB" w:rsidRPr="005342E9" w:rsidRDefault="00342CCB" w:rsidP="00CC4A61">
            <w:pPr>
              <w:jc w:val="center"/>
              <w:rPr>
                <w:rFonts w:ascii="GHEA Grapalat" w:hAnsi="GHEA Grapalat"/>
                <w:lang w:val="hy-AM"/>
              </w:rPr>
            </w:pPr>
            <w:r>
              <w:rPr>
                <w:rFonts w:ascii="GHEA Grapalat" w:hAnsi="GHEA Grapalat"/>
                <w:lang w:val="hy-AM"/>
              </w:rPr>
              <w:t>4</w:t>
            </w:r>
          </w:p>
        </w:tc>
      </w:tr>
      <w:tr w:rsidR="00342CCB" w:rsidRPr="00082A55" w14:paraId="06BBD198" w14:textId="77777777" w:rsidTr="00CC4A61">
        <w:trPr>
          <w:trHeight w:val="2780"/>
        </w:trPr>
        <w:tc>
          <w:tcPr>
            <w:tcW w:w="646" w:type="dxa"/>
          </w:tcPr>
          <w:p w14:paraId="562054F6" w14:textId="77777777" w:rsidR="00342CCB" w:rsidRPr="008A1064" w:rsidRDefault="00342CCB" w:rsidP="00CC4A61">
            <w:pPr>
              <w:spacing w:line="276" w:lineRule="auto"/>
              <w:rPr>
                <w:rFonts w:ascii="Cambria Math" w:hAnsi="Cambria Math" w:cs="Sylfaen"/>
              </w:rPr>
            </w:pPr>
            <w:r>
              <w:rPr>
                <w:rFonts w:ascii="GHEA Grapalat" w:hAnsi="GHEA Grapalat"/>
                <w:b/>
                <w:lang w:val="hy-AM"/>
              </w:rPr>
              <w:t>3</w:t>
            </w:r>
            <w:r>
              <w:rPr>
                <w:rFonts w:ascii="Cambria Math" w:hAnsi="Cambria Math"/>
                <w:b/>
                <w:lang w:val="hy-AM"/>
              </w:rPr>
              <w:t>․</w:t>
            </w:r>
          </w:p>
        </w:tc>
        <w:tc>
          <w:tcPr>
            <w:tcW w:w="7382" w:type="dxa"/>
          </w:tcPr>
          <w:p w14:paraId="31684399" w14:textId="77777777" w:rsidR="00342CCB" w:rsidRPr="00C86769" w:rsidRDefault="00342CCB" w:rsidP="00CC4A61">
            <w:pPr>
              <w:tabs>
                <w:tab w:val="left" w:pos="2700"/>
              </w:tabs>
              <w:spacing w:line="276" w:lineRule="auto"/>
              <w:rPr>
                <w:rFonts w:ascii="GHEA Grapalat" w:hAnsi="GHEA Grapalat"/>
                <w:b/>
                <w:i/>
                <w:iCs/>
                <w:lang w:val="hy-AM"/>
              </w:rPr>
            </w:pPr>
            <w:r w:rsidRPr="00C86769">
              <w:rPr>
                <w:rFonts w:ascii="GHEA Grapalat" w:hAnsi="GHEA Grapalat"/>
                <w:b/>
                <w:i/>
                <w:iCs/>
                <w:lang w:val="hy-AM"/>
              </w:rPr>
              <w:t xml:space="preserve">Համայնքային ծառայության մասին </w:t>
            </w:r>
            <w:r>
              <w:rPr>
                <w:rFonts w:ascii="GHEA Grapalat" w:hAnsi="GHEA Grapalat"/>
                <w:b/>
                <w:i/>
                <w:iCs/>
                <w:lang w:val="hy-AM"/>
              </w:rPr>
              <w:t>ՀՀ</w:t>
            </w:r>
            <w:r w:rsidRPr="00C86769">
              <w:rPr>
                <w:rFonts w:ascii="GHEA Grapalat" w:hAnsi="GHEA Grapalat"/>
                <w:b/>
                <w:i/>
                <w:iCs/>
                <w:lang w:val="hy-AM"/>
              </w:rPr>
              <w:t xml:space="preserve"> օրենսդրություն</w:t>
            </w:r>
            <w:r>
              <w:rPr>
                <w:rFonts w:ascii="GHEA Grapalat" w:hAnsi="GHEA Grapalat"/>
                <w:b/>
                <w:i/>
                <w:iCs/>
                <w:lang w:val="hy-AM"/>
              </w:rPr>
              <w:t>ը</w:t>
            </w:r>
          </w:p>
          <w:p w14:paraId="07F62372" w14:textId="77777777" w:rsidR="00342CCB" w:rsidRPr="00A34393" w:rsidRDefault="00342CCB" w:rsidP="00CC4A61">
            <w:pPr>
              <w:tabs>
                <w:tab w:val="left" w:pos="2700"/>
              </w:tabs>
              <w:spacing w:line="276" w:lineRule="auto"/>
              <w:rPr>
                <w:rFonts w:ascii="GHEA Grapalat" w:hAnsi="GHEA Grapalat" w:cs="Sylfaen"/>
                <w:b/>
                <w:i/>
                <w:sz w:val="20"/>
                <w:szCs w:val="20"/>
              </w:rPr>
            </w:pPr>
          </w:p>
          <w:p w14:paraId="08BA7E3F" w14:textId="77777777" w:rsidR="00342CCB" w:rsidRPr="005342E9" w:rsidRDefault="00342CCB" w:rsidP="00342CCB">
            <w:pPr>
              <w:numPr>
                <w:ilvl w:val="0"/>
                <w:numId w:val="37"/>
              </w:numPr>
              <w:tabs>
                <w:tab w:val="left" w:pos="2700"/>
              </w:tabs>
              <w:rPr>
                <w:rFonts w:ascii="GHEA Grapalat" w:hAnsi="GHEA Grapalat"/>
              </w:rPr>
            </w:pPr>
            <w:proofErr w:type="spellStart"/>
            <w:r w:rsidRPr="005342E9">
              <w:rPr>
                <w:rFonts w:ascii="GHEA Grapalat" w:hAnsi="GHEA Grapalat"/>
              </w:rPr>
              <w:t>Համայնքային</w:t>
            </w:r>
            <w:proofErr w:type="spellEnd"/>
            <w:r w:rsidRPr="005342E9">
              <w:rPr>
                <w:rFonts w:ascii="GHEA Grapalat" w:hAnsi="GHEA Grapalat"/>
              </w:rPr>
              <w:t xml:space="preserve"> </w:t>
            </w:r>
            <w:proofErr w:type="spellStart"/>
            <w:r w:rsidRPr="005342E9">
              <w:rPr>
                <w:rFonts w:ascii="GHEA Grapalat" w:hAnsi="GHEA Grapalat"/>
              </w:rPr>
              <w:t>ծառայությունը</w:t>
            </w:r>
            <w:proofErr w:type="spellEnd"/>
            <w:r w:rsidRPr="005342E9">
              <w:rPr>
                <w:rFonts w:ascii="GHEA Grapalat" w:hAnsi="GHEA Grapalat"/>
              </w:rPr>
              <w:t xml:space="preserve">` </w:t>
            </w:r>
            <w:proofErr w:type="spellStart"/>
            <w:r w:rsidRPr="005342E9">
              <w:rPr>
                <w:rFonts w:ascii="GHEA Grapalat" w:hAnsi="GHEA Grapalat"/>
              </w:rPr>
              <w:t>որպես</w:t>
            </w:r>
            <w:proofErr w:type="spellEnd"/>
            <w:r w:rsidRPr="005342E9">
              <w:rPr>
                <w:rFonts w:ascii="GHEA Grapalat" w:hAnsi="GHEA Grapalat"/>
              </w:rPr>
              <w:t xml:space="preserve"> </w:t>
            </w:r>
            <w:proofErr w:type="spellStart"/>
            <w:r w:rsidRPr="005342E9">
              <w:rPr>
                <w:rFonts w:ascii="GHEA Grapalat" w:hAnsi="GHEA Grapalat"/>
              </w:rPr>
              <w:t>հանրային</w:t>
            </w:r>
            <w:proofErr w:type="spellEnd"/>
            <w:r w:rsidRPr="005342E9">
              <w:rPr>
                <w:rFonts w:ascii="GHEA Grapalat" w:hAnsi="GHEA Grapalat"/>
              </w:rPr>
              <w:t xml:space="preserve"> </w:t>
            </w:r>
            <w:proofErr w:type="spellStart"/>
            <w:r w:rsidRPr="005342E9">
              <w:rPr>
                <w:rFonts w:ascii="GHEA Grapalat" w:hAnsi="GHEA Grapalat"/>
              </w:rPr>
              <w:t>ծառայության</w:t>
            </w:r>
            <w:proofErr w:type="spellEnd"/>
            <w:r w:rsidRPr="005342E9">
              <w:rPr>
                <w:rFonts w:ascii="GHEA Grapalat" w:hAnsi="GHEA Grapalat"/>
              </w:rPr>
              <w:t xml:space="preserve"> </w:t>
            </w:r>
            <w:proofErr w:type="spellStart"/>
            <w:r w:rsidRPr="005342E9">
              <w:rPr>
                <w:rFonts w:ascii="GHEA Grapalat" w:hAnsi="GHEA Grapalat"/>
              </w:rPr>
              <w:t>ինքնուրույն</w:t>
            </w:r>
            <w:proofErr w:type="spellEnd"/>
            <w:r w:rsidRPr="005342E9">
              <w:rPr>
                <w:rFonts w:ascii="GHEA Grapalat" w:hAnsi="GHEA Grapalat"/>
              </w:rPr>
              <w:t xml:space="preserve"> </w:t>
            </w:r>
            <w:proofErr w:type="spellStart"/>
            <w:r w:rsidRPr="005342E9">
              <w:rPr>
                <w:rFonts w:ascii="GHEA Grapalat" w:hAnsi="GHEA Grapalat"/>
              </w:rPr>
              <w:t>տեսակ</w:t>
            </w:r>
            <w:proofErr w:type="spellEnd"/>
          </w:p>
          <w:p w14:paraId="7589E258" w14:textId="77777777" w:rsidR="00342CCB" w:rsidRPr="005342E9" w:rsidRDefault="00342CCB" w:rsidP="00342CCB">
            <w:pPr>
              <w:numPr>
                <w:ilvl w:val="0"/>
                <w:numId w:val="37"/>
              </w:numPr>
              <w:tabs>
                <w:tab w:val="left" w:pos="2700"/>
              </w:tabs>
              <w:rPr>
                <w:rFonts w:ascii="GHEA Grapalat" w:hAnsi="GHEA Grapalat"/>
              </w:rPr>
            </w:pPr>
            <w:proofErr w:type="spellStart"/>
            <w:r w:rsidRPr="005342E9">
              <w:rPr>
                <w:rFonts w:ascii="GHEA Grapalat" w:hAnsi="GHEA Grapalat"/>
              </w:rPr>
              <w:t>Համայնքային</w:t>
            </w:r>
            <w:proofErr w:type="spellEnd"/>
            <w:r w:rsidRPr="005342E9">
              <w:rPr>
                <w:rFonts w:ascii="GHEA Grapalat" w:hAnsi="GHEA Grapalat"/>
              </w:rPr>
              <w:t xml:space="preserve"> </w:t>
            </w:r>
            <w:proofErr w:type="spellStart"/>
            <w:r w:rsidRPr="005342E9">
              <w:rPr>
                <w:rFonts w:ascii="GHEA Grapalat" w:hAnsi="GHEA Grapalat"/>
              </w:rPr>
              <w:t>ծառայության</w:t>
            </w:r>
            <w:proofErr w:type="spellEnd"/>
            <w:r w:rsidRPr="005342E9">
              <w:rPr>
                <w:rFonts w:ascii="GHEA Grapalat" w:hAnsi="GHEA Grapalat"/>
              </w:rPr>
              <w:t xml:space="preserve"> </w:t>
            </w:r>
            <w:proofErr w:type="spellStart"/>
            <w:r w:rsidRPr="005342E9">
              <w:rPr>
                <w:rFonts w:ascii="GHEA Grapalat" w:hAnsi="GHEA Grapalat"/>
              </w:rPr>
              <w:t>մասին</w:t>
            </w:r>
            <w:proofErr w:type="spellEnd"/>
            <w:r w:rsidRPr="005342E9">
              <w:rPr>
                <w:rFonts w:ascii="GHEA Grapalat" w:hAnsi="GHEA Grapalat"/>
              </w:rPr>
              <w:t xml:space="preserve"> </w:t>
            </w:r>
            <w:proofErr w:type="spellStart"/>
            <w:r w:rsidRPr="005342E9">
              <w:rPr>
                <w:rFonts w:ascii="GHEA Grapalat" w:hAnsi="GHEA Grapalat"/>
              </w:rPr>
              <w:t>օրենսդրության</w:t>
            </w:r>
            <w:proofErr w:type="spellEnd"/>
            <w:r w:rsidRPr="005342E9">
              <w:rPr>
                <w:rFonts w:ascii="GHEA Grapalat" w:hAnsi="GHEA Grapalat"/>
              </w:rPr>
              <w:t xml:space="preserve"> </w:t>
            </w:r>
            <w:proofErr w:type="spellStart"/>
            <w:r w:rsidRPr="005342E9">
              <w:rPr>
                <w:rFonts w:ascii="GHEA Grapalat" w:hAnsi="GHEA Grapalat"/>
              </w:rPr>
              <w:t>հիմնական</w:t>
            </w:r>
            <w:proofErr w:type="spellEnd"/>
            <w:r w:rsidRPr="005342E9">
              <w:rPr>
                <w:rFonts w:ascii="GHEA Grapalat" w:hAnsi="GHEA Grapalat"/>
              </w:rPr>
              <w:t xml:space="preserve"> </w:t>
            </w:r>
            <w:proofErr w:type="spellStart"/>
            <w:r w:rsidRPr="005342E9">
              <w:rPr>
                <w:rFonts w:ascii="GHEA Grapalat" w:hAnsi="GHEA Grapalat"/>
              </w:rPr>
              <w:t>կարգավորումները</w:t>
            </w:r>
            <w:proofErr w:type="spellEnd"/>
          </w:p>
          <w:p w14:paraId="45BD314B" w14:textId="77777777" w:rsidR="00342CCB" w:rsidRPr="00A05792" w:rsidRDefault="00342CCB" w:rsidP="00342CCB">
            <w:pPr>
              <w:numPr>
                <w:ilvl w:val="0"/>
                <w:numId w:val="37"/>
              </w:numPr>
              <w:tabs>
                <w:tab w:val="left" w:pos="2700"/>
              </w:tabs>
              <w:rPr>
                <w:rFonts w:ascii="GHEA Grapalat" w:hAnsi="GHEA Grapalat"/>
              </w:rPr>
            </w:pPr>
            <w:proofErr w:type="spellStart"/>
            <w:r w:rsidRPr="005342E9">
              <w:rPr>
                <w:rFonts w:ascii="GHEA Grapalat" w:hAnsi="GHEA Grapalat"/>
              </w:rPr>
              <w:t>Համայնքային</w:t>
            </w:r>
            <w:proofErr w:type="spellEnd"/>
            <w:r w:rsidRPr="005342E9">
              <w:rPr>
                <w:rFonts w:ascii="GHEA Grapalat" w:hAnsi="GHEA Grapalat"/>
              </w:rPr>
              <w:t xml:space="preserve"> </w:t>
            </w:r>
            <w:proofErr w:type="spellStart"/>
            <w:r w:rsidRPr="005342E9">
              <w:rPr>
                <w:rFonts w:ascii="GHEA Grapalat" w:hAnsi="GHEA Grapalat"/>
              </w:rPr>
              <w:t>ծառայության</w:t>
            </w:r>
            <w:proofErr w:type="spellEnd"/>
            <w:r w:rsidRPr="005342E9">
              <w:rPr>
                <w:rFonts w:ascii="GHEA Grapalat" w:hAnsi="GHEA Grapalat"/>
              </w:rPr>
              <w:t xml:space="preserve"> </w:t>
            </w:r>
            <w:proofErr w:type="spellStart"/>
            <w:r w:rsidRPr="005342E9">
              <w:rPr>
                <w:rFonts w:ascii="GHEA Grapalat" w:hAnsi="GHEA Grapalat"/>
              </w:rPr>
              <w:t>համակարգի</w:t>
            </w:r>
            <w:proofErr w:type="spellEnd"/>
            <w:r w:rsidRPr="005342E9">
              <w:rPr>
                <w:rFonts w:ascii="GHEA Grapalat" w:hAnsi="GHEA Grapalat"/>
              </w:rPr>
              <w:t xml:space="preserve"> </w:t>
            </w:r>
            <w:proofErr w:type="spellStart"/>
            <w:r w:rsidRPr="005342E9">
              <w:rPr>
                <w:rFonts w:ascii="GHEA Grapalat" w:hAnsi="GHEA Grapalat"/>
              </w:rPr>
              <w:t>զարգացման</w:t>
            </w:r>
            <w:proofErr w:type="spellEnd"/>
            <w:r w:rsidRPr="005342E9">
              <w:rPr>
                <w:rFonts w:ascii="GHEA Grapalat" w:hAnsi="GHEA Grapalat"/>
              </w:rPr>
              <w:t xml:space="preserve"> </w:t>
            </w:r>
            <w:proofErr w:type="spellStart"/>
            <w:r w:rsidRPr="005342E9">
              <w:rPr>
                <w:rFonts w:ascii="GHEA Grapalat" w:hAnsi="GHEA Grapalat"/>
              </w:rPr>
              <w:t>միտումները</w:t>
            </w:r>
            <w:proofErr w:type="spellEnd"/>
          </w:p>
        </w:tc>
        <w:tc>
          <w:tcPr>
            <w:tcW w:w="1921" w:type="dxa"/>
            <w:vAlign w:val="center"/>
          </w:tcPr>
          <w:p w14:paraId="0618F6AC" w14:textId="77777777" w:rsidR="00342CCB" w:rsidRPr="008A1064" w:rsidRDefault="00342CCB" w:rsidP="00CC4A61">
            <w:pPr>
              <w:jc w:val="center"/>
              <w:rPr>
                <w:rFonts w:ascii="GHEA Grapalat" w:hAnsi="GHEA Grapalat"/>
                <w:lang w:val="hy-AM"/>
              </w:rPr>
            </w:pPr>
            <w:r>
              <w:rPr>
                <w:rFonts w:ascii="GHEA Grapalat" w:hAnsi="GHEA Grapalat"/>
                <w:lang w:val="hy-AM"/>
              </w:rPr>
              <w:t>4</w:t>
            </w:r>
          </w:p>
        </w:tc>
      </w:tr>
      <w:tr w:rsidR="00342CCB" w:rsidRPr="00FA400A" w14:paraId="411B54B3" w14:textId="77777777" w:rsidTr="00CC4A61">
        <w:trPr>
          <w:trHeight w:val="585"/>
        </w:trPr>
        <w:tc>
          <w:tcPr>
            <w:tcW w:w="646" w:type="dxa"/>
            <w:vMerge w:val="restart"/>
          </w:tcPr>
          <w:p w14:paraId="6E647507" w14:textId="77777777" w:rsidR="00342CCB" w:rsidRPr="008A1064" w:rsidRDefault="00342CCB" w:rsidP="00CC4A61">
            <w:pPr>
              <w:spacing w:line="276" w:lineRule="auto"/>
              <w:rPr>
                <w:rFonts w:ascii="GHEA Grapalat" w:hAnsi="GHEA Grapalat" w:cs="Sylfaen"/>
              </w:rPr>
            </w:pPr>
            <w:r w:rsidRPr="008A1064">
              <w:rPr>
                <w:rFonts w:ascii="GHEA Grapalat" w:hAnsi="GHEA Grapalat"/>
                <w:b/>
                <w:lang w:val="hy-AM"/>
              </w:rPr>
              <w:t>4</w:t>
            </w:r>
            <w:r w:rsidRPr="008A1064">
              <w:rPr>
                <w:rFonts w:ascii="Cambria Math" w:hAnsi="Cambria Math" w:cs="Cambria Math"/>
                <w:b/>
                <w:lang w:val="hy-AM"/>
              </w:rPr>
              <w:t>․</w:t>
            </w:r>
          </w:p>
        </w:tc>
        <w:tc>
          <w:tcPr>
            <w:tcW w:w="7382" w:type="dxa"/>
          </w:tcPr>
          <w:p w14:paraId="1EEA9251" w14:textId="77777777" w:rsidR="00342CCB" w:rsidRDefault="00342CCB" w:rsidP="00CC4A61">
            <w:pPr>
              <w:tabs>
                <w:tab w:val="left" w:pos="2700"/>
              </w:tabs>
              <w:spacing w:line="276" w:lineRule="auto"/>
              <w:rPr>
                <w:rFonts w:ascii="GHEA Grapalat" w:hAnsi="GHEA Grapalat"/>
                <w:b/>
                <w:i/>
                <w:iCs/>
                <w:lang w:val="hy-AM"/>
              </w:rPr>
            </w:pPr>
            <w:r w:rsidRPr="00C86769">
              <w:rPr>
                <w:rFonts w:ascii="GHEA Grapalat" w:hAnsi="GHEA Grapalat"/>
                <w:b/>
                <w:i/>
                <w:iCs/>
                <w:lang w:val="hy-AM"/>
              </w:rPr>
              <w:t>Կառավարչական հմտություններ</w:t>
            </w:r>
          </w:p>
          <w:p w14:paraId="27FC022C" w14:textId="77777777" w:rsidR="00342CCB" w:rsidRPr="00FA400A" w:rsidRDefault="00342CCB" w:rsidP="00342CCB">
            <w:pPr>
              <w:pStyle w:val="ListParagraph"/>
              <w:numPr>
                <w:ilvl w:val="0"/>
                <w:numId w:val="38"/>
              </w:numPr>
              <w:tabs>
                <w:tab w:val="left" w:pos="2700"/>
              </w:tabs>
              <w:spacing w:line="276" w:lineRule="auto"/>
              <w:contextualSpacing/>
              <w:rPr>
                <w:rFonts w:ascii="GHEA Grapalat" w:hAnsi="GHEA Grapalat"/>
                <w:b/>
                <w:i/>
                <w:iCs/>
                <w:lang w:val="hy-AM"/>
              </w:rPr>
            </w:pPr>
            <w:r>
              <w:rPr>
                <w:rFonts w:ascii="GHEA Grapalat" w:hAnsi="GHEA Grapalat"/>
                <w:lang w:val="hy-AM"/>
              </w:rPr>
              <w:t>Թիմային աշխատանք</w:t>
            </w:r>
          </w:p>
        </w:tc>
        <w:tc>
          <w:tcPr>
            <w:tcW w:w="1921" w:type="dxa"/>
            <w:vAlign w:val="center"/>
          </w:tcPr>
          <w:p w14:paraId="09EC162C" w14:textId="77777777" w:rsidR="00342CCB" w:rsidRPr="00FA400A" w:rsidRDefault="00342CCB" w:rsidP="00CC4A61">
            <w:pPr>
              <w:jc w:val="center"/>
              <w:rPr>
                <w:rFonts w:ascii="GHEA Grapalat" w:hAnsi="GHEA Grapalat"/>
                <w:lang w:val="hy-AM"/>
              </w:rPr>
            </w:pPr>
            <w:r>
              <w:rPr>
                <w:rFonts w:ascii="GHEA Grapalat" w:hAnsi="GHEA Grapalat"/>
                <w:lang w:val="hy-AM"/>
              </w:rPr>
              <w:t>2</w:t>
            </w:r>
          </w:p>
        </w:tc>
      </w:tr>
      <w:tr w:rsidR="00342CCB" w:rsidRPr="00082A55" w14:paraId="1E27F363" w14:textId="77777777" w:rsidTr="00CC4A61">
        <w:trPr>
          <w:trHeight w:val="455"/>
        </w:trPr>
        <w:tc>
          <w:tcPr>
            <w:tcW w:w="646" w:type="dxa"/>
            <w:vMerge/>
          </w:tcPr>
          <w:p w14:paraId="508D3224" w14:textId="77777777" w:rsidR="00342CCB" w:rsidRPr="008A1064" w:rsidRDefault="00342CCB" w:rsidP="00CC4A61">
            <w:pPr>
              <w:spacing w:line="276" w:lineRule="auto"/>
              <w:rPr>
                <w:rFonts w:ascii="GHEA Grapalat" w:hAnsi="GHEA Grapalat"/>
                <w:b/>
                <w:lang w:val="hy-AM"/>
              </w:rPr>
            </w:pPr>
          </w:p>
        </w:tc>
        <w:tc>
          <w:tcPr>
            <w:tcW w:w="7382" w:type="dxa"/>
          </w:tcPr>
          <w:p w14:paraId="53C9641F" w14:textId="77777777" w:rsidR="00342CCB" w:rsidRPr="00C86769" w:rsidRDefault="00342CCB" w:rsidP="00342CCB">
            <w:pPr>
              <w:numPr>
                <w:ilvl w:val="0"/>
                <w:numId w:val="37"/>
              </w:numPr>
              <w:tabs>
                <w:tab w:val="left" w:pos="2700"/>
              </w:tabs>
              <w:rPr>
                <w:rFonts w:ascii="GHEA Grapalat" w:hAnsi="GHEA Grapalat"/>
                <w:b/>
                <w:i/>
                <w:iCs/>
                <w:lang w:val="hy-AM"/>
              </w:rPr>
            </w:pPr>
            <w:r>
              <w:rPr>
                <w:rFonts w:ascii="GHEA Grapalat" w:hAnsi="GHEA Grapalat"/>
                <w:lang w:val="hy-AM"/>
              </w:rPr>
              <w:t>Խնդրի լուծում</w:t>
            </w:r>
          </w:p>
        </w:tc>
        <w:tc>
          <w:tcPr>
            <w:tcW w:w="1921" w:type="dxa"/>
            <w:vAlign w:val="center"/>
          </w:tcPr>
          <w:p w14:paraId="7012D951" w14:textId="77777777" w:rsidR="00342CCB" w:rsidRPr="005B3C80" w:rsidRDefault="00342CCB" w:rsidP="00CC4A61">
            <w:pPr>
              <w:jc w:val="center"/>
              <w:rPr>
                <w:rFonts w:ascii="GHEA Grapalat" w:hAnsi="GHEA Grapalat"/>
                <w:lang w:val="hy-AM"/>
              </w:rPr>
            </w:pPr>
            <w:r>
              <w:rPr>
                <w:rFonts w:ascii="GHEA Grapalat" w:hAnsi="GHEA Grapalat"/>
                <w:lang w:val="hy-AM"/>
              </w:rPr>
              <w:t>2</w:t>
            </w:r>
          </w:p>
        </w:tc>
      </w:tr>
      <w:tr w:rsidR="00342CCB" w:rsidRPr="00082A55" w14:paraId="03F07D84" w14:textId="77777777" w:rsidTr="00CC4A61">
        <w:trPr>
          <w:trHeight w:val="345"/>
        </w:trPr>
        <w:tc>
          <w:tcPr>
            <w:tcW w:w="646" w:type="dxa"/>
            <w:vMerge/>
          </w:tcPr>
          <w:p w14:paraId="7DB0D349" w14:textId="77777777" w:rsidR="00342CCB" w:rsidRPr="008A1064" w:rsidRDefault="00342CCB" w:rsidP="00CC4A61">
            <w:pPr>
              <w:spacing w:line="276" w:lineRule="auto"/>
              <w:rPr>
                <w:rFonts w:ascii="GHEA Grapalat" w:hAnsi="GHEA Grapalat"/>
                <w:b/>
                <w:lang w:val="hy-AM"/>
              </w:rPr>
            </w:pPr>
          </w:p>
        </w:tc>
        <w:tc>
          <w:tcPr>
            <w:tcW w:w="7382" w:type="dxa"/>
          </w:tcPr>
          <w:p w14:paraId="03A68BD0" w14:textId="77777777" w:rsidR="00342CCB" w:rsidRPr="00C86769" w:rsidRDefault="00342CCB" w:rsidP="00342CCB">
            <w:pPr>
              <w:numPr>
                <w:ilvl w:val="0"/>
                <w:numId w:val="37"/>
              </w:numPr>
              <w:tabs>
                <w:tab w:val="left" w:pos="2700"/>
              </w:tabs>
              <w:rPr>
                <w:rFonts w:ascii="GHEA Grapalat" w:hAnsi="GHEA Grapalat"/>
                <w:b/>
                <w:i/>
                <w:iCs/>
                <w:lang w:val="hy-AM"/>
              </w:rPr>
            </w:pPr>
            <w:r>
              <w:rPr>
                <w:rFonts w:ascii="GHEA Grapalat" w:hAnsi="GHEA Grapalat"/>
                <w:lang w:val="hy-AM"/>
              </w:rPr>
              <w:t>Ժամանակի կառավարում</w:t>
            </w:r>
          </w:p>
        </w:tc>
        <w:tc>
          <w:tcPr>
            <w:tcW w:w="1921" w:type="dxa"/>
            <w:vAlign w:val="center"/>
          </w:tcPr>
          <w:p w14:paraId="274E5A72" w14:textId="77777777" w:rsidR="00342CCB" w:rsidRPr="006E59E1" w:rsidRDefault="00342CCB" w:rsidP="00CC4A61">
            <w:pPr>
              <w:jc w:val="center"/>
              <w:rPr>
                <w:rFonts w:ascii="GHEA Grapalat" w:hAnsi="GHEA Grapalat"/>
              </w:rPr>
            </w:pPr>
            <w:r>
              <w:rPr>
                <w:rFonts w:ascii="GHEA Grapalat" w:hAnsi="GHEA Grapalat"/>
              </w:rPr>
              <w:t>2</w:t>
            </w:r>
          </w:p>
        </w:tc>
      </w:tr>
      <w:tr w:rsidR="00342CCB" w:rsidRPr="00082A55" w14:paraId="2F97D0C1" w14:textId="77777777" w:rsidTr="00CC4A61">
        <w:trPr>
          <w:trHeight w:val="299"/>
        </w:trPr>
        <w:tc>
          <w:tcPr>
            <w:tcW w:w="646" w:type="dxa"/>
            <w:vMerge/>
          </w:tcPr>
          <w:p w14:paraId="3C0BE9F9" w14:textId="77777777" w:rsidR="00342CCB" w:rsidRPr="008A1064" w:rsidRDefault="00342CCB" w:rsidP="00CC4A61">
            <w:pPr>
              <w:spacing w:line="276" w:lineRule="auto"/>
              <w:rPr>
                <w:rFonts w:ascii="GHEA Grapalat" w:hAnsi="GHEA Grapalat"/>
                <w:b/>
                <w:lang w:val="hy-AM"/>
              </w:rPr>
            </w:pPr>
          </w:p>
        </w:tc>
        <w:tc>
          <w:tcPr>
            <w:tcW w:w="7382" w:type="dxa"/>
          </w:tcPr>
          <w:p w14:paraId="301BD810" w14:textId="77777777" w:rsidR="00342CCB" w:rsidRPr="005342E9" w:rsidRDefault="00342CCB" w:rsidP="00342CCB">
            <w:pPr>
              <w:numPr>
                <w:ilvl w:val="0"/>
                <w:numId w:val="37"/>
              </w:numPr>
              <w:tabs>
                <w:tab w:val="left" w:pos="2700"/>
              </w:tabs>
              <w:rPr>
                <w:rFonts w:ascii="GHEA Grapalat" w:hAnsi="GHEA Grapalat"/>
              </w:rPr>
            </w:pPr>
            <w:proofErr w:type="spellStart"/>
            <w:r w:rsidRPr="005342E9">
              <w:rPr>
                <w:rFonts w:ascii="GHEA Grapalat" w:hAnsi="GHEA Grapalat"/>
              </w:rPr>
              <w:t>Կոնֆլիկտների</w:t>
            </w:r>
            <w:proofErr w:type="spellEnd"/>
            <w:r w:rsidRPr="005342E9">
              <w:rPr>
                <w:rFonts w:ascii="GHEA Grapalat" w:hAnsi="GHEA Grapalat"/>
              </w:rPr>
              <w:t xml:space="preserve"> և </w:t>
            </w:r>
            <w:proofErr w:type="spellStart"/>
            <w:r w:rsidRPr="005342E9">
              <w:rPr>
                <w:rFonts w:ascii="GHEA Grapalat" w:hAnsi="GHEA Grapalat"/>
              </w:rPr>
              <w:t>սթրես</w:t>
            </w:r>
            <w:proofErr w:type="spellEnd"/>
            <w:r>
              <w:rPr>
                <w:rFonts w:ascii="GHEA Grapalat" w:hAnsi="GHEA Grapalat"/>
                <w:lang w:val="hy-AM"/>
              </w:rPr>
              <w:t>ն</w:t>
            </w:r>
            <w:proofErr w:type="spellStart"/>
            <w:r w:rsidRPr="005342E9">
              <w:rPr>
                <w:rFonts w:ascii="GHEA Grapalat" w:hAnsi="GHEA Grapalat"/>
              </w:rPr>
              <w:t>երի</w:t>
            </w:r>
            <w:proofErr w:type="spellEnd"/>
            <w:r w:rsidRPr="005342E9">
              <w:rPr>
                <w:rFonts w:ascii="GHEA Grapalat" w:hAnsi="GHEA Grapalat"/>
              </w:rPr>
              <w:t xml:space="preserve"> </w:t>
            </w:r>
            <w:proofErr w:type="spellStart"/>
            <w:r w:rsidRPr="005342E9">
              <w:rPr>
                <w:rFonts w:ascii="GHEA Grapalat" w:hAnsi="GHEA Grapalat"/>
              </w:rPr>
              <w:t>կառավարում</w:t>
            </w:r>
            <w:proofErr w:type="spellEnd"/>
          </w:p>
        </w:tc>
        <w:tc>
          <w:tcPr>
            <w:tcW w:w="1921" w:type="dxa"/>
            <w:vAlign w:val="center"/>
          </w:tcPr>
          <w:p w14:paraId="373CB927" w14:textId="77777777" w:rsidR="00342CCB" w:rsidRPr="006E59E1" w:rsidRDefault="00342CCB" w:rsidP="00CC4A61">
            <w:pPr>
              <w:jc w:val="center"/>
              <w:rPr>
                <w:rFonts w:ascii="GHEA Grapalat" w:hAnsi="GHEA Grapalat"/>
              </w:rPr>
            </w:pPr>
            <w:r>
              <w:rPr>
                <w:rFonts w:ascii="GHEA Grapalat" w:hAnsi="GHEA Grapalat"/>
              </w:rPr>
              <w:t>2</w:t>
            </w:r>
          </w:p>
        </w:tc>
      </w:tr>
      <w:tr w:rsidR="00342CCB" w:rsidRPr="00082A55" w14:paraId="79EFD8BC" w14:textId="77777777" w:rsidTr="00CC4A61">
        <w:trPr>
          <w:trHeight w:val="330"/>
        </w:trPr>
        <w:tc>
          <w:tcPr>
            <w:tcW w:w="646" w:type="dxa"/>
            <w:vMerge/>
          </w:tcPr>
          <w:p w14:paraId="6E304FCE" w14:textId="77777777" w:rsidR="00342CCB" w:rsidRPr="008A1064" w:rsidRDefault="00342CCB" w:rsidP="00CC4A61">
            <w:pPr>
              <w:spacing w:line="276" w:lineRule="auto"/>
              <w:rPr>
                <w:rFonts w:ascii="GHEA Grapalat" w:hAnsi="GHEA Grapalat"/>
                <w:b/>
                <w:lang w:val="hy-AM"/>
              </w:rPr>
            </w:pPr>
          </w:p>
        </w:tc>
        <w:tc>
          <w:tcPr>
            <w:tcW w:w="7382" w:type="dxa"/>
          </w:tcPr>
          <w:p w14:paraId="4E728DEB" w14:textId="77777777" w:rsidR="00342CCB" w:rsidRDefault="00342CCB" w:rsidP="00342CCB">
            <w:pPr>
              <w:numPr>
                <w:ilvl w:val="0"/>
                <w:numId w:val="37"/>
              </w:numPr>
              <w:tabs>
                <w:tab w:val="left" w:pos="2700"/>
              </w:tabs>
              <w:rPr>
                <w:rFonts w:ascii="GHEA Grapalat" w:hAnsi="GHEA Grapalat"/>
                <w:lang w:val="hy-AM"/>
              </w:rPr>
            </w:pPr>
            <w:r>
              <w:rPr>
                <w:rFonts w:ascii="GHEA Grapalat" w:hAnsi="GHEA Grapalat"/>
                <w:lang w:val="hy-AM"/>
              </w:rPr>
              <w:t>Տեղեկատվական տեխնոլոգիաների կիրառումը և անվտանգությունը</w:t>
            </w:r>
          </w:p>
        </w:tc>
        <w:tc>
          <w:tcPr>
            <w:tcW w:w="1921" w:type="dxa"/>
            <w:vAlign w:val="center"/>
          </w:tcPr>
          <w:p w14:paraId="1BBB426C" w14:textId="77777777" w:rsidR="00342CCB" w:rsidRPr="006E59E1" w:rsidRDefault="00342CCB" w:rsidP="00CC4A61">
            <w:pPr>
              <w:jc w:val="center"/>
              <w:rPr>
                <w:rFonts w:ascii="GHEA Grapalat" w:hAnsi="GHEA Grapalat"/>
              </w:rPr>
            </w:pPr>
            <w:r>
              <w:rPr>
                <w:rFonts w:ascii="GHEA Grapalat" w:hAnsi="GHEA Grapalat"/>
              </w:rPr>
              <w:t>2</w:t>
            </w:r>
          </w:p>
        </w:tc>
      </w:tr>
      <w:tr w:rsidR="00342CCB" w:rsidRPr="00082A55" w14:paraId="3FAE981F" w14:textId="77777777" w:rsidTr="00CC4A61">
        <w:trPr>
          <w:trHeight w:val="585"/>
        </w:trPr>
        <w:tc>
          <w:tcPr>
            <w:tcW w:w="646" w:type="dxa"/>
            <w:vMerge/>
          </w:tcPr>
          <w:p w14:paraId="015AAAA6" w14:textId="77777777" w:rsidR="00342CCB" w:rsidRPr="008A1064" w:rsidRDefault="00342CCB" w:rsidP="00CC4A61">
            <w:pPr>
              <w:spacing w:line="276" w:lineRule="auto"/>
              <w:rPr>
                <w:rFonts w:ascii="GHEA Grapalat" w:hAnsi="GHEA Grapalat"/>
                <w:b/>
                <w:lang w:val="hy-AM"/>
              </w:rPr>
            </w:pPr>
          </w:p>
        </w:tc>
        <w:tc>
          <w:tcPr>
            <w:tcW w:w="7382" w:type="dxa"/>
          </w:tcPr>
          <w:p w14:paraId="0E5149A5" w14:textId="77777777" w:rsidR="00342CCB" w:rsidRDefault="00342CCB" w:rsidP="00342CCB">
            <w:pPr>
              <w:numPr>
                <w:ilvl w:val="0"/>
                <w:numId w:val="37"/>
              </w:numPr>
              <w:tabs>
                <w:tab w:val="left" w:pos="2700"/>
              </w:tabs>
              <w:rPr>
                <w:rFonts w:ascii="GHEA Grapalat" w:hAnsi="GHEA Grapalat"/>
                <w:lang w:val="hy-AM"/>
              </w:rPr>
            </w:pPr>
            <w:r>
              <w:rPr>
                <w:rFonts w:ascii="GHEA Grapalat" w:hAnsi="GHEA Grapalat"/>
                <w:lang w:val="hy-AM"/>
              </w:rPr>
              <w:t>Բարեվարքությունը</w:t>
            </w:r>
            <w:r w:rsidRPr="005342E9">
              <w:rPr>
                <w:rFonts w:ascii="GHEA Grapalat" w:hAnsi="GHEA Grapalat"/>
              </w:rPr>
              <w:t xml:space="preserve"> </w:t>
            </w:r>
            <w:proofErr w:type="spellStart"/>
            <w:r w:rsidRPr="005342E9">
              <w:rPr>
                <w:rFonts w:ascii="GHEA Grapalat" w:hAnsi="GHEA Grapalat"/>
              </w:rPr>
              <w:t>հանրային</w:t>
            </w:r>
            <w:proofErr w:type="spellEnd"/>
            <w:r w:rsidRPr="005342E9">
              <w:rPr>
                <w:rFonts w:ascii="GHEA Grapalat" w:hAnsi="GHEA Grapalat"/>
              </w:rPr>
              <w:t xml:space="preserve"> </w:t>
            </w:r>
            <w:proofErr w:type="spellStart"/>
            <w:r w:rsidRPr="005342E9">
              <w:rPr>
                <w:rFonts w:ascii="GHEA Grapalat" w:hAnsi="GHEA Grapalat"/>
              </w:rPr>
              <w:t>ծառայության</w:t>
            </w:r>
            <w:proofErr w:type="spellEnd"/>
            <w:r w:rsidRPr="005342E9">
              <w:rPr>
                <w:rFonts w:ascii="GHEA Grapalat" w:hAnsi="GHEA Grapalat"/>
              </w:rPr>
              <w:t xml:space="preserve"> </w:t>
            </w:r>
            <w:r>
              <w:rPr>
                <w:rFonts w:ascii="GHEA Grapalat" w:hAnsi="GHEA Grapalat"/>
                <w:lang w:val="hy-AM"/>
              </w:rPr>
              <w:t>համակարգում</w:t>
            </w:r>
          </w:p>
        </w:tc>
        <w:tc>
          <w:tcPr>
            <w:tcW w:w="1921" w:type="dxa"/>
            <w:vAlign w:val="center"/>
          </w:tcPr>
          <w:p w14:paraId="5F830047" w14:textId="77777777" w:rsidR="00342CCB" w:rsidRPr="006E59E1" w:rsidRDefault="00342CCB" w:rsidP="00CC4A61">
            <w:pPr>
              <w:jc w:val="center"/>
              <w:rPr>
                <w:rFonts w:ascii="GHEA Grapalat" w:hAnsi="GHEA Grapalat"/>
              </w:rPr>
            </w:pPr>
            <w:r>
              <w:rPr>
                <w:rFonts w:ascii="GHEA Grapalat" w:hAnsi="GHEA Grapalat"/>
              </w:rPr>
              <w:t>2</w:t>
            </w:r>
          </w:p>
        </w:tc>
      </w:tr>
      <w:tr w:rsidR="00342CCB" w:rsidRPr="00082A55" w14:paraId="70549AFF" w14:textId="77777777" w:rsidTr="00CC4A61">
        <w:trPr>
          <w:trHeight w:val="315"/>
        </w:trPr>
        <w:tc>
          <w:tcPr>
            <w:tcW w:w="646" w:type="dxa"/>
            <w:vMerge/>
          </w:tcPr>
          <w:p w14:paraId="280EA3D9" w14:textId="77777777" w:rsidR="00342CCB" w:rsidRPr="008A1064" w:rsidRDefault="00342CCB" w:rsidP="00CC4A61">
            <w:pPr>
              <w:spacing w:line="276" w:lineRule="auto"/>
              <w:rPr>
                <w:rFonts w:ascii="GHEA Grapalat" w:hAnsi="GHEA Grapalat"/>
                <w:b/>
                <w:lang w:val="hy-AM"/>
              </w:rPr>
            </w:pPr>
          </w:p>
        </w:tc>
        <w:tc>
          <w:tcPr>
            <w:tcW w:w="7382" w:type="dxa"/>
          </w:tcPr>
          <w:p w14:paraId="54B0735A" w14:textId="77777777" w:rsidR="00342CCB" w:rsidRPr="004D0391" w:rsidRDefault="00342CCB" w:rsidP="00342CCB">
            <w:pPr>
              <w:numPr>
                <w:ilvl w:val="0"/>
                <w:numId w:val="37"/>
              </w:numPr>
              <w:tabs>
                <w:tab w:val="left" w:pos="2700"/>
              </w:tabs>
              <w:rPr>
                <w:rFonts w:ascii="GHEA Grapalat" w:hAnsi="GHEA Grapalat"/>
              </w:rPr>
            </w:pPr>
            <w:proofErr w:type="spellStart"/>
            <w:r w:rsidRPr="005342E9">
              <w:rPr>
                <w:rFonts w:ascii="GHEA Grapalat" w:hAnsi="GHEA Grapalat"/>
              </w:rPr>
              <w:t>Կոռուպցիայի</w:t>
            </w:r>
            <w:proofErr w:type="spellEnd"/>
            <w:r w:rsidRPr="005342E9">
              <w:rPr>
                <w:rFonts w:ascii="GHEA Grapalat" w:hAnsi="GHEA Grapalat"/>
              </w:rPr>
              <w:t xml:space="preserve"> </w:t>
            </w:r>
            <w:r>
              <w:rPr>
                <w:rFonts w:ascii="GHEA Grapalat" w:hAnsi="GHEA Grapalat"/>
                <w:lang w:val="hy-AM"/>
              </w:rPr>
              <w:t xml:space="preserve">հասկացությունը և </w:t>
            </w:r>
            <w:proofErr w:type="spellStart"/>
            <w:r w:rsidRPr="005342E9">
              <w:rPr>
                <w:rFonts w:ascii="GHEA Grapalat" w:hAnsi="GHEA Grapalat"/>
              </w:rPr>
              <w:t>կանխարգելում</w:t>
            </w:r>
            <w:proofErr w:type="spellEnd"/>
            <w:r>
              <w:rPr>
                <w:rFonts w:ascii="GHEA Grapalat" w:hAnsi="GHEA Grapalat"/>
                <w:lang w:val="hy-AM"/>
              </w:rPr>
              <w:t>ը</w:t>
            </w:r>
          </w:p>
        </w:tc>
        <w:tc>
          <w:tcPr>
            <w:tcW w:w="1921" w:type="dxa"/>
            <w:vAlign w:val="center"/>
          </w:tcPr>
          <w:p w14:paraId="10463464" w14:textId="77777777" w:rsidR="00342CCB" w:rsidRPr="006E59E1" w:rsidRDefault="00342CCB" w:rsidP="00CC4A61">
            <w:pPr>
              <w:jc w:val="center"/>
              <w:rPr>
                <w:rFonts w:ascii="GHEA Grapalat" w:hAnsi="GHEA Grapalat"/>
              </w:rPr>
            </w:pPr>
            <w:r>
              <w:rPr>
                <w:rFonts w:ascii="GHEA Grapalat" w:hAnsi="GHEA Grapalat"/>
              </w:rPr>
              <w:t>2</w:t>
            </w:r>
          </w:p>
        </w:tc>
      </w:tr>
      <w:tr w:rsidR="00342CCB" w:rsidRPr="00082A55" w14:paraId="667952F3" w14:textId="77777777" w:rsidTr="00CC4A61">
        <w:trPr>
          <w:trHeight w:val="315"/>
        </w:trPr>
        <w:tc>
          <w:tcPr>
            <w:tcW w:w="646" w:type="dxa"/>
            <w:vMerge/>
          </w:tcPr>
          <w:p w14:paraId="78CB0B17" w14:textId="77777777" w:rsidR="00342CCB" w:rsidRPr="008A1064" w:rsidRDefault="00342CCB" w:rsidP="00CC4A61">
            <w:pPr>
              <w:spacing w:line="276" w:lineRule="auto"/>
              <w:rPr>
                <w:rFonts w:ascii="GHEA Grapalat" w:hAnsi="GHEA Grapalat"/>
                <w:b/>
                <w:lang w:val="hy-AM"/>
              </w:rPr>
            </w:pPr>
          </w:p>
        </w:tc>
        <w:tc>
          <w:tcPr>
            <w:tcW w:w="7382" w:type="dxa"/>
          </w:tcPr>
          <w:p w14:paraId="20756546" w14:textId="77777777" w:rsidR="00342CCB" w:rsidRDefault="00342CCB" w:rsidP="00342CCB">
            <w:pPr>
              <w:numPr>
                <w:ilvl w:val="0"/>
                <w:numId w:val="37"/>
              </w:numPr>
              <w:tabs>
                <w:tab w:val="left" w:pos="2700"/>
              </w:tabs>
              <w:rPr>
                <w:rFonts w:ascii="GHEA Grapalat" w:hAnsi="GHEA Grapalat"/>
                <w:lang w:val="hy-AM"/>
              </w:rPr>
            </w:pPr>
            <w:r>
              <w:rPr>
                <w:rFonts w:ascii="GHEA Grapalat" w:hAnsi="GHEA Grapalat"/>
                <w:lang w:val="hy-AM"/>
              </w:rPr>
              <w:t>Մոտիվացիոն և աշխատանքի արդյունավետություն</w:t>
            </w:r>
          </w:p>
        </w:tc>
        <w:tc>
          <w:tcPr>
            <w:tcW w:w="1921" w:type="dxa"/>
            <w:vAlign w:val="center"/>
          </w:tcPr>
          <w:p w14:paraId="52BAE1E8" w14:textId="77777777" w:rsidR="00342CCB" w:rsidRPr="006E59E1" w:rsidRDefault="00342CCB" w:rsidP="00CC4A61">
            <w:pPr>
              <w:jc w:val="center"/>
              <w:rPr>
                <w:rFonts w:ascii="GHEA Grapalat" w:hAnsi="GHEA Grapalat"/>
              </w:rPr>
            </w:pPr>
            <w:r>
              <w:rPr>
                <w:rFonts w:ascii="GHEA Grapalat" w:hAnsi="GHEA Grapalat"/>
              </w:rPr>
              <w:t>2</w:t>
            </w:r>
          </w:p>
        </w:tc>
      </w:tr>
      <w:tr w:rsidR="00342CCB" w:rsidRPr="00082A55" w14:paraId="25F578CA" w14:textId="77777777" w:rsidTr="00CC4A61">
        <w:trPr>
          <w:trHeight w:val="330"/>
        </w:trPr>
        <w:tc>
          <w:tcPr>
            <w:tcW w:w="646" w:type="dxa"/>
            <w:vMerge/>
          </w:tcPr>
          <w:p w14:paraId="57703407" w14:textId="77777777" w:rsidR="00342CCB" w:rsidRPr="008A1064" w:rsidRDefault="00342CCB" w:rsidP="00CC4A61">
            <w:pPr>
              <w:spacing w:line="276" w:lineRule="auto"/>
              <w:rPr>
                <w:rFonts w:ascii="GHEA Grapalat" w:hAnsi="GHEA Grapalat"/>
                <w:b/>
                <w:lang w:val="hy-AM"/>
              </w:rPr>
            </w:pPr>
          </w:p>
        </w:tc>
        <w:tc>
          <w:tcPr>
            <w:tcW w:w="7382" w:type="dxa"/>
          </w:tcPr>
          <w:p w14:paraId="0688E523" w14:textId="77777777" w:rsidR="00342CCB" w:rsidRPr="001F1490" w:rsidRDefault="00342CCB" w:rsidP="00342CCB">
            <w:pPr>
              <w:numPr>
                <w:ilvl w:val="0"/>
                <w:numId w:val="37"/>
              </w:numPr>
              <w:tabs>
                <w:tab w:val="left" w:pos="2700"/>
              </w:tabs>
              <w:rPr>
                <w:rFonts w:ascii="GHEA Grapalat" w:hAnsi="GHEA Grapalat"/>
              </w:rPr>
            </w:pPr>
            <w:r>
              <w:rPr>
                <w:rFonts w:ascii="GHEA Grapalat" w:hAnsi="GHEA Grapalat"/>
                <w:lang w:val="hy-AM"/>
              </w:rPr>
              <w:t>Անձի սոցիալականավումը</w:t>
            </w:r>
          </w:p>
        </w:tc>
        <w:tc>
          <w:tcPr>
            <w:tcW w:w="1921" w:type="dxa"/>
          </w:tcPr>
          <w:p w14:paraId="4CCB151B" w14:textId="77777777" w:rsidR="00342CCB" w:rsidRPr="006E59E1" w:rsidRDefault="00342CCB" w:rsidP="00CC4A61">
            <w:pPr>
              <w:jc w:val="center"/>
              <w:rPr>
                <w:rFonts w:ascii="GHEA Grapalat" w:hAnsi="GHEA Grapalat"/>
              </w:rPr>
            </w:pPr>
            <w:r>
              <w:rPr>
                <w:rFonts w:ascii="GHEA Grapalat" w:hAnsi="GHEA Grapalat"/>
              </w:rPr>
              <w:t>2</w:t>
            </w:r>
          </w:p>
        </w:tc>
      </w:tr>
      <w:tr w:rsidR="00342CCB" w:rsidRPr="00082A55" w14:paraId="54786308" w14:textId="77777777" w:rsidTr="00CC4A61">
        <w:trPr>
          <w:trHeight w:val="300"/>
        </w:trPr>
        <w:tc>
          <w:tcPr>
            <w:tcW w:w="646" w:type="dxa"/>
            <w:vMerge/>
          </w:tcPr>
          <w:p w14:paraId="552797E7" w14:textId="77777777" w:rsidR="00342CCB" w:rsidRPr="008A1064" w:rsidRDefault="00342CCB" w:rsidP="00CC4A61">
            <w:pPr>
              <w:spacing w:line="276" w:lineRule="auto"/>
              <w:rPr>
                <w:rFonts w:ascii="GHEA Grapalat" w:hAnsi="GHEA Grapalat"/>
                <w:b/>
                <w:lang w:val="hy-AM"/>
              </w:rPr>
            </w:pPr>
          </w:p>
        </w:tc>
        <w:tc>
          <w:tcPr>
            <w:tcW w:w="7382" w:type="dxa"/>
          </w:tcPr>
          <w:p w14:paraId="6AFB4D6F" w14:textId="77777777" w:rsidR="00342CCB" w:rsidRDefault="00342CCB" w:rsidP="00CC4A61">
            <w:pPr>
              <w:tabs>
                <w:tab w:val="left" w:pos="2700"/>
              </w:tabs>
              <w:ind w:left="720"/>
              <w:rPr>
                <w:rFonts w:ascii="GHEA Grapalat" w:hAnsi="GHEA Grapalat"/>
                <w:lang w:val="hy-AM"/>
              </w:rPr>
            </w:pPr>
            <w:r w:rsidRPr="00A05792">
              <w:rPr>
                <w:rFonts w:ascii="GHEA Grapalat" w:hAnsi="GHEA Grapalat" w:cs="Sylfaen"/>
                <w:b/>
                <w:bCs/>
              </w:rPr>
              <w:t>ԸՆԴԱՄԵՆԸ</w:t>
            </w:r>
          </w:p>
        </w:tc>
        <w:tc>
          <w:tcPr>
            <w:tcW w:w="1921" w:type="dxa"/>
          </w:tcPr>
          <w:p w14:paraId="45D69755" w14:textId="77777777" w:rsidR="00342CCB" w:rsidRPr="00B73A39" w:rsidRDefault="00342CCB" w:rsidP="00CC4A61">
            <w:pPr>
              <w:jc w:val="center"/>
              <w:rPr>
                <w:rFonts w:ascii="GHEA Grapalat" w:hAnsi="GHEA Grapalat"/>
              </w:rPr>
            </w:pPr>
            <w:r w:rsidRPr="00A05792">
              <w:rPr>
                <w:rFonts w:ascii="GHEA Grapalat" w:hAnsi="GHEA Grapalat"/>
                <w:b/>
                <w:lang w:val="hy-AM"/>
              </w:rPr>
              <w:t>40</w:t>
            </w:r>
            <w:r w:rsidRPr="00A05792">
              <w:rPr>
                <w:rFonts w:ascii="GHEA Grapalat" w:hAnsi="GHEA Grapalat"/>
                <w:b/>
              </w:rPr>
              <w:t xml:space="preserve"> </w:t>
            </w:r>
            <w:proofErr w:type="spellStart"/>
            <w:r w:rsidRPr="00A05792">
              <w:rPr>
                <w:rFonts w:ascii="GHEA Grapalat" w:hAnsi="GHEA Grapalat"/>
                <w:b/>
              </w:rPr>
              <w:t>ժամ</w:t>
            </w:r>
            <w:proofErr w:type="spellEnd"/>
          </w:p>
        </w:tc>
      </w:tr>
      <w:bookmarkEnd w:id="24"/>
    </w:tbl>
    <w:p w14:paraId="5EA026DC" w14:textId="77777777" w:rsidR="00342CCB" w:rsidRPr="00342CCB" w:rsidRDefault="00342CCB" w:rsidP="005E7CE7">
      <w:pPr>
        <w:autoSpaceDE w:val="0"/>
        <w:autoSpaceDN w:val="0"/>
        <w:adjustRightInd w:val="0"/>
        <w:jc w:val="right"/>
        <w:rPr>
          <w:rFonts w:ascii="GHEA Grapalat" w:hAnsi="GHEA Grapalat"/>
          <w:sz w:val="20"/>
          <w:lang w:val="hy-AM"/>
        </w:rPr>
      </w:pPr>
    </w:p>
    <w:p w14:paraId="0D22FE0A" w14:textId="77777777" w:rsidR="00342CCB" w:rsidRDefault="00342CCB" w:rsidP="005E7CE7">
      <w:pPr>
        <w:autoSpaceDE w:val="0"/>
        <w:autoSpaceDN w:val="0"/>
        <w:adjustRightInd w:val="0"/>
        <w:jc w:val="right"/>
        <w:rPr>
          <w:rFonts w:ascii="GHEA Grapalat" w:hAnsi="GHEA Grapalat"/>
          <w:sz w:val="20"/>
        </w:rPr>
      </w:pPr>
    </w:p>
    <w:p w14:paraId="354EDBE0" w14:textId="77777777" w:rsidR="00342CCB" w:rsidRDefault="00342CCB" w:rsidP="005E7CE7">
      <w:pPr>
        <w:autoSpaceDE w:val="0"/>
        <w:autoSpaceDN w:val="0"/>
        <w:adjustRightInd w:val="0"/>
        <w:jc w:val="right"/>
        <w:rPr>
          <w:rFonts w:ascii="GHEA Grapalat" w:hAnsi="GHEA Grapalat"/>
          <w:sz w:val="20"/>
        </w:rPr>
      </w:pPr>
    </w:p>
    <w:p w14:paraId="38CFDC20" w14:textId="77777777" w:rsidR="00342CCB" w:rsidRDefault="00342CCB" w:rsidP="005E7CE7">
      <w:pPr>
        <w:autoSpaceDE w:val="0"/>
        <w:autoSpaceDN w:val="0"/>
        <w:adjustRightInd w:val="0"/>
        <w:jc w:val="right"/>
        <w:rPr>
          <w:rFonts w:ascii="GHEA Grapalat" w:hAnsi="GHEA Grapalat"/>
          <w:sz w:val="20"/>
        </w:rPr>
      </w:pPr>
    </w:p>
    <w:p w14:paraId="434C37E9" w14:textId="77777777" w:rsidR="00342CCB" w:rsidRDefault="00342CCB" w:rsidP="005E7CE7">
      <w:pPr>
        <w:autoSpaceDE w:val="0"/>
        <w:autoSpaceDN w:val="0"/>
        <w:adjustRightInd w:val="0"/>
        <w:jc w:val="right"/>
        <w:rPr>
          <w:rFonts w:ascii="GHEA Grapalat" w:hAnsi="GHEA Grapalat"/>
          <w:sz w:val="20"/>
        </w:rPr>
      </w:pPr>
    </w:p>
    <w:p w14:paraId="38D854A4" w14:textId="77777777" w:rsidR="00342CCB" w:rsidRDefault="00342CCB" w:rsidP="005E7CE7">
      <w:pPr>
        <w:autoSpaceDE w:val="0"/>
        <w:autoSpaceDN w:val="0"/>
        <w:adjustRightInd w:val="0"/>
        <w:jc w:val="right"/>
        <w:rPr>
          <w:rFonts w:ascii="GHEA Grapalat" w:hAnsi="GHEA Grapalat"/>
          <w:sz w:val="20"/>
        </w:rPr>
      </w:pPr>
    </w:p>
    <w:p w14:paraId="06C1EA14" w14:textId="77777777" w:rsidR="00342CCB" w:rsidRDefault="00342CCB" w:rsidP="005E7CE7">
      <w:pPr>
        <w:autoSpaceDE w:val="0"/>
        <w:autoSpaceDN w:val="0"/>
        <w:adjustRightInd w:val="0"/>
        <w:jc w:val="right"/>
        <w:rPr>
          <w:rFonts w:ascii="GHEA Grapalat" w:hAnsi="GHEA Grapalat"/>
          <w:sz w:val="20"/>
        </w:rPr>
      </w:pPr>
    </w:p>
    <w:tbl>
      <w:tblPr>
        <w:tblW w:w="9747" w:type="dxa"/>
        <w:jc w:val="center"/>
        <w:tblLayout w:type="fixed"/>
        <w:tblLook w:val="0000" w:firstRow="0" w:lastRow="0" w:firstColumn="0" w:lastColumn="0" w:noHBand="0" w:noVBand="0"/>
      </w:tblPr>
      <w:tblGrid>
        <w:gridCol w:w="4644"/>
        <w:gridCol w:w="760"/>
        <w:gridCol w:w="4343"/>
      </w:tblGrid>
      <w:tr w:rsidR="003E7901" w:rsidRPr="00F566BF" w14:paraId="660FADC2" w14:textId="77777777" w:rsidTr="003E7901">
        <w:trPr>
          <w:jc w:val="center"/>
        </w:trPr>
        <w:tc>
          <w:tcPr>
            <w:tcW w:w="4644" w:type="dxa"/>
          </w:tcPr>
          <w:p w14:paraId="2CC376AA" w14:textId="0289E23E" w:rsidR="003E7901" w:rsidRPr="00F566BF" w:rsidRDefault="003E7901" w:rsidP="00ED777E">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61AC151F" w14:textId="77777777" w:rsidR="003E7901" w:rsidRPr="00F566BF" w:rsidRDefault="003E7901" w:rsidP="00ED777E">
            <w:pPr>
              <w:rPr>
                <w:rFonts w:ascii="GHEA Grapalat" w:hAnsi="GHEA Grapalat"/>
                <w:sz w:val="22"/>
                <w:szCs w:val="22"/>
                <w:lang w:val="ru-RU"/>
              </w:rPr>
            </w:pPr>
          </w:p>
          <w:p w14:paraId="5564EB47" w14:textId="77777777" w:rsidR="003E7901" w:rsidRPr="00F566BF" w:rsidRDefault="003E7901" w:rsidP="00ED777E">
            <w:pPr>
              <w:jc w:val="center"/>
              <w:rPr>
                <w:rFonts w:ascii="GHEA Grapalat" w:hAnsi="GHEA Grapalat"/>
                <w:lang w:val="ru-RU"/>
              </w:rPr>
            </w:pPr>
            <w:r w:rsidRPr="00F566BF">
              <w:rPr>
                <w:rFonts w:ascii="GHEA Grapalat" w:hAnsi="GHEA Grapalat"/>
                <w:lang w:val="ru-RU"/>
              </w:rPr>
              <w:t>---------------------------------</w:t>
            </w:r>
          </w:p>
          <w:p w14:paraId="1BA2D55E" w14:textId="77777777" w:rsidR="003E7901" w:rsidRPr="00F566BF" w:rsidRDefault="003E7901" w:rsidP="00ED777E">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50E03111" w14:textId="77777777" w:rsidR="003E7901" w:rsidRPr="00F566BF" w:rsidRDefault="003E7901" w:rsidP="00ED777E">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3C742AD" w14:textId="77777777" w:rsidR="003E7901" w:rsidRPr="00F566BF" w:rsidRDefault="003E7901" w:rsidP="00ED777E">
            <w:pPr>
              <w:spacing w:line="360" w:lineRule="auto"/>
              <w:jc w:val="center"/>
              <w:rPr>
                <w:rFonts w:ascii="GHEA Grapalat" w:hAnsi="GHEA Grapalat"/>
                <w:lang w:val="ru-RU"/>
              </w:rPr>
            </w:pPr>
          </w:p>
        </w:tc>
        <w:tc>
          <w:tcPr>
            <w:tcW w:w="4343" w:type="dxa"/>
          </w:tcPr>
          <w:p w14:paraId="4E55B718" w14:textId="1D47F046" w:rsidR="003E7901" w:rsidRPr="00F566BF" w:rsidRDefault="003E7901" w:rsidP="00ED777E">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495E022A" w14:textId="77777777" w:rsidR="003E7901" w:rsidRPr="00F566BF" w:rsidRDefault="003E7901" w:rsidP="00ED777E">
            <w:pPr>
              <w:jc w:val="center"/>
              <w:rPr>
                <w:rFonts w:ascii="GHEA Grapalat" w:hAnsi="GHEA Grapalat"/>
                <w:lang w:val="ru-RU"/>
              </w:rPr>
            </w:pPr>
          </w:p>
          <w:p w14:paraId="4FD1C5A9" w14:textId="77777777" w:rsidR="003E7901" w:rsidRPr="00F566BF" w:rsidRDefault="003E7901" w:rsidP="00ED777E">
            <w:pPr>
              <w:jc w:val="center"/>
              <w:rPr>
                <w:rFonts w:ascii="GHEA Grapalat" w:hAnsi="GHEA Grapalat"/>
                <w:lang w:val="ru-RU"/>
              </w:rPr>
            </w:pPr>
            <w:r w:rsidRPr="00F566BF">
              <w:rPr>
                <w:rFonts w:ascii="GHEA Grapalat" w:hAnsi="GHEA Grapalat"/>
                <w:lang w:val="ru-RU"/>
              </w:rPr>
              <w:t>---------------------------------</w:t>
            </w:r>
          </w:p>
          <w:p w14:paraId="3D98D5B0" w14:textId="77777777" w:rsidR="003E7901" w:rsidRPr="00F566BF" w:rsidRDefault="003E7901" w:rsidP="00ED777E">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71B2616B" w14:textId="77777777" w:rsidR="003E7901" w:rsidRDefault="003E7901" w:rsidP="00ED777E">
            <w:pPr>
              <w:jc w:val="center"/>
              <w:rPr>
                <w:rFonts w:ascii="GHEA Grapalat" w:hAnsi="GHEA Grapalat" w:cs="Sylfaen"/>
                <w:sz w:val="18"/>
                <w:szCs w:val="18"/>
                <w:lang w:val="hy-AM"/>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p w14:paraId="18B16ECC" w14:textId="77777777" w:rsidR="00E70DFD" w:rsidRDefault="00E70DFD" w:rsidP="00ED777E">
            <w:pPr>
              <w:jc w:val="center"/>
              <w:rPr>
                <w:rFonts w:ascii="GHEA Grapalat" w:hAnsi="GHEA Grapalat" w:cs="Sylfaen"/>
                <w:sz w:val="18"/>
                <w:szCs w:val="18"/>
                <w:lang w:val="hy-AM"/>
              </w:rPr>
            </w:pPr>
          </w:p>
          <w:p w14:paraId="5956DE65" w14:textId="77777777" w:rsidR="00E70DFD" w:rsidRDefault="00E70DFD" w:rsidP="00ED777E">
            <w:pPr>
              <w:jc w:val="center"/>
              <w:rPr>
                <w:rFonts w:ascii="GHEA Grapalat" w:hAnsi="GHEA Grapalat" w:cs="Sylfaen"/>
                <w:sz w:val="18"/>
                <w:szCs w:val="18"/>
                <w:lang w:val="hy-AM"/>
              </w:rPr>
            </w:pPr>
          </w:p>
          <w:p w14:paraId="08ADC077" w14:textId="77777777" w:rsidR="00E70DFD" w:rsidRDefault="00E70DFD" w:rsidP="00ED777E">
            <w:pPr>
              <w:jc w:val="center"/>
              <w:rPr>
                <w:rFonts w:ascii="GHEA Grapalat" w:hAnsi="GHEA Grapalat" w:cs="Sylfaen"/>
                <w:sz w:val="18"/>
                <w:szCs w:val="18"/>
                <w:lang w:val="hy-AM"/>
              </w:rPr>
            </w:pPr>
          </w:p>
          <w:p w14:paraId="2B4A8CFE" w14:textId="77777777" w:rsidR="00E70DFD" w:rsidRPr="00E70DFD" w:rsidRDefault="00E70DFD" w:rsidP="00ED777E">
            <w:pPr>
              <w:jc w:val="center"/>
              <w:rPr>
                <w:rFonts w:ascii="GHEA Grapalat" w:hAnsi="GHEA Grapalat"/>
                <w:sz w:val="22"/>
                <w:szCs w:val="22"/>
                <w:lang w:val="hy-AM"/>
              </w:rPr>
            </w:pPr>
          </w:p>
        </w:tc>
      </w:tr>
    </w:tbl>
    <w:p w14:paraId="4D2669A5" w14:textId="235BA001" w:rsidR="00E70DFD" w:rsidRDefault="00E70DFD" w:rsidP="00E70DFD">
      <w:pPr>
        <w:jc w:val="right"/>
        <w:rPr>
          <w:rFonts w:ascii="GHEA Grapalat" w:hAnsi="GHEA Grapalat"/>
          <w:i/>
          <w:sz w:val="18"/>
          <w:lang w:val="hy-AM"/>
        </w:rPr>
      </w:pPr>
      <w:r w:rsidRPr="00F566BF">
        <w:rPr>
          <w:rFonts w:ascii="GHEA Grapalat" w:hAnsi="GHEA Grapalat"/>
          <w:i/>
          <w:sz w:val="18"/>
          <w:lang w:val="hy-AM"/>
        </w:rPr>
        <w:lastRenderedPageBreak/>
        <w:t xml:space="preserve">Հավելված N </w:t>
      </w:r>
      <w:r>
        <w:rPr>
          <w:rFonts w:ascii="GHEA Grapalat" w:hAnsi="GHEA Grapalat"/>
          <w:i/>
          <w:sz w:val="18"/>
          <w:lang w:val="hy-AM"/>
        </w:rPr>
        <w:t>1.2</w:t>
      </w:r>
    </w:p>
    <w:p w14:paraId="55AFB8DB" w14:textId="77777777" w:rsidR="00E70DFD" w:rsidRPr="00F566BF" w:rsidRDefault="00E70DFD" w:rsidP="00E70DFD">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51538233" w14:textId="77777777" w:rsidR="00E70DFD" w:rsidRPr="00F566BF" w:rsidRDefault="00E70DFD" w:rsidP="00E70DFD">
      <w:pPr>
        <w:jc w:val="right"/>
        <w:rPr>
          <w:rFonts w:ascii="GHEA Grapalat" w:hAnsi="GHEA Grapalat"/>
          <w:i/>
          <w:sz w:val="18"/>
          <w:lang w:val="hy-AM"/>
        </w:rPr>
      </w:pPr>
      <w:r w:rsidRPr="00F566BF">
        <w:rPr>
          <w:rFonts w:ascii="GHEA Grapalat" w:hAnsi="GHEA Grapalat"/>
          <w:i/>
          <w:sz w:val="18"/>
          <w:lang w:val="hy-AM"/>
        </w:rPr>
        <w:t xml:space="preserve">                   </w:t>
      </w:r>
      <w:r>
        <w:rPr>
          <w:rFonts w:ascii="GHEA Grapalat" w:hAnsi="GHEA Grapalat" w:cs="Sylfaen"/>
          <w:b/>
          <w:lang w:val="hy-AM"/>
        </w:rPr>
        <w:t>ԵՔ-ԲՄԽԾՁԲ-25/38</w:t>
      </w:r>
      <w:r w:rsidRPr="00F566BF">
        <w:rPr>
          <w:rFonts w:ascii="GHEA Grapalat" w:hAnsi="GHEA Grapalat"/>
          <w:i/>
          <w:sz w:val="18"/>
          <w:lang w:val="hy-AM"/>
        </w:rPr>
        <w:t xml:space="preserve">   ծածկագրով պայմանագրի</w:t>
      </w:r>
    </w:p>
    <w:p w14:paraId="0BB6B3CD" w14:textId="77777777" w:rsidR="00E70DFD" w:rsidRPr="00E70DFD" w:rsidRDefault="00E70DFD" w:rsidP="00E70DFD">
      <w:pPr>
        <w:autoSpaceDE w:val="0"/>
        <w:autoSpaceDN w:val="0"/>
        <w:adjustRightInd w:val="0"/>
        <w:jc w:val="right"/>
        <w:rPr>
          <w:rFonts w:ascii="GHEA Grapalat" w:hAnsi="GHEA Grapalat"/>
          <w:sz w:val="20"/>
          <w:lang w:val="hy-AM"/>
        </w:rPr>
      </w:pPr>
    </w:p>
    <w:p w14:paraId="7B1C67B5" w14:textId="240F45E0" w:rsidR="00E70DFD" w:rsidRDefault="00E70DFD" w:rsidP="00E70DFD">
      <w:pPr>
        <w:jc w:val="right"/>
        <w:rPr>
          <w:rFonts w:ascii="GHEA Grapalat" w:hAnsi="GHEA Grapalat"/>
          <w:lang w:val="hy-AM"/>
        </w:rPr>
      </w:pPr>
      <w:r w:rsidRPr="00B1174E">
        <w:rPr>
          <w:rFonts w:ascii="GHEA Grapalat" w:hAnsi="GHEA Grapalat"/>
          <w:lang w:val="hy-AM"/>
        </w:rPr>
        <w:t xml:space="preserve">Հավելված </w:t>
      </w:r>
      <w:r>
        <w:rPr>
          <w:rFonts w:ascii="GHEA Grapalat" w:hAnsi="GHEA Grapalat"/>
          <w:lang w:val="hy-AM"/>
        </w:rPr>
        <w:t>2</w:t>
      </w:r>
    </w:p>
    <w:p w14:paraId="0BC3795A" w14:textId="77777777" w:rsidR="00E70DFD" w:rsidRDefault="00E70DFD" w:rsidP="00E70DFD">
      <w:pPr>
        <w:jc w:val="right"/>
        <w:rPr>
          <w:rFonts w:ascii="GHEA Grapalat" w:hAnsi="GHEA Grapalat"/>
          <w:lang w:val="hy-AM"/>
        </w:rPr>
      </w:pPr>
      <w:r>
        <w:rPr>
          <w:rFonts w:ascii="GHEA Grapalat" w:hAnsi="GHEA Grapalat"/>
          <w:lang w:val="hy-AM"/>
        </w:rPr>
        <w:t>ՀՀ տարածքային կառավարման և</w:t>
      </w:r>
    </w:p>
    <w:p w14:paraId="65132911" w14:textId="77777777" w:rsidR="00E70DFD" w:rsidRDefault="00E70DFD" w:rsidP="00E70DFD">
      <w:pPr>
        <w:jc w:val="right"/>
        <w:rPr>
          <w:rFonts w:ascii="GHEA Grapalat" w:hAnsi="GHEA Grapalat"/>
          <w:lang w:val="hy-AM"/>
        </w:rPr>
      </w:pPr>
      <w:r>
        <w:rPr>
          <w:rFonts w:ascii="GHEA Grapalat" w:hAnsi="GHEA Grapalat"/>
          <w:lang w:val="hy-AM"/>
        </w:rPr>
        <w:t xml:space="preserve"> ենթակառուցվածքների նախարարի </w:t>
      </w:r>
    </w:p>
    <w:p w14:paraId="2B1B53EF" w14:textId="77777777" w:rsidR="00E70DFD" w:rsidRDefault="00E70DFD" w:rsidP="00E70DFD">
      <w:pPr>
        <w:autoSpaceDE w:val="0"/>
        <w:autoSpaceDN w:val="0"/>
        <w:adjustRightInd w:val="0"/>
        <w:jc w:val="right"/>
        <w:rPr>
          <w:rFonts w:ascii="GHEA Grapalat" w:hAnsi="GHEA Grapalat"/>
          <w:sz w:val="20"/>
          <w:lang w:val="hy-AM"/>
        </w:rPr>
      </w:pPr>
      <w:r w:rsidRPr="009D0B3A">
        <w:rPr>
          <w:rFonts w:ascii="GHEA Grapalat" w:hAnsi="GHEA Grapalat"/>
          <w:lang w:val="hy-AM"/>
        </w:rPr>
        <w:t xml:space="preserve">2022 թվականի նոյեմբերի 16-ի N </w:t>
      </w:r>
      <w:r>
        <w:rPr>
          <w:rFonts w:ascii="GHEA Grapalat" w:hAnsi="GHEA Grapalat"/>
          <w:b/>
          <w:bCs/>
          <w:lang w:val="af-ZA"/>
        </w:rPr>
        <w:t xml:space="preserve">3116-Ա </w:t>
      </w:r>
      <w:r w:rsidRPr="009D0B3A">
        <w:rPr>
          <w:rFonts w:ascii="GHEA Grapalat" w:hAnsi="GHEA Grapalat"/>
          <w:lang w:val="hy-AM"/>
        </w:rPr>
        <w:t>հրամանի</w:t>
      </w:r>
    </w:p>
    <w:p w14:paraId="623FBD0E" w14:textId="77777777" w:rsidR="002E1EB2" w:rsidRDefault="002E1EB2" w:rsidP="005E7CE7">
      <w:pPr>
        <w:autoSpaceDE w:val="0"/>
        <w:autoSpaceDN w:val="0"/>
        <w:adjustRightInd w:val="0"/>
        <w:jc w:val="right"/>
        <w:rPr>
          <w:rFonts w:ascii="GHEA Grapalat" w:hAnsi="GHEA Grapalat"/>
          <w:sz w:val="20"/>
          <w:lang w:val="hy-AM"/>
        </w:rPr>
      </w:pPr>
    </w:p>
    <w:p w14:paraId="4244B7CC" w14:textId="77777777" w:rsidR="00E70DFD" w:rsidRPr="009D0B3A" w:rsidRDefault="00E70DFD" w:rsidP="00E70DFD">
      <w:pPr>
        <w:jc w:val="center"/>
        <w:rPr>
          <w:rFonts w:ascii="GHEA Grapalat" w:hAnsi="GHEA Grapalat"/>
          <w:b/>
          <w:lang w:val="hy-AM"/>
        </w:rPr>
      </w:pPr>
      <w:r w:rsidRPr="009D0B3A">
        <w:rPr>
          <w:rFonts w:ascii="GHEA Grapalat" w:hAnsi="GHEA Grapalat"/>
          <w:b/>
          <w:lang w:val="hy-AM"/>
        </w:rPr>
        <w:t>ԾՐԱԳԻՐ</w:t>
      </w:r>
    </w:p>
    <w:p w14:paraId="614BF4A9" w14:textId="77777777" w:rsidR="00E70DFD" w:rsidRPr="009D0B3A" w:rsidRDefault="00E70DFD" w:rsidP="00E70DFD">
      <w:pPr>
        <w:jc w:val="center"/>
        <w:rPr>
          <w:rFonts w:ascii="GHEA Grapalat" w:hAnsi="GHEA Grapalat"/>
          <w:b/>
          <w:lang w:val="hy-AM"/>
        </w:rPr>
      </w:pPr>
    </w:p>
    <w:p w14:paraId="1B8ABAFE" w14:textId="77777777" w:rsidR="00E70DFD" w:rsidRPr="009D0B3A" w:rsidRDefault="00E70DFD" w:rsidP="00E70DFD">
      <w:pPr>
        <w:spacing w:line="276" w:lineRule="auto"/>
        <w:jc w:val="center"/>
        <w:rPr>
          <w:rFonts w:ascii="GHEA Grapalat" w:hAnsi="GHEA Grapalat"/>
          <w:b/>
          <w:bCs/>
          <w:lang w:val="hy-AM"/>
        </w:rPr>
      </w:pPr>
      <w:r w:rsidRPr="009D0B3A">
        <w:rPr>
          <w:rFonts w:ascii="GHEA Grapalat" w:hAnsi="GHEA Grapalat"/>
          <w:b/>
          <w:bCs/>
          <w:lang w:val="hy-AM"/>
        </w:rPr>
        <w:t>ԵՐԵՎԱՆԻ ՔԱՂԱՔԱՊԵՏԱՐԱՆԻ</w:t>
      </w:r>
      <w:r w:rsidRPr="009D0B3A">
        <w:rPr>
          <w:rFonts w:ascii="GHEA Grapalat" w:hAnsi="GHEA Grapalat"/>
          <w:b/>
          <w:bCs/>
          <w:lang w:val="af-ZA"/>
        </w:rPr>
        <w:t xml:space="preserve"> </w:t>
      </w:r>
      <w:r w:rsidRPr="009D0B3A">
        <w:rPr>
          <w:rFonts w:ascii="GHEA Grapalat" w:hAnsi="GHEA Grapalat"/>
          <w:b/>
          <w:bCs/>
          <w:lang w:val="hy-AM"/>
        </w:rPr>
        <w:t>ԵՎ ՎԱՐՉԱԿԱՆ ՇՐՋԱՆՆԵՐԻ ՂԵԿԱՎԱՐՆԵՐԻ</w:t>
      </w:r>
      <w:r w:rsidRPr="009D0B3A">
        <w:rPr>
          <w:rFonts w:ascii="GHEA Grapalat" w:hAnsi="GHEA Grapalat"/>
          <w:b/>
          <w:bCs/>
          <w:lang w:val="af-ZA"/>
        </w:rPr>
        <w:t xml:space="preserve">  </w:t>
      </w:r>
      <w:r w:rsidRPr="009D0B3A">
        <w:rPr>
          <w:rFonts w:ascii="GHEA Grapalat" w:hAnsi="GHEA Grapalat"/>
          <w:b/>
          <w:bCs/>
          <w:lang w:val="hy-AM"/>
        </w:rPr>
        <w:t>ԱՇԽԱՏԱԿԱԶՄԵՐԻ</w:t>
      </w:r>
      <w:r w:rsidRPr="009D0B3A">
        <w:rPr>
          <w:rFonts w:ascii="GHEA Grapalat" w:hAnsi="GHEA Grapalat"/>
          <w:b/>
          <w:bCs/>
          <w:lang w:val="af-ZA"/>
        </w:rPr>
        <w:t xml:space="preserve"> </w:t>
      </w:r>
      <w:r w:rsidRPr="009D0B3A">
        <w:rPr>
          <w:rFonts w:ascii="GHEA Grapalat" w:hAnsi="GHEA Grapalat"/>
          <w:b/>
          <w:bCs/>
          <w:lang w:val="hy-AM"/>
        </w:rPr>
        <w:t xml:space="preserve">ԱՌԱՋԱՏԱՐ ՊԱՇՏՈՆՆԵՐԻ ԽՄԲԻ </w:t>
      </w:r>
      <w:r w:rsidRPr="009D0B3A">
        <w:rPr>
          <w:rFonts w:ascii="GHEA Grapalat" w:hAnsi="GHEA Grapalat"/>
          <w:b/>
          <w:bCs/>
          <w:lang w:val="af-ZA"/>
        </w:rPr>
        <w:t>2</w:t>
      </w:r>
      <w:r w:rsidRPr="009D0B3A">
        <w:rPr>
          <w:rFonts w:ascii="GHEA Grapalat" w:hAnsi="GHEA Grapalat"/>
          <w:b/>
          <w:bCs/>
          <w:lang w:val="hy-AM"/>
        </w:rPr>
        <w:t>-ՐԴ</w:t>
      </w:r>
      <w:r w:rsidRPr="009D0B3A">
        <w:rPr>
          <w:rFonts w:ascii="GHEA Grapalat" w:hAnsi="GHEA Grapalat"/>
          <w:b/>
          <w:bCs/>
          <w:lang w:val="af-ZA"/>
        </w:rPr>
        <w:t>, 3-</w:t>
      </w:r>
      <w:r w:rsidRPr="009D0B3A">
        <w:rPr>
          <w:rFonts w:ascii="GHEA Grapalat" w:hAnsi="GHEA Grapalat"/>
          <w:b/>
          <w:bCs/>
          <w:lang w:val="hy-AM"/>
        </w:rPr>
        <w:t>ՐԴ ԵՆԹԱԽՄԲԵՐԻ ՊԱՇՏՈՆՆԵՐ ԵՎ ԿՐՏՍԵՐ ՊԱՇՏՈՆՆԵՐ ԶԲԱՂԵՑՆՈՂ ՀԱՄԱՅՆՔԱՅԻՆ</w:t>
      </w:r>
      <w:r w:rsidRPr="009D0B3A">
        <w:rPr>
          <w:rFonts w:ascii="GHEA Grapalat" w:hAnsi="GHEA Grapalat"/>
          <w:b/>
          <w:bCs/>
          <w:lang w:val="af-ZA"/>
        </w:rPr>
        <w:t xml:space="preserve"> </w:t>
      </w:r>
      <w:r w:rsidRPr="009D0B3A">
        <w:rPr>
          <w:rFonts w:ascii="GHEA Grapalat" w:hAnsi="GHEA Grapalat"/>
          <w:b/>
          <w:bCs/>
          <w:lang w:val="hy-AM"/>
        </w:rPr>
        <w:t>ԾԱՌԱՅՈՂՆԵՐԻ</w:t>
      </w:r>
      <w:r w:rsidRPr="009D0B3A">
        <w:rPr>
          <w:rFonts w:ascii="GHEA Grapalat" w:hAnsi="GHEA Grapalat"/>
          <w:b/>
          <w:bCs/>
          <w:lang w:val="af-ZA"/>
        </w:rPr>
        <w:t xml:space="preserve"> </w:t>
      </w:r>
      <w:r w:rsidRPr="009D0B3A">
        <w:rPr>
          <w:rFonts w:ascii="GHEA Grapalat" w:hAnsi="GHEA Grapalat"/>
          <w:b/>
          <w:bCs/>
          <w:lang w:val="hy-AM"/>
        </w:rPr>
        <w:t>ՎԵՐԱՊԱՏՐԱՍՏՄԱՆ</w:t>
      </w:r>
    </w:p>
    <w:p w14:paraId="3F9F0190" w14:textId="77777777" w:rsidR="00E70DFD" w:rsidRDefault="00E70DFD" w:rsidP="005E7CE7">
      <w:pPr>
        <w:autoSpaceDE w:val="0"/>
        <w:autoSpaceDN w:val="0"/>
        <w:adjustRightInd w:val="0"/>
        <w:jc w:val="right"/>
        <w:rPr>
          <w:rFonts w:ascii="GHEA Grapalat" w:hAnsi="GHEA Grapalat"/>
          <w:sz w:val="20"/>
          <w:lang w:val="hy-AM"/>
        </w:rPr>
      </w:pPr>
    </w:p>
    <w:p w14:paraId="2852764B" w14:textId="77777777" w:rsidR="00692C7F" w:rsidRDefault="00692C7F" w:rsidP="005E7CE7">
      <w:pPr>
        <w:autoSpaceDE w:val="0"/>
        <w:autoSpaceDN w:val="0"/>
        <w:adjustRightInd w:val="0"/>
        <w:jc w:val="right"/>
        <w:rPr>
          <w:rFonts w:ascii="GHEA Grapalat" w:hAnsi="GHEA Grapalat"/>
          <w:sz w:val="20"/>
          <w:lang w:val="hy-AM"/>
        </w:rPr>
      </w:pPr>
    </w:p>
    <w:tbl>
      <w:tblPr>
        <w:tblpPr w:leftFromText="180" w:rightFromText="180" w:vertAnchor="page" w:horzAnchor="margin" w:tblpXSpec="center" w:tblpY="5701"/>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7382"/>
        <w:gridCol w:w="1921"/>
      </w:tblGrid>
      <w:tr w:rsidR="00692C7F" w:rsidRPr="009D0B3A" w14:paraId="0D6E7DD8" w14:textId="77777777" w:rsidTr="00CC4A61">
        <w:trPr>
          <w:trHeight w:val="707"/>
        </w:trPr>
        <w:tc>
          <w:tcPr>
            <w:tcW w:w="646" w:type="dxa"/>
            <w:vAlign w:val="center"/>
          </w:tcPr>
          <w:p w14:paraId="7E90D4DD" w14:textId="77777777" w:rsidR="00692C7F" w:rsidRPr="009D0B3A" w:rsidRDefault="00692C7F" w:rsidP="00CC4A61">
            <w:pPr>
              <w:jc w:val="center"/>
              <w:rPr>
                <w:rFonts w:ascii="GHEA Grapalat" w:hAnsi="GHEA Grapalat"/>
                <w:b/>
                <w:lang w:val="hy-AM"/>
              </w:rPr>
            </w:pPr>
            <w:r w:rsidRPr="009D0B3A">
              <w:rPr>
                <w:rFonts w:ascii="GHEA Grapalat" w:hAnsi="GHEA Grapalat"/>
                <w:b/>
                <w:lang w:val="hy-AM"/>
              </w:rPr>
              <w:t>Հ/հ</w:t>
            </w:r>
          </w:p>
        </w:tc>
        <w:tc>
          <w:tcPr>
            <w:tcW w:w="7382" w:type="dxa"/>
            <w:vAlign w:val="center"/>
          </w:tcPr>
          <w:p w14:paraId="15431647" w14:textId="77777777" w:rsidR="00692C7F" w:rsidRPr="009D0B3A" w:rsidRDefault="00692C7F" w:rsidP="00CC4A61">
            <w:pPr>
              <w:jc w:val="center"/>
              <w:rPr>
                <w:rFonts w:ascii="GHEA Grapalat" w:hAnsi="GHEA Grapalat"/>
                <w:b/>
                <w:lang w:val="hy-AM"/>
              </w:rPr>
            </w:pPr>
            <w:r w:rsidRPr="009D0B3A">
              <w:rPr>
                <w:rFonts w:ascii="GHEA Grapalat" w:hAnsi="GHEA Grapalat"/>
                <w:b/>
                <w:lang w:val="hy-AM"/>
              </w:rPr>
              <w:t>Թեմաների</w:t>
            </w:r>
            <w:r w:rsidRPr="009D0B3A">
              <w:rPr>
                <w:rFonts w:ascii="GHEA Grapalat" w:hAnsi="GHEA Grapalat"/>
                <w:b/>
              </w:rPr>
              <w:t xml:space="preserve"> </w:t>
            </w:r>
            <w:proofErr w:type="spellStart"/>
            <w:r w:rsidRPr="009D0B3A">
              <w:rPr>
                <w:rFonts w:ascii="GHEA Grapalat" w:hAnsi="GHEA Grapalat"/>
                <w:b/>
              </w:rPr>
              <w:t>անվանում</w:t>
            </w:r>
            <w:proofErr w:type="spellEnd"/>
            <w:r w:rsidRPr="009D0B3A">
              <w:rPr>
                <w:rFonts w:ascii="GHEA Grapalat" w:hAnsi="GHEA Grapalat"/>
                <w:b/>
                <w:lang w:val="hy-AM"/>
              </w:rPr>
              <w:t>ը</w:t>
            </w:r>
          </w:p>
        </w:tc>
        <w:tc>
          <w:tcPr>
            <w:tcW w:w="1921" w:type="dxa"/>
            <w:vAlign w:val="center"/>
          </w:tcPr>
          <w:p w14:paraId="49BA5C29" w14:textId="77777777" w:rsidR="00692C7F" w:rsidRPr="009D0B3A" w:rsidRDefault="00692C7F" w:rsidP="00CC4A61">
            <w:pPr>
              <w:jc w:val="center"/>
              <w:rPr>
                <w:rFonts w:ascii="GHEA Grapalat" w:hAnsi="GHEA Grapalat"/>
                <w:b/>
              </w:rPr>
            </w:pPr>
            <w:proofErr w:type="spellStart"/>
            <w:r w:rsidRPr="009D0B3A">
              <w:rPr>
                <w:rFonts w:ascii="GHEA Grapalat" w:hAnsi="GHEA Grapalat"/>
                <w:b/>
              </w:rPr>
              <w:t>Ժամաքանակը</w:t>
            </w:r>
            <w:proofErr w:type="spellEnd"/>
          </w:p>
        </w:tc>
      </w:tr>
      <w:tr w:rsidR="00692C7F" w:rsidRPr="009D0B3A" w14:paraId="221BE5E0" w14:textId="77777777" w:rsidTr="00CC4A61">
        <w:trPr>
          <w:trHeight w:val="1283"/>
        </w:trPr>
        <w:tc>
          <w:tcPr>
            <w:tcW w:w="646" w:type="dxa"/>
            <w:vMerge w:val="restart"/>
          </w:tcPr>
          <w:p w14:paraId="62DE7EFD" w14:textId="77777777" w:rsidR="00692C7F" w:rsidRPr="009D0B3A" w:rsidRDefault="00692C7F" w:rsidP="00CC4A61">
            <w:pPr>
              <w:jc w:val="center"/>
              <w:rPr>
                <w:rFonts w:ascii="GHEA Grapalat" w:hAnsi="GHEA Grapalat"/>
                <w:b/>
                <w:lang w:val="hy-AM"/>
              </w:rPr>
            </w:pPr>
            <w:r w:rsidRPr="009D0B3A">
              <w:rPr>
                <w:rFonts w:ascii="GHEA Grapalat" w:hAnsi="GHEA Grapalat"/>
                <w:b/>
                <w:lang w:val="hy-AM"/>
              </w:rPr>
              <w:t>1</w:t>
            </w:r>
            <w:r w:rsidRPr="009D0B3A">
              <w:rPr>
                <w:rFonts w:ascii="Microsoft JhengHei" w:eastAsia="Microsoft JhengHei" w:hAnsi="Microsoft JhengHei" w:cs="Microsoft JhengHei" w:hint="eastAsia"/>
                <w:b/>
                <w:lang w:val="hy-AM"/>
              </w:rPr>
              <w:t>․</w:t>
            </w:r>
          </w:p>
        </w:tc>
        <w:tc>
          <w:tcPr>
            <w:tcW w:w="7382" w:type="dxa"/>
          </w:tcPr>
          <w:p w14:paraId="0CBAA09B" w14:textId="77777777" w:rsidR="00692C7F" w:rsidRPr="009D0B3A" w:rsidRDefault="00692C7F" w:rsidP="00CC4A61">
            <w:pPr>
              <w:rPr>
                <w:rFonts w:ascii="GHEA Grapalat" w:hAnsi="GHEA Grapalat"/>
                <w:b/>
                <w:i/>
                <w:iCs/>
                <w:lang w:val="hy-AM"/>
              </w:rPr>
            </w:pPr>
            <w:r w:rsidRPr="009D0B3A">
              <w:rPr>
                <w:rFonts w:ascii="GHEA Grapalat" w:hAnsi="GHEA Grapalat"/>
                <w:b/>
                <w:i/>
                <w:iCs/>
                <w:lang w:val="hy-AM"/>
              </w:rPr>
              <w:t>Տեղական ինքնակառավարման մարմինների իրավասությունը սահմանող ՀՀ օրենսդրությունը</w:t>
            </w:r>
          </w:p>
          <w:p w14:paraId="6EB014FA" w14:textId="77777777" w:rsidR="00692C7F" w:rsidRPr="009D0B3A" w:rsidRDefault="00692C7F" w:rsidP="00CC4A61">
            <w:pPr>
              <w:rPr>
                <w:rFonts w:ascii="GHEA Grapalat" w:hAnsi="GHEA Grapalat"/>
                <w:b/>
                <w:i/>
                <w:iCs/>
                <w:lang w:val="hy-AM"/>
              </w:rPr>
            </w:pPr>
          </w:p>
          <w:p w14:paraId="74219D46" w14:textId="77777777" w:rsidR="00692C7F" w:rsidRPr="009D0B3A" w:rsidRDefault="00692C7F" w:rsidP="00692C7F">
            <w:pPr>
              <w:numPr>
                <w:ilvl w:val="0"/>
                <w:numId w:val="36"/>
              </w:numPr>
              <w:tabs>
                <w:tab w:val="left" w:pos="2700"/>
              </w:tabs>
              <w:rPr>
                <w:rFonts w:ascii="GHEA Grapalat" w:hAnsi="GHEA Grapalat"/>
                <w:b/>
                <w:lang w:val="hy-AM"/>
              </w:rPr>
            </w:pPr>
            <w:r w:rsidRPr="009D0B3A">
              <w:rPr>
                <w:rFonts w:ascii="GHEA Grapalat" w:hAnsi="GHEA Grapalat" w:cs="Sylfaen"/>
                <w:lang w:val="hy-AM"/>
              </w:rPr>
              <w:t>Տեղական ինքնակառավարումը՝ որպես հանրային քաղաքականության մաս</w:t>
            </w:r>
          </w:p>
        </w:tc>
        <w:tc>
          <w:tcPr>
            <w:tcW w:w="1921" w:type="dxa"/>
            <w:vAlign w:val="center"/>
          </w:tcPr>
          <w:p w14:paraId="489B7A58" w14:textId="77777777" w:rsidR="00692C7F" w:rsidRPr="009D0B3A" w:rsidRDefault="00692C7F" w:rsidP="00CC4A61">
            <w:pPr>
              <w:jc w:val="center"/>
              <w:rPr>
                <w:rFonts w:ascii="GHEA Grapalat" w:hAnsi="GHEA Grapalat"/>
                <w:lang w:val="hy-AM"/>
              </w:rPr>
            </w:pPr>
          </w:p>
          <w:p w14:paraId="0FB15BD0" w14:textId="77777777" w:rsidR="00692C7F" w:rsidRPr="009D0B3A" w:rsidRDefault="00692C7F" w:rsidP="00CC4A61">
            <w:pPr>
              <w:ind w:firstLine="708"/>
              <w:rPr>
                <w:rFonts w:ascii="GHEA Grapalat" w:hAnsi="GHEA Grapalat"/>
                <w:lang w:val="hy-AM"/>
              </w:rPr>
            </w:pPr>
            <w:r w:rsidRPr="009D0B3A">
              <w:rPr>
                <w:rFonts w:ascii="GHEA Grapalat" w:hAnsi="GHEA Grapalat"/>
                <w:lang w:val="hy-AM"/>
              </w:rPr>
              <w:t>2</w:t>
            </w:r>
          </w:p>
        </w:tc>
      </w:tr>
      <w:tr w:rsidR="00692C7F" w:rsidRPr="009D0B3A" w14:paraId="19ABF7A5" w14:textId="77777777" w:rsidTr="00CC4A61">
        <w:trPr>
          <w:trHeight w:val="1575"/>
        </w:trPr>
        <w:tc>
          <w:tcPr>
            <w:tcW w:w="646" w:type="dxa"/>
            <w:vMerge/>
          </w:tcPr>
          <w:p w14:paraId="234E7567" w14:textId="77777777" w:rsidR="00692C7F" w:rsidRPr="009D0B3A" w:rsidRDefault="00692C7F" w:rsidP="00CC4A61">
            <w:pPr>
              <w:jc w:val="center"/>
              <w:rPr>
                <w:rFonts w:ascii="GHEA Grapalat" w:hAnsi="GHEA Grapalat"/>
                <w:b/>
                <w:lang w:val="hy-AM"/>
              </w:rPr>
            </w:pPr>
          </w:p>
        </w:tc>
        <w:tc>
          <w:tcPr>
            <w:tcW w:w="7382" w:type="dxa"/>
          </w:tcPr>
          <w:p w14:paraId="13FABEA5" w14:textId="77777777" w:rsidR="00692C7F" w:rsidRPr="009D0B3A" w:rsidRDefault="00692C7F" w:rsidP="00692C7F">
            <w:pPr>
              <w:numPr>
                <w:ilvl w:val="0"/>
                <w:numId w:val="36"/>
              </w:numPr>
              <w:tabs>
                <w:tab w:val="left" w:pos="2700"/>
              </w:tabs>
              <w:rPr>
                <w:rFonts w:ascii="GHEA Grapalat" w:hAnsi="GHEA Grapalat"/>
                <w:b/>
                <w:i/>
                <w:iCs/>
                <w:lang w:val="hy-AM"/>
              </w:rPr>
            </w:pPr>
            <w:r w:rsidRPr="009D0B3A">
              <w:rPr>
                <w:rFonts w:ascii="GHEA Grapalat" w:hAnsi="GHEA Grapalat" w:cs="Sylfaen"/>
                <w:lang w:val="hy-AM"/>
              </w:rPr>
              <w:t>Երևանի քաղաքապետարանի</w:t>
            </w:r>
            <w:r w:rsidRPr="009D0B3A">
              <w:rPr>
                <w:rFonts w:ascii="GHEA Grapalat" w:hAnsi="GHEA Grapalat" w:cs="Sylfaen"/>
                <w:lang w:val="af-ZA"/>
              </w:rPr>
              <w:t xml:space="preserve"> </w:t>
            </w:r>
            <w:r w:rsidRPr="009D0B3A">
              <w:rPr>
                <w:rFonts w:ascii="GHEA Grapalat" w:hAnsi="GHEA Grapalat" w:cs="Sylfaen"/>
                <w:lang w:val="hy-AM"/>
              </w:rPr>
              <w:t>աշխատակազմը</w:t>
            </w:r>
            <w:r w:rsidRPr="009D0B3A">
              <w:rPr>
                <w:rFonts w:ascii="GHEA Grapalat" w:hAnsi="GHEA Grapalat" w:cs="Sylfaen"/>
                <w:lang w:val="af-ZA"/>
              </w:rPr>
              <w:t xml:space="preserve">` </w:t>
            </w:r>
            <w:r w:rsidRPr="009D0B3A">
              <w:rPr>
                <w:rFonts w:ascii="GHEA Grapalat" w:hAnsi="GHEA Grapalat" w:cs="Sylfaen"/>
                <w:lang w:val="hy-AM"/>
              </w:rPr>
              <w:t>իբրև</w:t>
            </w:r>
            <w:r w:rsidRPr="009D0B3A">
              <w:rPr>
                <w:rFonts w:ascii="GHEA Grapalat" w:hAnsi="GHEA Grapalat" w:cs="Sylfaen"/>
                <w:lang w:val="af-ZA"/>
              </w:rPr>
              <w:t xml:space="preserve"> </w:t>
            </w:r>
            <w:r w:rsidRPr="009D0B3A">
              <w:rPr>
                <w:rFonts w:ascii="GHEA Grapalat" w:hAnsi="GHEA Grapalat" w:cs="Sylfaen"/>
                <w:lang w:val="hy-AM"/>
              </w:rPr>
              <w:t>կառավարչական</w:t>
            </w:r>
            <w:r w:rsidRPr="009D0B3A">
              <w:rPr>
                <w:rFonts w:ascii="GHEA Grapalat" w:hAnsi="GHEA Grapalat" w:cs="Sylfaen"/>
                <w:lang w:val="af-ZA"/>
              </w:rPr>
              <w:t xml:space="preserve"> </w:t>
            </w:r>
            <w:r w:rsidRPr="009D0B3A">
              <w:rPr>
                <w:rFonts w:ascii="GHEA Grapalat" w:hAnsi="GHEA Grapalat" w:cs="Sylfaen"/>
                <w:lang w:val="hy-AM"/>
              </w:rPr>
              <w:t>հիմնարկ</w:t>
            </w:r>
            <w:r w:rsidRPr="009D0B3A">
              <w:rPr>
                <w:rFonts w:ascii="GHEA Grapalat" w:hAnsi="GHEA Grapalat" w:cs="Sylfaen"/>
                <w:lang w:val="af-ZA"/>
              </w:rPr>
              <w:t xml:space="preserve">, </w:t>
            </w:r>
            <w:r w:rsidRPr="009D0B3A">
              <w:rPr>
                <w:rFonts w:ascii="GHEA Grapalat" w:hAnsi="GHEA Grapalat" w:cs="Sylfaen"/>
                <w:lang w:val="hy-AM"/>
              </w:rPr>
              <w:t>բյուջետային</w:t>
            </w:r>
            <w:r w:rsidRPr="009D0B3A">
              <w:rPr>
                <w:rFonts w:ascii="GHEA Grapalat" w:hAnsi="GHEA Grapalat" w:cs="Sylfaen"/>
                <w:lang w:val="af-ZA"/>
              </w:rPr>
              <w:t xml:space="preserve"> </w:t>
            </w:r>
            <w:r w:rsidRPr="009D0B3A">
              <w:rPr>
                <w:rFonts w:ascii="GHEA Grapalat" w:hAnsi="GHEA Grapalat" w:cs="Sylfaen"/>
                <w:lang w:val="hy-AM"/>
              </w:rPr>
              <w:t>հիմնարկները</w:t>
            </w:r>
            <w:r w:rsidRPr="009D0B3A">
              <w:rPr>
                <w:rFonts w:ascii="GHEA Grapalat" w:hAnsi="GHEA Grapalat" w:cs="Sylfaen"/>
                <w:lang w:val="af-ZA"/>
              </w:rPr>
              <w:t xml:space="preserve">, </w:t>
            </w:r>
            <w:r w:rsidRPr="009D0B3A">
              <w:rPr>
                <w:rFonts w:ascii="GHEA Grapalat" w:hAnsi="GHEA Grapalat" w:cs="Sylfaen"/>
                <w:lang w:val="hy-AM"/>
              </w:rPr>
              <w:t>համայնքային</w:t>
            </w:r>
            <w:r w:rsidRPr="009D0B3A">
              <w:rPr>
                <w:rFonts w:ascii="GHEA Grapalat" w:hAnsi="GHEA Grapalat" w:cs="Sylfaen"/>
                <w:lang w:val="af-ZA"/>
              </w:rPr>
              <w:t xml:space="preserve"> </w:t>
            </w:r>
            <w:r w:rsidRPr="009D0B3A">
              <w:rPr>
                <w:rFonts w:ascii="GHEA Grapalat" w:hAnsi="GHEA Grapalat" w:cs="Sylfaen"/>
                <w:lang w:val="hy-AM"/>
              </w:rPr>
              <w:t>ենթակայության</w:t>
            </w:r>
            <w:r w:rsidRPr="009D0B3A">
              <w:rPr>
                <w:rFonts w:ascii="GHEA Grapalat" w:hAnsi="GHEA Grapalat" w:cs="Sylfaen"/>
                <w:lang w:val="af-ZA"/>
              </w:rPr>
              <w:t xml:space="preserve"> </w:t>
            </w:r>
            <w:r w:rsidRPr="009D0B3A">
              <w:rPr>
                <w:rFonts w:ascii="GHEA Grapalat" w:hAnsi="GHEA Grapalat" w:cs="Sylfaen"/>
                <w:lang w:val="hy-AM"/>
              </w:rPr>
              <w:t>կազմակերպությունները</w:t>
            </w:r>
            <w:r w:rsidRPr="009D0B3A">
              <w:rPr>
                <w:rFonts w:ascii="GHEA Grapalat" w:hAnsi="GHEA Grapalat" w:cs="Sylfaen"/>
                <w:lang w:val="af-ZA"/>
              </w:rPr>
              <w:t xml:space="preserve"> </w:t>
            </w:r>
            <w:r w:rsidRPr="009D0B3A">
              <w:rPr>
                <w:rFonts w:ascii="GHEA Grapalat" w:hAnsi="GHEA Grapalat" w:cs="Sylfaen"/>
                <w:lang w:val="hy-AM"/>
              </w:rPr>
              <w:t>և</w:t>
            </w:r>
            <w:r w:rsidRPr="009D0B3A">
              <w:rPr>
                <w:rFonts w:ascii="GHEA Grapalat" w:hAnsi="GHEA Grapalat" w:cs="Sylfaen"/>
                <w:lang w:val="af-ZA"/>
              </w:rPr>
              <w:t xml:space="preserve"> </w:t>
            </w:r>
            <w:r w:rsidRPr="009D0B3A">
              <w:rPr>
                <w:rFonts w:ascii="GHEA Grapalat" w:hAnsi="GHEA Grapalat" w:cs="Sylfaen"/>
                <w:lang w:val="hy-AM"/>
              </w:rPr>
              <w:t>դրանց</w:t>
            </w:r>
            <w:r w:rsidRPr="009D0B3A">
              <w:rPr>
                <w:rFonts w:ascii="GHEA Grapalat" w:hAnsi="GHEA Grapalat" w:cs="Sylfaen"/>
                <w:lang w:val="af-ZA"/>
              </w:rPr>
              <w:t xml:space="preserve"> </w:t>
            </w:r>
            <w:r w:rsidRPr="009D0B3A">
              <w:rPr>
                <w:rFonts w:ascii="GHEA Grapalat" w:hAnsi="GHEA Grapalat" w:cs="Sylfaen"/>
                <w:lang w:val="hy-AM"/>
              </w:rPr>
              <w:t>հետ</w:t>
            </w:r>
            <w:r w:rsidRPr="009D0B3A">
              <w:rPr>
                <w:rFonts w:ascii="GHEA Grapalat" w:hAnsi="GHEA Grapalat" w:cs="Sylfaen"/>
                <w:lang w:val="af-ZA"/>
              </w:rPr>
              <w:t xml:space="preserve"> </w:t>
            </w:r>
            <w:r w:rsidRPr="009D0B3A">
              <w:rPr>
                <w:rFonts w:ascii="GHEA Grapalat" w:hAnsi="GHEA Grapalat" w:cs="Sylfaen"/>
                <w:lang w:val="hy-AM"/>
              </w:rPr>
              <w:t>հարաբերությունները</w:t>
            </w:r>
            <w:r w:rsidRPr="009D0B3A">
              <w:rPr>
                <w:rFonts w:ascii="GHEA Grapalat" w:hAnsi="GHEA Grapalat" w:cs="Sylfaen"/>
                <w:lang w:val="af-ZA"/>
              </w:rPr>
              <w:t xml:space="preserve"> </w:t>
            </w:r>
            <w:r w:rsidRPr="009D0B3A">
              <w:rPr>
                <w:rFonts w:ascii="GHEA Grapalat" w:hAnsi="GHEA Grapalat" w:cs="Sylfaen"/>
                <w:lang w:val="hy-AM"/>
              </w:rPr>
              <w:t>կարգավորող</w:t>
            </w:r>
            <w:r w:rsidRPr="009D0B3A">
              <w:rPr>
                <w:rFonts w:ascii="GHEA Grapalat" w:hAnsi="GHEA Grapalat" w:cs="Sylfaen"/>
                <w:lang w:val="af-ZA"/>
              </w:rPr>
              <w:t xml:space="preserve"> </w:t>
            </w:r>
            <w:r w:rsidRPr="009D0B3A">
              <w:rPr>
                <w:rFonts w:ascii="GHEA Grapalat" w:hAnsi="GHEA Grapalat" w:cs="Sylfaen"/>
                <w:lang w:val="hy-AM"/>
              </w:rPr>
              <w:t>իրավական</w:t>
            </w:r>
            <w:r w:rsidRPr="009D0B3A">
              <w:rPr>
                <w:rFonts w:ascii="GHEA Grapalat" w:hAnsi="GHEA Grapalat" w:cs="Sylfaen"/>
                <w:lang w:val="af-ZA"/>
              </w:rPr>
              <w:t xml:space="preserve"> </w:t>
            </w:r>
            <w:r w:rsidRPr="009D0B3A">
              <w:rPr>
                <w:rFonts w:ascii="GHEA Grapalat" w:hAnsi="GHEA Grapalat" w:cs="Sylfaen"/>
                <w:lang w:val="hy-AM"/>
              </w:rPr>
              <w:t>հիմքերը</w:t>
            </w:r>
          </w:p>
        </w:tc>
        <w:tc>
          <w:tcPr>
            <w:tcW w:w="1921" w:type="dxa"/>
            <w:vAlign w:val="center"/>
          </w:tcPr>
          <w:p w14:paraId="15708BB2" w14:textId="77777777" w:rsidR="00692C7F" w:rsidRPr="009D0B3A" w:rsidRDefault="00692C7F" w:rsidP="00CC4A61">
            <w:pPr>
              <w:ind w:firstLine="708"/>
              <w:rPr>
                <w:rFonts w:ascii="GHEA Grapalat" w:hAnsi="GHEA Grapalat"/>
                <w:b/>
                <w:lang w:val="hy-AM"/>
              </w:rPr>
            </w:pPr>
            <w:r w:rsidRPr="009D0B3A">
              <w:rPr>
                <w:rFonts w:ascii="GHEA Grapalat" w:hAnsi="GHEA Grapalat"/>
                <w:b/>
                <w:lang w:val="hy-AM"/>
              </w:rPr>
              <w:t>2</w:t>
            </w:r>
          </w:p>
        </w:tc>
      </w:tr>
      <w:tr w:rsidR="00692C7F" w:rsidRPr="009D0B3A" w14:paraId="0A6010D4" w14:textId="77777777" w:rsidTr="00CC4A61">
        <w:trPr>
          <w:trHeight w:val="600"/>
        </w:trPr>
        <w:tc>
          <w:tcPr>
            <w:tcW w:w="646" w:type="dxa"/>
            <w:vMerge/>
          </w:tcPr>
          <w:p w14:paraId="75482F75" w14:textId="77777777" w:rsidR="00692C7F" w:rsidRPr="009D0B3A" w:rsidRDefault="00692C7F" w:rsidP="00CC4A61">
            <w:pPr>
              <w:jc w:val="center"/>
              <w:rPr>
                <w:rFonts w:ascii="GHEA Grapalat" w:hAnsi="GHEA Grapalat"/>
                <w:b/>
                <w:lang w:val="hy-AM"/>
              </w:rPr>
            </w:pPr>
          </w:p>
        </w:tc>
        <w:tc>
          <w:tcPr>
            <w:tcW w:w="7382" w:type="dxa"/>
          </w:tcPr>
          <w:p w14:paraId="6D519662" w14:textId="77777777" w:rsidR="00692C7F" w:rsidRPr="009D0B3A" w:rsidRDefault="00692C7F" w:rsidP="00692C7F">
            <w:pPr>
              <w:numPr>
                <w:ilvl w:val="0"/>
                <w:numId w:val="36"/>
              </w:numPr>
              <w:tabs>
                <w:tab w:val="left" w:pos="2700"/>
              </w:tabs>
              <w:rPr>
                <w:rFonts w:ascii="GHEA Grapalat" w:hAnsi="GHEA Grapalat" w:cs="Sylfaen"/>
                <w:lang w:val="hy-AM"/>
              </w:rPr>
            </w:pPr>
            <w:r w:rsidRPr="009D0B3A">
              <w:rPr>
                <w:rFonts w:ascii="GHEA Grapalat" w:hAnsi="GHEA Grapalat" w:cs="Sylfaen"/>
                <w:lang w:val="hy-AM"/>
              </w:rPr>
              <w:t>Երևանի քաղաքապետի լիազորությունների ընդհանուր բնութագիրը՝ ըստ բնագավառների</w:t>
            </w:r>
          </w:p>
        </w:tc>
        <w:tc>
          <w:tcPr>
            <w:tcW w:w="1921" w:type="dxa"/>
            <w:vAlign w:val="center"/>
          </w:tcPr>
          <w:p w14:paraId="6E03299B" w14:textId="77777777" w:rsidR="00692C7F" w:rsidRPr="009D0B3A" w:rsidRDefault="00692C7F" w:rsidP="00CC4A61">
            <w:pPr>
              <w:ind w:firstLine="708"/>
              <w:rPr>
                <w:rFonts w:ascii="GHEA Grapalat" w:hAnsi="GHEA Grapalat"/>
                <w:b/>
                <w:lang w:val="hy-AM"/>
              </w:rPr>
            </w:pPr>
            <w:r w:rsidRPr="009D0B3A">
              <w:rPr>
                <w:rFonts w:ascii="GHEA Grapalat" w:hAnsi="GHEA Grapalat"/>
                <w:b/>
                <w:lang w:val="hy-AM"/>
              </w:rPr>
              <w:t>2</w:t>
            </w:r>
          </w:p>
        </w:tc>
      </w:tr>
      <w:tr w:rsidR="00692C7F" w:rsidRPr="009D0B3A" w14:paraId="2F832987" w14:textId="77777777" w:rsidTr="00CC4A61">
        <w:trPr>
          <w:trHeight w:val="885"/>
        </w:trPr>
        <w:tc>
          <w:tcPr>
            <w:tcW w:w="646" w:type="dxa"/>
            <w:vMerge/>
          </w:tcPr>
          <w:p w14:paraId="22724FB0" w14:textId="77777777" w:rsidR="00692C7F" w:rsidRPr="009D0B3A" w:rsidRDefault="00692C7F" w:rsidP="00CC4A61">
            <w:pPr>
              <w:jc w:val="center"/>
              <w:rPr>
                <w:rFonts w:ascii="GHEA Grapalat" w:hAnsi="GHEA Grapalat"/>
                <w:b/>
                <w:lang w:val="hy-AM"/>
              </w:rPr>
            </w:pPr>
          </w:p>
        </w:tc>
        <w:tc>
          <w:tcPr>
            <w:tcW w:w="7382" w:type="dxa"/>
          </w:tcPr>
          <w:p w14:paraId="1667CF08" w14:textId="77777777" w:rsidR="00692C7F" w:rsidRPr="009D0B3A" w:rsidRDefault="00692C7F" w:rsidP="00692C7F">
            <w:pPr>
              <w:numPr>
                <w:ilvl w:val="0"/>
                <w:numId w:val="36"/>
              </w:numPr>
              <w:tabs>
                <w:tab w:val="left" w:pos="2700"/>
              </w:tabs>
              <w:rPr>
                <w:rFonts w:ascii="GHEA Grapalat" w:hAnsi="GHEA Grapalat" w:cs="Sylfaen"/>
                <w:lang w:val="hy-AM"/>
              </w:rPr>
            </w:pPr>
            <w:r w:rsidRPr="009D0B3A">
              <w:rPr>
                <w:rFonts w:ascii="GHEA Grapalat" w:hAnsi="GHEA Grapalat" w:cs="Sylfaen"/>
                <w:lang w:val="hy-AM"/>
              </w:rPr>
              <w:t>Տեղական</w:t>
            </w:r>
            <w:r w:rsidRPr="009D0B3A">
              <w:rPr>
                <w:rFonts w:ascii="GHEA Grapalat" w:hAnsi="GHEA Grapalat" w:cs="Sylfaen"/>
                <w:lang w:val="af-ZA"/>
              </w:rPr>
              <w:t xml:space="preserve"> </w:t>
            </w:r>
            <w:r w:rsidRPr="009D0B3A">
              <w:rPr>
                <w:rFonts w:ascii="GHEA Grapalat" w:hAnsi="GHEA Grapalat" w:cs="Sylfaen"/>
                <w:lang w:val="hy-AM"/>
              </w:rPr>
              <w:t>ինքնակառավարման</w:t>
            </w:r>
            <w:r w:rsidRPr="009D0B3A">
              <w:rPr>
                <w:rFonts w:ascii="GHEA Grapalat" w:hAnsi="GHEA Grapalat" w:cs="Sylfaen"/>
                <w:lang w:val="af-ZA"/>
              </w:rPr>
              <w:t xml:space="preserve"> </w:t>
            </w:r>
            <w:r w:rsidRPr="009D0B3A">
              <w:rPr>
                <w:rFonts w:ascii="GHEA Grapalat" w:hAnsi="GHEA Grapalat" w:cs="Sylfaen"/>
                <w:lang w:val="hy-AM"/>
              </w:rPr>
              <w:t>մարմինների</w:t>
            </w:r>
            <w:r w:rsidRPr="009D0B3A">
              <w:rPr>
                <w:rFonts w:ascii="GHEA Grapalat" w:hAnsi="GHEA Grapalat" w:cs="Sylfaen"/>
                <w:lang w:val="af-ZA"/>
              </w:rPr>
              <w:t xml:space="preserve"> </w:t>
            </w:r>
            <w:r w:rsidRPr="009D0B3A">
              <w:rPr>
                <w:rFonts w:ascii="GHEA Grapalat" w:hAnsi="GHEA Grapalat" w:cs="Sylfaen"/>
                <w:lang w:val="hy-AM"/>
              </w:rPr>
              <w:t>գործունեության</w:t>
            </w:r>
            <w:r w:rsidRPr="009D0B3A">
              <w:rPr>
                <w:rFonts w:ascii="GHEA Grapalat" w:hAnsi="GHEA Grapalat" w:cs="Sylfaen"/>
                <w:lang w:val="af-ZA"/>
              </w:rPr>
              <w:t xml:space="preserve"> </w:t>
            </w:r>
            <w:r w:rsidRPr="009D0B3A">
              <w:rPr>
                <w:rFonts w:ascii="GHEA Grapalat" w:hAnsi="GHEA Grapalat" w:cs="Sylfaen"/>
                <w:lang w:val="hy-AM"/>
              </w:rPr>
              <w:t>հրապարակայնության</w:t>
            </w:r>
            <w:r w:rsidRPr="009D0B3A">
              <w:rPr>
                <w:rFonts w:ascii="GHEA Grapalat" w:hAnsi="GHEA Grapalat" w:cs="Sylfaen"/>
                <w:lang w:val="af-ZA"/>
              </w:rPr>
              <w:t xml:space="preserve"> </w:t>
            </w:r>
            <w:r w:rsidRPr="009D0B3A">
              <w:rPr>
                <w:rFonts w:ascii="GHEA Grapalat" w:hAnsi="GHEA Grapalat" w:cs="Sylfaen"/>
                <w:lang w:val="hy-AM"/>
              </w:rPr>
              <w:t>և</w:t>
            </w:r>
            <w:r w:rsidRPr="009D0B3A">
              <w:rPr>
                <w:rFonts w:ascii="GHEA Grapalat" w:hAnsi="GHEA Grapalat" w:cs="Sylfaen"/>
                <w:lang w:val="af-ZA"/>
              </w:rPr>
              <w:t xml:space="preserve"> </w:t>
            </w:r>
            <w:r w:rsidRPr="009D0B3A">
              <w:rPr>
                <w:rFonts w:ascii="GHEA Grapalat" w:hAnsi="GHEA Grapalat" w:cs="Sylfaen"/>
                <w:lang w:val="hy-AM"/>
              </w:rPr>
              <w:t>թափանցիկության</w:t>
            </w:r>
            <w:r w:rsidRPr="009D0B3A">
              <w:rPr>
                <w:rFonts w:ascii="GHEA Grapalat" w:hAnsi="GHEA Grapalat" w:cs="Sylfaen"/>
                <w:lang w:val="af-ZA"/>
              </w:rPr>
              <w:t xml:space="preserve"> </w:t>
            </w:r>
            <w:r w:rsidRPr="009D0B3A">
              <w:rPr>
                <w:rFonts w:ascii="GHEA Grapalat" w:hAnsi="GHEA Grapalat" w:cs="Sylfaen"/>
                <w:lang w:val="hy-AM"/>
              </w:rPr>
              <w:t>ապահովման</w:t>
            </w:r>
            <w:r w:rsidRPr="009D0B3A">
              <w:rPr>
                <w:rFonts w:ascii="GHEA Grapalat" w:hAnsi="GHEA Grapalat" w:cs="Sylfaen"/>
                <w:lang w:val="af-ZA"/>
              </w:rPr>
              <w:t xml:space="preserve"> </w:t>
            </w:r>
            <w:r w:rsidRPr="009D0B3A">
              <w:rPr>
                <w:rFonts w:ascii="GHEA Grapalat" w:hAnsi="GHEA Grapalat" w:cs="Sylfaen"/>
                <w:lang w:val="hy-AM"/>
              </w:rPr>
              <w:t>մեխանիզմները</w:t>
            </w:r>
          </w:p>
        </w:tc>
        <w:tc>
          <w:tcPr>
            <w:tcW w:w="1921" w:type="dxa"/>
            <w:vAlign w:val="center"/>
          </w:tcPr>
          <w:p w14:paraId="277E334F" w14:textId="77777777" w:rsidR="00692C7F" w:rsidRPr="009D0B3A" w:rsidRDefault="00692C7F" w:rsidP="00CC4A61">
            <w:pPr>
              <w:ind w:firstLine="708"/>
              <w:rPr>
                <w:rFonts w:ascii="GHEA Grapalat" w:hAnsi="GHEA Grapalat"/>
                <w:b/>
                <w:lang w:val="hy-AM"/>
              </w:rPr>
            </w:pPr>
            <w:r w:rsidRPr="009D0B3A">
              <w:rPr>
                <w:rFonts w:ascii="GHEA Grapalat" w:hAnsi="GHEA Grapalat"/>
                <w:b/>
                <w:lang w:val="hy-AM"/>
              </w:rPr>
              <w:t>2</w:t>
            </w:r>
          </w:p>
        </w:tc>
      </w:tr>
      <w:tr w:rsidR="00692C7F" w:rsidRPr="009D0B3A" w14:paraId="048FDA5D" w14:textId="77777777" w:rsidTr="00CC4A61">
        <w:trPr>
          <w:trHeight w:val="456"/>
        </w:trPr>
        <w:tc>
          <w:tcPr>
            <w:tcW w:w="646" w:type="dxa"/>
            <w:vMerge/>
          </w:tcPr>
          <w:p w14:paraId="55DCF2FD" w14:textId="77777777" w:rsidR="00692C7F" w:rsidRPr="009D0B3A" w:rsidRDefault="00692C7F" w:rsidP="00CC4A61">
            <w:pPr>
              <w:jc w:val="center"/>
              <w:rPr>
                <w:rFonts w:ascii="GHEA Grapalat" w:hAnsi="GHEA Grapalat"/>
                <w:b/>
                <w:lang w:val="hy-AM"/>
              </w:rPr>
            </w:pPr>
          </w:p>
        </w:tc>
        <w:tc>
          <w:tcPr>
            <w:tcW w:w="7382" w:type="dxa"/>
          </w:tcPr>
          <w:p w14:paraId="1862B0AD" w14:textId="77777777" w:rsidR="00692C7F" w:rsidRPr="009D0B3A" w:rsidRDefault="00692C7F" w:rsidP="00692C7F">
            <w:pPr>
              <w:numPr>
                <w:ilvl w:val="0"/>
                <w:numId w:val="36"/>
              </w:numPr>
              <w:tabs>
                <w:tab w:val="left" w:pos="2700"/>
              </w:tabs>
              <w:rPr>
                <w:rFonts w:ascii="GHEA Grapalat" w:hAnsi="GHEA Grapalat" w:cs="Sylfaen"/>
                <w:lang w:val="hy-AM"/>
              </w:rPr>
            </w:pPr>
            <w:r w:rsidRPr="009D0B3A">
              <w:rPr>
                <w:rFonts w:ascii="GHEA Grapalat" w:hAnsi="GHEA Grapalat" w:cs="Sylfaen"/>
                <w:lang w:val="hy-AM"/>
              </w:rPr>
              <w:t>Տեղական ինքնակառավարմանը բնակիչների մասնակցությունը</w:t>
            </w:r>
          </w:p>
        </w:tc>
        <w:tc>
          <w:tcPr>
            <w:tcW w:w="1921" w:type="dxa"/>
            <w:vAlign w:val="center"/>
          </w:tcPr>
          <w:p w14:paraId="1D208B61" w14:textId="77777777" w:rsidR="00692C7F" w:rsidRPr="009D0B3A" w:rsidRDefault="00692C7F" w:rsidP="00CC4A61">
            <w:pPr>
              <w:ind w:firstLine="708"/>
              <w:rPr>
                <w:rFonts w:ascii="GHEA Grapalat" w:hAnsi="GHEA Grapalat"/>
                <w:b/>
                <w:lang w:val="hy-AM"/>
              </w:rPr>
            </w:pPr>
            <w:r w:rsidRPr="009D0B3A">
              <w:rPr>
                <w:rFonts w:ascii="GHEA Grapalat" w:hAnsi="GHEA Grapalat"/>
                <w:b/>
                <w:lang w:val="hy-AM"/>
              </w:rPr>
              <w:t>2</w:t>
            </w:r>
          </w:p>
        </w:tc>
      </w:tr>
      <w:tr w:rsidR="00692C7F" w:rsidRPr="009D0B3A" w14:paraId="3F8B4605" w14:textId="77777777" w:rsidTr="00CC4A61">
        <w:trPr>
          <w:trHeight w:val="302"/>
        </w:trPr>
        <w:tc>
          <w:tcPr>
            <w:tcW w:w="646" w:type="dxa"/>
            <w:vMerge/>
          </w:tcPr>
          <w:p w14:paraId="1DB8D843" w14:textId="77777777" w:rsidR="00692C7F" w:rsidRPr="009D0B3A" w:rsidRDefault="00692C7F" w:rsidP="00CC4A61">
            <w:pPr>
              <w:jc w:val="center"/>
              <w:rPr>
                <w:rFonts w:ascii="GHEA Grapalat" w:hAnsi="GHEA Grapalat"/>
                <w:b/>
                <w:lang w:val="hy-AM"/>
              </w:rPr>
            </w:pPr>
          </w:p>
        </w:tc>
        <w:tc>
          <w:tcPr>
            <w:tcW w:w="7382" w:type="dxa"/>
          </w:tcPr>
          <w:p w14:paraId="574D37D6" w14:textId="77777777" w:rsidR="00692C7F" w:rsidRPr="009D0B3A" w:rsidRDefault="00692C7F" w:rsidP="00692C7F">
            <w:pPr>
              <w:numPr>
                <w:ilvl w:val="0"/>
                <w:numId w:val="36"/>
              </w:numPr>
              <w:tabs>
                <w:tab w:val="left" w:pos="2700"/>
              </w:tabs>
              <w:rPr>
                <w:rFonts w:ascii="GHEA Grapalat" w:hAnsi="GHEA Grapalat" w:cs="Sylfaen"/>
                <w:lang w:val="hy-AM"/>
              </w:rPr>
            </w:pPr>
            <w:r w:rsidRPr="009D0B3A">
              <w:rPr>
                <w:rFonts w:ascii="GHEA Grapalat" w:hAnsi="GHEA Grapalat" w:cs="Sylfaen"/>
                <w:lang w:val="hy-AM"/>
              </w:rPr>
              <w:t>Տարեկան աշխատանքային պլան</w:t>
            </w:r>
          </w:p>
        </w:tc>
        <w:tc>
          <w:tcPr>
            <w:tcW w:w="1921" w:type="dxa"/>
            <w:vAlign w:val="center"/>
          </w:tcPr>
          <w:p w14:paraId="4864011B" w14:textId="77777777" w:rsidR="00692C7F" w:rsidRPr="009D0B3A" w:rsidRDefault="00692C7F" w:rsidP="00CC4A61">
            <w:pPr>
              <w:ind w:firstLine="708"/>
              <w:rPr>
                <w:rFonts w:ascii="GHEA Grapalat" w:hAnsi="GHEA Grapalat"/>
                <w:b/>
              </w:rPr>
            </w:pPr>
            <w:r w:rsidRPr="009D0B3A">
              <w:rPr>
                <w:rFonts w:ascii="GHEA Grapalat" w:hAnsi="GHEA Grapalat"/>
                <w:b/>
              </w:rPr>
              <w:t>2</w:t>
            </w:r>
          </w:p>
        </w:tc>
      </w:tr>
      <w:tr w:rsidR="00692C7F" w:rsidRPr="009D0B3A" w14:paraId="6ADC5DD3" w14:textId="77777777" w:rsidTr="00CC4A61">
        <w:trPr>
          <w:trHeight w:val="285"/>
        </w:trPr>
        <w:tc>
          <w:tcPr>
            <w:tcW w:w="646" w:type="dxa"/>
            <w:vMerge/>
          </w:tcPr>
          <w:p w14:paraId="5D0A0628" w14:textId="77777777" w:rsidR="00692C7F" w:rsidRPr="009D0B3A" w:rsidRDefault="00692C7F" w:rsidP="00CC4A61">
            <w:pPr>
              <w:jc w:val="center"/>
              <w:rPr>
                <w:rFonts w:ascii="GHEA Grapalat" w:hAnsi="GHEA Grapalat"/>
                <w:b/>
                <w:lang w:val="hy-AM"/>
              </w:rPr>
            </w:pPr>
          </w:p>
        </w:tc>
        <w:tc>
          <w:tcPr>
            <w:tcW w:w="7382" w:type="dxa"/>
          </w:tcPr>
          <w:p w14:paraId="649B0C4A" w14:textId="77777777" w:rsidR="00692C7F" w:rsidRPr="009D0B3A" w:rsidRDefault="00692C7F" w:rsidP="00692C7F">
            <w:pPr>
              <w:numPr>
                <w:ilvl w:val="0"/>
                <w:numId w:val="36"/>
              </w:numPr>
              <w:tabs>
                <w:tab w:val="left" w:pos="2700"/>
              </w:tabs>
              <w:rPr>
                <w:rFonts w:ascii="GHEA Grapalat" w:hAnsi="GHEA Grapalat" w:cs="Sylfaen"/>
                <w:lang w:val="hy-AM"/>
              </w:rPr>
            </w:pPr>
            <w:proofErr w:type="spellStart"/>
            <w:r w:rsidRPr="009D0B3A">
              <w:rPr>
                <w:rFonts w:ascii="GHEA Grapalat" w:hAnsi="GHEA Grapalat" w:cs="Sylfaen"/>
              </w:rPr>
              <w:t>Համայնքի</w:t>
            </w:r>
            <w:proofErr w:type="spellEnd"/>
            <w:r w:rsidRPr="009D0B3A">
              <w:rPr>
                <w:rFonts w:ascii="GHEA Grapalat" w:hAnsi="GHEA Grapalat" w:cs="Sylfaen"/>
              </w:rPr>
              <w:t xml:space="preserve"> </w:t>
            </w:r>
            <w:proofErr w:type="spellStart"/>
            <w:r w:rsidRPr="009D0B3A">
              <w:rPr>
                <w:rFonts w:ascii="GHEA Grapalat" w:hAnsi="GHEA Grapalat" w:cs="Sylfaen"/>
              </w:rPr>
              <w:t>զարգացման</w:t>
            </w:r>
            <w:proofErr w:type="spellEnd"/>
            <w:r w:rsidRPr="009D0B3A">
              <w:rPr>
                <w:rFonts w:ascii="GHEA Grapalat" w:hAnsi="GHEA Grapalat" w:cs="Sylfaen"/>
              </w:rPr>
              <w:t xml:space="preserve"> </w:t>
            </w:r>
            <w:proofErr w:type="spellStart"/>
            <w:r w:rsidRPr="009D0B3A">
              <w:rPr>
                <w:rFonts w:ascii="GHEA Grapalat" w:hAnsi="GHEA Grapalat" w:cs="Sylfaen"/>
              </w:rPr>
              <w:t>ծրագիրը</w:t>
            </w:r>
            <w:proofErr w:type="spellEnd"/>
          </w:p>
        </w:tc>
        <w:tc>
          <w:tcPr>
            <w:tcW w:w="1921" w:type="dxa"/>
            <w:vAlign w:val="center"/>
          </w:tcPr>
          <w:p w14:paraId="2B3351F8" w14:textId="77777777" w:rsidR="00692C7F" w:rsidRPr="009D0B3A" w:rsidRDefault="00692C7F" w:rsidP="00CC4A61">
            <w:pPr>
              <w:ind w:firstLine="708"/>
              <w:rPr>
                <w:rFonts w:ascii="GHEA Grapalat" w:hAnsi="GHEA Grapalat"/>
                <w:b/>
                <w:lang w:val="hy-AM"/>
              </w:rPr>
            </w:pPr>
            <w:r w:rsidRPr="009D0B3A">
              <w:rPr>
                <w:rFonts w:ascii="GHEA Grapalat" w:hAnsi="GHEA Grapalat"/>
                <w:b/>
                <w:lang w:val="hy-AM"/>
              </w:rPr>
              <w:t>2</w:t>
            </w:r>
          </w:p>
        </w:tc>
      </w:tr>
    </w:tbl>
    <w:p w14:paraId="24B2246F" w14:textId="77777777" w:rsidR="00692C7F" w:rsidRPr="009D0B3A" w:rsidRDefault="00692C7F" w:rsidP="00692C7F">
      <w:pPr>
        <w:spacing w:line="276" w:lineRule="auto"/>
        <w:jc w:val="center"/>
        <w:rPr>
          <w:rFonts w:ascii="GHEA Grapalat" w:hAnsi="GHEA Grapalat"/>
          <w:b/>
          <w:bCs/>
          <w:lang w:val="af-ZA"/>
        </w:rPr>
      </w:pPr>
    </w:p>
    <w:p w14:paraId="612C8D9D" w14:textId="77777777" w:rsidR="00692C7F" w:rsidRPr="009D0B3A" w:rsidRDefault="00692C7F" w:rsidP="00692C7F">
      <w:pPr>
        <w:spacing w:line="276" w:lineRule="auto"/>
        <w:jc w:val="center"/>
        <w:rPr>
          <w:rFonts w:ascii="GHEA Grapalat" w:hAnsi="GHEA Grapalat"/>
          <w:b/>
          <w:bCs/>
          <w:lang w:val="af-ZA"/>
        </w:rPr>
      </w:pPr>
    </w:p>
    <w:p w14:paraId="0541B155" w14:textId="77777777" w:rsidR="00692C7F" w:rsidRPr="009D0B3A" w:rsidRDefault="00692C7F" w:rsidP="00692C7F">
      <w:pPr>
        <w:spacing w:line="276" w:lineRule="auto"/>
        <w:jc w:val="center"/>
        <w:rPr>
          <w:rFonts w:ascii="GHEA Grapalat" w:hAnsi="GHEA Grapalat"/>
          <w:b/>
          <w:bCs/>
          <w:lang w:val="af-ZA"/>
        </w:rPr>
      </w:pPr>
    </w:p>
    <w:p w14:paraId="443CAF91" w14:textId="77777777" w:rsidR="00692C7F" w:rsidRPr="009D0B3A" w:rsidRDefault="00692C7F" w:rsidP="00692C7F">
      <w:pPr>
        <w:spacing w:line="276" w:lineRule="auto"/>
        <w:jc w:val="center"/>
        <w:rPr>
          <w:rFonts w:ascii="GHEA Grapalat" w:hAnsi="GHEA Grapalat"/>
          <w:b/>
          <w:bCs/>
          <w:lang w:val="af-ZA"/>
        </w:rPr>
      </w:pPr>
    </w:p>
    <w:p w14:paraId="67283586" w14:textId="77777777" w:rsidR="00692C7F" w:rsidRPr="009D0B3A" w:rsidRDefault="00692C7F" w:rsidP="00692C7F">
      <w:pPr>
        <w:spacing w:line="276" w:lineRule="auto"/>
        <w:jc w:val="center"/>
        <w:rPr>
          <w:rFonts w:ascii="GHEA Grapalat" w:hAnsi="GHEA Grapalat"/>
          <w:b/>
          <w:bCs/>
          <w:lang w:val="af-ZA"/>
        </w:rPr>
      </w:pPr>
    </w:p>
    <w:p w14:paraId="0C9A4C72" w14:textId="77777777" w:rsidR="00692C7F" w:rsidRPr="009D0B3A" w:rsidRDefault="00692C7F" w:rsidP="00692C7F">
      <w:pPr>
        <w:spacing w:line="276" w:lineRule="auto"/>
        <w:jc w:val="center"/>
        <w:rPr>
          <w:rFonts w:ascii="GHEA Grapalat" w:hAnsi="GHEA Grapalat"/>
          <w:b/>
          <w:bCs/>
          <w:lang w:val="af-ZA"/>
        </w:rPr>
      </w:pPr>
    </w:p>
    <w:p w14:paraId="16736112" w14:textId="77777777" w:rsidR="00692C7F" w:rsidRPr="009D0B3A" w:rsidRDefault="00692C7F" w:rsidP="00692C7F">
      <w:pPr>
        <w:tabs>
          <w:tab w:val="left" w:pos="3075"/>
        </w:tabs>
        <w:spacing w:line="276" w:lineRule="auto"/>
        <w:rPr>
          <w:rFonts w:ascii="GHEA Grapalat" w:hAnsi="GHEA Grapalat"/>
          <w:b/>
          <w:bCs/>
          <w:lang w:val="af-ZA"/>
        </w:rPr>
      </w:pPr>
    </w:p>
    <w:tbl>
      <w:tblPr>
        <w:tblpPr w:leftFromText="180" w:rightFromText="180" w:vertAnchor="page" w:horzAnchor="margin" w:tblpXSpec="center" w:tblpY="1891"/>
        <w:tblW w:w="9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7382"/>
        <w:gridCol w:w="1921"/>
      </w:tblGrid>
      <w:tr w:rsidR="00692C7F" w:rsidRPr="009D0B3A" w14:paraId="65C23B66" w14:textId="77777777" w:rsidTr="00CC4A61">
        <w:trPr>
          <w:trHeight w:val="1337"/>
        </w:trPr>
        <w:tc>
          <w:tcPr>
            <w:tcW w:w="646" w:type="dxa"/>
          </w:tcPr>
          <w:p w14:paraId="635FB718" w14:textId="77777777" w:rsidR="00692C7F" w:rsidRPr="009D0B3A" w:rsidRDefault="00692C7F" w:rsidP="00CC4A61">
            <w:pPr>
              <w:rPr>
                <w:rFonts w:ascii="GHEA Grapalat" w:hAnsi="GHEA Grapalat" w:cs="Sylfaen"/>
                <w:lang w:val="hy-AM"/>
              </w:rPr>
            </w:pPr>
            <w:r w:rsidRPr="009D0B3A">
              <w:rPr>
                <w:rFonts w:ascii="GHEA Grapalat" w:hAnsi="GHEA Grapalat"/>
                <w:b/>
                <w:lang w:val="hy-AM"/>
              </w:rPr>
              <w:lastRenderedPageBreak/>
              <w:t>2</w:t>
            </w:r>
            <w:r w:rsidRPr="009D0B3A">
              <w:rPr>
                <w:rFonts w:ascii="Microsoft JhengHei" w:eastAsia="Microsoft JhengHei" w:hAnsi="Microsoft JhengHei" w:cs="Microsoft JhengHei" w:hint="eastAsia"/>
                <w:b/>
                <w:lang w:val="hy-AM"/>
              </w:rPr>
              <w:t>․</w:t>
            </w:r>
          </w:p>
        </w:tc>
        <w:tc>
          <w:tcPr>
            <w:tcW w:w="7382" w:type="dxa"/>
          </w:tcPr>
          <w:p w14:paraId="69FFFF77" w14:textId="77777777" w:rsidR="00692C7F" w:rsidRPr="009D0B3A" w:rsidRDefault="00692C7F" w:rsidP="00CC4A61">
            <w:pPr>
              <w:tabs>
                <w:tab w:val="left" w:pos="2700"/>
              </w:tabs>
              <w:spacing w:line="276" w:lineRule="auto"/>
              <w:rPr>
                <w:rFonts w:ascii="GHEA Grapalat" w:hAnsi="GHEA Grapalat"/>
                <w:b/>
                <w:i/>
                <w:iCs/>
                <w:lang w:val="hy-AM"/>
              </w:rPr>
            </w:pPr>
            <w:r w:rsidRPr="009D0B3A">
              <w:rPr>
                <w:rFonts w:ascii="GHEA Grapalat" w:hAnsi="GHEA Grapalat"/>
                <w:b/>
                <w:i/>
                <w:iCs/>
                <w:lang w:val="hy-AM"/>
              </w:rPr>
              <w:t>&lt;&lt;Նորմատիվ իրավական ակտերի մասին&gt;&gt; ՀՀ օրենքը</w:t>
            </w:r>
          </w:p>
          <w:p w14:paraId="1CF859B7" w14:textId="77777777" w:rsidR="00692C7F" w:rsidRPr="009D0B3A" w:rsidRDefault="00692C7F" w:rsidP="00CC4A61">
            <w:pPr>
              <w:tabs>
                <w:tab w:val="left" w:pos="2700"/>
              </w:tabs>
              <w:spacing w:line="276" w:lineRule="auto"/>
              <w:rPr>
                <w:rFonts w:ascii="GHEA Grapalat" w:hAnsi="GHEA Grapalat"/>
                <w:b/>
                <w:i/>
                <w:iCs/>
                <w:lang w:val="hy-AM"/>
              </w:rPr>
            </w:pPr>
          </w:p>
          <w:p w14:paraId="7E968104" w14:textId="77777777" w:rsidR="00692C7F" w:rsidRPr="009D0B3A" w:rsidRDefault="00692C7F" w:rsidP="00692C7F">
            <w:pPr>
              <w:numPr>
                <w:ilvl w:val="0"/>
                <w:numId w:val="37"/>
              </w:numPr>
              <w:tabs>
                <w:tab w:val="left" w:pos="2700"/>
              </w:tabs>
              <w:rPr>
                <w:rFonts w:ascii="GHEA Grapalat" w:hAnsi="GHEA Grapalat"/>
              </w:rPr>
            </w:pPr>
            <w:proofErr w:type="spellStart"/>
            <w:r w:rsidRPr="009D0B3A">
              <w:rPr>
                <w:rFonts w:ascii="GHEA Grapalat" w:hAnsi="GHEA Grapalat"/>
              </w:rPr>
              <w:t>Նորմատիվ</w:t>
            </w:r>
            <w:proofErr w:type="spellEnd"/>
            <w:r w:rsidRPr="009D0B3A">
              <w:rPr>
                <w:rFonts w:ascii="GHEA Grapalat" w:hAnsi="GHEA Grapalat"/>
              </w:rPr>
              <w:t xml:space="preserve"> </w:t>
            </w:r>
            <w:proofErr w:type="spellStart"/>
            <w:r w:rsidRPr="009D0B3A">
              <w:rPr>
                <w:rFonts w:ascii="GHEA Grapalat" w:hAnsi="GHEA Grapalat"/>
              </w:rPr>
              <w:t>իրավական</w:t>
            </w:r>
            <w:proofErr w:type="spellEnd"/>
            <w:r w:rsidRPr="009D0B3A">
              <w:rPr>
                <w:rFonts w:ascii="GHEA Grapalat" w:hAnsi="GHEA Grapalat"/>
              </w:rPr>
              <w:t xml:space="preserve"> </w:t>
            </w:r>
            <w:proofErr w:type="spellStart"/>
            <w:r w:rsidRPr="009D0B3A">
              <w:rPr>
                <w:rFonts w:ascii="GHEA Grapalat" w:hAnsi="GHEA Grapalat"/>
              </w:rPr>
              <w:t>ակտերի</w:t>
            </w:r>
            <w:proofErr w:type="spellEnd"/>
            <w:r w:rsidRPr="009D0B3A">
              <w:rPr>
                <w:rFonts w:ascii="GHEA Grapalat" w:hAnsi="GHEA Grapalat"/>
              </w:rPr>
              <w:t xml:space="preserve"> </w:t>
            </w:r>
            <w:proofErr w:type="spellStart"/>
            <w:r w:rsidRPr="009D0B3A">
              <w:rPr>
                <w:rFonts w:ascii="GHEA Grapalat" w:hAnsi="GHEA Grapalat"/>
              </w:rPr>
              <w:t>տեսակները</w:t>
            </w:r>
            <w:proofErr w:type="spellEnd"/>
            <w:r w:rsidRPr="009D0B3A">
              <w:rPr>
                <w:rFonts w:ascii="GHEA Grapalat" w:hAnsi="GHEA Grapalat"/>
              </w:rPr>
              <w:t xml:space="preserve"> </w:t>
            </w:r>
          </w:p>
          <w:p w14:paraId="6EE077DA" w14:textId="77777777" w:rsidR="00692C7F" w:rsidRPr="009D0B3A" w:rsidRDefault="00692C7F" w:rsidP="00692C7F">
            <w:pPr>
              <w:numPr>
                <w:ilvl w:val="0"/>
                <w:numId w:val="37"/>
              </w:numPr>
              <w:tabs>
                <w:tab w:val="left" w:pos="2700"/>
              </w:tabs>
              <w:rPr>
                <w:rFonts w:ascii="GHEA Grapalat" w:hAnsi="GHEA Grapalat"/>
              </w:rPr>
            </w:pPr>
            <w:proofErr w:type="spellStart"/>
            <w:r w:rsidRPr="009D0B3A">
              <w:rPr>
                <w:rFonts w:ascii="GHEA Grapalat" w:hAnsi="GHEA Grapalat"/>
              </w:rPr>
              <w:t>Նորմատիվ</w:t>
            </w:r>
            <w:proofErr w:type="spellEnd"/>
            <w:r w:rsidRPr="009D0B3A">
              <w:rPr>
                <w:rFonts w:ascii="GHEA Grapalat" w:hAnsi="GHEA Grapalat"/>
              </w:rPr>
              <w:t xml:space="preserve"> </w:t>
            </w:r>
            <w:proofErr w:type="spellStart"/>
            <w:r w:rsidRPr="009D0B3A">
              <w:rPr>
                <w:rFonts w:ascii="GHEA Grapalat" w:hAnsi="GHEA Grapalat"/>
              </w:rPr>
              <w:t>իրավական</w:t>
            </w:r>
            <w:proofErr w:type="spellEnd"/>
            <w:r w:rsidRPr="009D0B3A">
              <w:rPr>
                <w:rFonts w:ascii="GHEA Grapalat" w:hAnsi="GHEA Grapalat"/>
              </w:rPr>
              <w:t xml:space="preserve"> </w:t>
            </w:r>
            <w:proofErr w:type="spellStart"/>
            <w:r w:rsidRPr="009D0B3A">
              <w:rPr>
                <w:rFonts w:ascii="GHEA Grapalat" w:hAnsi="GHEA Grapalat"/>
              </w:rPr>
              <w:t>ակտերի</w:t>
            </w:r>
            <w:proofErr w:type="spellEnd"/>
            <w:r w:rsidRPr="009D0B3A">
              <w:rPr>
                <w:rFonts w:ascii="GHEA Grapalat" w:hAnsi="GHEA Grapalat"/>
              </w:rPr>
              <w:t xml:space="preserve"> </w:t>
            </w:r>
            <w:proofErr w:type="spellStart"/>
            <w:r w:rsidRPr="009D0B3A">
              <w:rPr>
                <w:rFonts w:ascii="GHEA Grapalat" w:hAnsi="GHEA Grapalat"/>
              </w:rPr>
              <w:t>նախագծերի</w:t>
            </w:r>
            <w:proofErr w:type="spellEnd"/>
            <w:r w:rsidRPr="009D0B3A">
              <w:rPr>
                <w:rFonts w:ascii="GHEA Grapalat" w:hAnsi="GHEA Grapalat"/>
              </w:rPr>
              <w:t xml:space="preserve"> </w:t>
            </w:r>
            <w:proofErr w:type="spellStart"/>
            <w:r w:rsidRPr="009D0B3A">
              <w:rPr>
                <w:rFonts w:ascii="GHEA Grapalat" w:hAnsi="GHEA Grapalat"/>
              </w:rPr>
              <w:t>նախապատրաստումը</w:t>
            </w:r>
            <w:proofErr w:type="spellEnd"/>
            <w:r w:rsidRPr="009D0B3A">
              <w:rPr>
                <w:rFonts w:ascii="GHEA Grapalat" w:hAnsi="GHEA Grapalat"/>
                <w:lang w:val="hy-AM"/>
              </w:rPr>
              <w:t xml:space="preserve"> և </w:t>
            </w:r>
            <w:proofErr w:type="spellStart"/>
            <w:r w:rsidRPr="009D0B3A">
              <w:rPr>
                <w:rFonts w:ascii="GHEA Grapalat" w:hAnsi="GHEA Grapalat"/>
              </w:rPr>
              <w:t>հանրային</w:t>
            </w:r>
            <w:proofErr w:type="spellEnd"/>
            <w:r w:rsidRPr="009D0B3A">
              <w:rPr>
                <w:rFonts w:ascii="GHEA Grapalat" w:hAnsi="GHEA Grapalat"/>
              </w:rPr>
              <w:t xml:space="preserve"> </w:t>
            </w:r>
            <w:proofErr w:type="spellStart"/>
            <w:r w:rsidRPr="009D0B3A">
              <w:rPr>
                <w:rFonts w:ascii="GHEA Grapalat" w:hAnsi="GHEA Grapalat"/>
              </w:rPr>
              <w:t>քննարկումը</w:t>
            </w:r>
            <w:proofErr w:type="spellEnd"/>
          </w:p>
          <w:p w14:paraId="3462DAB6" w14:textId="77777777" w:rsidR="00692C7F" w:rsidRPr="009D0B3A" w:rsidRDefault="00692C7F" w:rsidP="00692C7F">
            <w:pPr>
              <w:numPr>
                <w:ilvl w:val="0"/>
                <w:numId w:val="37"/>
              </w:numPr>
              <w:tabs>
                <w:tab w:val="left" w:pos="2700"/>
              </w:tabs>
              <w:rPr>
                <w:rFonts w:ascii="GHEA Grapalat" w:hAnsi="GHEA Grapalat"/>
              </w:rPr>
            </w:pPr>
            <w:proofErr w:type="spellStart"/>
            <w:r w:rsidRPr="009D0B3A">
              <w:rPr>
                <w:rFonts w:ascii="GHEA Grapalat" w:hAnsi="GHEA Grapalat"/>
              </w:rPr>
              <w:t>Նորմատիվ</w:t>
            </w:r>
            <w:proofErr w:type="spellEnd"/>
            <w:r w:rsidRPr="009D0B3A">
              <w:rPr>
                <w:rFonts w:ascii="GHEA Grapalat" w:hAnsi="GHEA Grapalat"/>
              </w:rPr>
              <w:t xml:space="preserve"> </w:t>
            </w:r>
            <w:proofErr w:type="spellStart"/>
            <w:r w:rsidRPr="009D0B3A">
              <w:rPr>
                <w:rFonts w:ascii="GHEA Grapalat" w:hAnsi="GHEA Grapalat"/>
              </w:rPr>
              <w:t>իրավական</w:t>
            </w:r>
            <w:proofErr w:type="spellEnd"/>
            <w:r w:rsidRPr="009D0B3A">
              <w:rPr>
                <w:rFonts w:ascii="GHEA Grapalat" w:hAnsi="GHEA Grapalat"/>
              </w:rPr>
              <w:t xml:space="preserve"> </w:t>
            </w:r>
            <w:proofErr w:type="spellStart"/>
            <w:r w:rsidRPr="009D0B3A">
              <w:rPr>
                <w:rFonts w:ascii="GHEA Grapalat" w:hAnsi="GHEA Grapalat"/>
              </w:rPr>
              <w:t>ակտերի</w:t>
            </w:r>
            <w:proofErr w:type="spellEnd"/>
            <w:r w:rsidRPr="009D0B3A">
              <w:rPr>
                <w:rFonts w:ascii="GHEA Grapalat" w:hAnsi="GHEA Grapalat"/>
              </w:rPr>
              <w:t xml:space="preserve"> </w:t>
            </w:r>
            <w:proofErr w:type="spellStart"/>
            <w:r w:rsidRPr="009D0B3A">
              <w:rPr>
                <w:rFonts w:ascii="GHEA Grapalat" w:hAnsi="GHEA Grapalat"/>
              </w:rPr>
              <w:t>նախագծերի</w:t>
            </w:r>
            <w:proofErr w:type="spellEnd"/>
            <w:r w:rsidRPr="009D0B3A">
              <w:rPr>
                <w:rFonts w:ascii="GHEA Grapalat" w:hAnsi="GHEA Grapalat"/>
              </w:rPr>
              <w:t xml:space="preserve"> </w:t>
            </w:r>
            <w:proofErr w:type="spellStart"/>
            <w:r w:rsidRPr="009D0B3A">
              <w:rPr>
                <w:rFonts w:ascii="GHEA Grapalat" w:hAnsi="GHEA Grapalat"/>
              </w:rPr>
              <w:t>փորձաքննությունը</w:t>
            </w:r>
            <w:proofErr w:type="spellEnd"/>
            <w:r w:rsidRPr="009D0B3A">
              <w:rPr>
                <w:rFonts w:ascii="GHEA Grapalat" w:hAnsi="GHEA Grapalat"/>
              </w:rPr>
              <w:t xml:space="preserve"> և </w:t>
            </w:r>
            <w:proofErr w:type="spellStart"/>
            <w:r w:rsidRPr="009D0B3A">
              <w:rPr>
                <w:rFonts w:ascii="GHEA Grapalat" w:hAnsi="GHEA Grapalat"/>
              </w:rPr>
              <w:t>ժամկետները</w:t>
            </w:r>
            <w:proofErr w:type="spellEnd"/>
          </w:p>
          <w:p w14:paraId="4F6D3CFA" w14:textId="77777777" w:rsidR="00692C7F" w:rsidRPr="009D0B3A" w:rsidRDefault="00692C7F" w:rsidP="00692C7F">
            <w:pPr>
              <w:numPr>
                <w:ilvl w:val="0"/>
                <w:numId w:val="37"/>
              </w:numPr>
              <w:tabs>
                <w:tab w:val="left" w:pos="2700"/>
              </w:tabs>
              <w:rPr>
                <w:rFonts w:ascii="GHEA Grapalat" w:hAnsi="GHEA Grapalat"/>
              </w:rPr>
            </w:pPr>
            <w:proofErr w:type="spellStart"/>
            <w:r w:rsidRPr="009D0B3A">
              <w:rPr>
                <w:rFonts w:ascii="GHEA Grapalat" w:hAnsi="GHEA Grapalat"/>
              </w:rPr>
              <w:t>Օրենսդրական</w:t>
            </w:r>
            <w:proofErr w:type="spellEnd"/>
            <w:r w:rsidRPr="009D0B3A">
              <w:rPr>
                <w:rFonts w:ascii="GHEA Grapalat" w:hAnsi="GHEA Grapalat"/>
              </w:rPr>
              <w:t xml:space="preserve"> </w:t>
            </w:r>
            <w:proofErr w:type="spellStart"/>
            <w:r w:rsidRPr="009D0B3A">
              <w:rPr>
                <w:rFonts w:ascii="GHEA Grapalat" w:hAnsi="GHEA Grapalat"/>
              </w:rPr>
              <w:t>տեխնիկայի</w:t>
            </w:r>
            <w:proofErr w:type="spellEnd"/>
            <w:r w:rsidRPr="009D0B3A">
              <w:rPr>
                <w:rFonts w:ascii="GHEA Grapalat" w:hAnsi="GHEA Grapalat"/>
              </w:rPr>
              <w:t xml:space="preserve"> </w:t>
            </w:r>
            <w:proofErr w:type="spellStart"/>
            <w:r w:rsidRPr="009D0B3A">
              <w:rPr>
                <w:rFonts w:ascii="GHEA Grapalat" w:hAnsi="GHEA Grapalat"/>
              </w:rPr>
              <w:t>կանոններ</w:t>
            </w:r>
            <w:proofErr w:type="spellEnd"/>
          </w:p>
          <w:p w14:paraId="2CC919E3" w14:textId="77777777" w:rsidR="00692C7F" w:rsidRPr="009D0B3A" w:rsidRDefault="00692C7F" w:rsidP="00692C7F">
            <w:pPr>
              <w:numPr>
                <w:ilvl w:val="0"/>
                <w:numId w:val="37"/>
              </w:numPr>
              <w:tabs>
                <w:tab w:val="left" w:pos="2700"/>
              </w:tabs>
              <w:rPr>
                <w:rFonts w:ascii="GHEA Grapalat" w:hAnsi="GHEA Grapalat"/>
              </w:rPr>
            </w:pPr>
            <w:proofErr w:type="spellStart"/>
            <w:r w:rsidRPr="009D0B3A">
              <w:rPr>
                <w:rFonts w:ascii="GHEA Grapalat" w:hAnsi="GHEA Grapalat"/>
              </w:rPr>
              <w:t>Նորմատիվ</w:t>
            </w:r>
            <w:proofErr w:type="spellEnd"/>
            <w:r w:rsidRPr="009D0B3A">
              <w:rPr>
                <w:rFonts w:ascii="GHEA Grapalat" w:hAnsi="GHEA Grapalat"/>
              </w:rPr>
              <w:t xml:space="preserve"> </w:t>
            </w:r>
            <w:proofErr w:type="spellStart"/>
            <w:r w:rsidRPr="009D0B3A">
              <w:rPr>
                <w:rFonts w:ascii="GHEA Grapalat" w:hAnsi="GHEA Grapalat"/>
              </w:rPr>
              <w:t>իրավական</w:t>
            </w:r>
            <w:proofErr w:type="spellEnd"/>
            <w:r w:rsidRPr="009D0B3A">
              <w:rPr>
                <w:rFonts w:ascii="GHEA Grapalat" w:hAnsi="GHEA Grapalat"/>
              </w:rPr>
              <w:t xml:space="preserve"> </w:t>
            </w:r>
            <w:proofErr w:type="spellStart"/>
            <w:r w:rsidRPr="009D0B3A">
              <w:rPr>
                <w:rFonts w:ascii="GHEA Grapalat" w:hAnsi="GHEA Grapalat"/>
              </w:rPr>
              <w:t>ակտերում</w:t>
            </w:r>
            <w:proofErr w:type="spellEnd"/>
            <w:r w:rsidRPr="009D0B3A">
              <w:rPr>
                <w:rFonts w:ascii="GHEA Grapalat" w:hAnsi="GHEA Grapalat"/>
              </w:rPr>
              <w:t xml:space="preserve"> </w:t>
            </w:r>
            <w:proofErr w:type="spellStart"/>
            <w:r w:rsidRPr="009D0B3A">
              <w:rPr>
                <w:rFonts w:ascii="GHEA Grapalat" w:hAnsi="GHEA Grapalat"/>
              </w:rPr>
              <w:t>փոփոխություններ</w:t>
            </w:r>
            <w:proofErr w:type="spellEnd"/>
            <w:r w:rsidRPr="009D0B3A">
              <w:rPr>
                <w:rFonts w:ascii="GHEA Grapalat" w:hAnsi="GHEA Grapalat"/>
              </w:rPr>
              <w:t xml:space="preserve"> և </w:t>
            </w:r>
            <w:proofErr w:type="spellStart"/>
            <w:r w:rsidRPr="009D0B3A">
              <w:rPr>
                <w:rFonts w:ascii="GHEA Grapalat" w:hAnsi="GHEA Grapalat"/>
              </w:rPr>
              <w:t>լրացումներ</w:t>
            </w:r>
            <w:proofErr w:type="spellEnd"/>
            <w:r w:rsidRPr="009D0B3A">
              <w:rPr>
                <w:rFonts w:ascii="GHEA Grapalat" w:hAnsi="GHEA Grapalat"/>
              </w:rPr>
              <w:t xml:space="preserve"> </w:t>
            </w:r>
            <w:proofErr w:type="spellStart"/>
            <w:r w:rsidRPr="009D0B3A">
              <w:rPr>
                <w:rFonts w:ascii="GHEA Grapalat" w:hAnsi="GHEA Grapalat"/>
              </w:rPr>
              <w:t>կատարելը</w:t>
            </w:r>
            <w:proofErr w:type="spellEnd"/>
            <w:r w:rsidRPr="009D0B3A">
              <w:rPr>
                <w:rFonts w:ascii="GHEA Grapalat" w:hAnsi="GHEA Grapalat"/>
                <w:lang w:val="hy-AM"/>
              </w:rPr>
              <w:t xml:space="preserve">, </w:t>
            </w:r>
            <w:proofErr w:type="spellStart"/>
            <w:r w:rsidRPr="009D0B3A">
              <w:rPr>
                <w:rFonts w:ascii="GHEA Grapalat" w:hAnsi="GHEA Grapalat"/>
              </w:rPr>
              <w:t>գործողությունը</w:t>
            </w:r>
            <w:proofErr w:type="spellEnd"/>
            <w:r w:rsidRPr="009D0B3A">
              <w:rPr>
                <w:rFonts w:ascii="GHEA Grapalat" w:hAnsi="GHEA Grapalat"/>
              </w:rPr>
              <w:t xml:space="preserve"> </w:t>
            </w:r>
            <w:proofErr w:type="spellStart"/>
            <w:r w:rsidRPr="009D0B3A">
              <w:rPr>
                <w:rFonts w:ascii="GHEA Grapalat" w:hAnsi="GHEA Grapalat"/>
              </w:rPr>
              <w:t>կասեցնելը</w:t>
            </w:r>
            <w:proofErr w:type="spellEnd"/>
            <w:r w:rsidRPr="009D0B3A">
              <w:rPr>
                <w:rFonts w:ascii="GHEA Grapalat" w:hAnsi="GHEA Grapalat"/>
              </w:rPr>
              <w:t xml:space="preserve"> և </w:t>
            </w:r>
            <w:proofErr w:type="spellStart"/>
            <w:r w:rsidRPr="009D0B3A">
              <w:rPr>
                <w:rFonts w:ascii="GHEA Grapalat" w:hAnsi="GHEA Grapalat"/>
              </w:rPr>
              <w:t>դադարեցնելը</w:t>
            </w:r>
            <w:proofErr w:type="spellEnd"/>
            <w:r w:rsidRPr="009D0B3A">
              <w:rPr>
                <w:rFonts w:ascii="GHEA Grapalat" w:hAnsi="GHEA Grapalat"/>
              </w:rPr>
              <w:t xml:space="preserve"> </w:t>
            </w:r>
          </w:p>
          <w:p w14:paraId="39F2F5DA" w14:textId="77777777" w:rsidR="00692C7F" w:rsidRPr="009D0B3A" w:rsidRDefault="00692C7F" w:rsidP="00CC4A61">
            <w:pPr>
              <w:tabs>
                <w:tab w:val="left" w:pos="2700"/>
              </w:tabs>
              <w:ind w:left="720"/>
              <w:rPr>
                <w:rFonts w:ascii="GHEA Grapalat" w:hAnsi="GHEA Grapalat"/>
              </w:rPr>
            </w:pPr>
          </w:p>
        </w:tc>
        <w:tc>
          <w:tcPr>
            <w:tcW w:w="1921" w:type="dxa"/>
            <w:vAlign w:val="center"/>
          </w:tcPr>
          <w:p w14:paraId="38CE849D" w14:textId="77777777" w:rsidR="00692C7F" w:rsidRPr="009D0B3A" w:rsidRDefault="00692C7F" w:rsidP="00CC4A61">
            <w:pPr>
              <w:jc w:val="center"/>
              <w:rPr>
                <w:rFonts w:ascii="GHEA Grapalat" w:hAnsi="GHEA Grapalat"/>
                <w:lang w:val="hy-AM"/>
              </w:rPr>
            </w:pPr>
            <w:r w:rsidRPr="009D0B3A">
              <w:rPr>
                <w:rFonts w:ascii="GHEA Grapalat" w:hAnsi="GHEA Grapalat"/>
                <w:lang w:val="hy-AM"/>
              </w:rPr>
              <w:t>4</w:t>
            </w:r>
          </w:p>
        </w:tc>
      </w:tr>
      <w:tr w:rsidR="00692C7F" w:rsidRPr="009D0B3A" w14:paraId="2B5DF20A" w14:textId="77777777" w:rsidTr="00CC4A61">
        <w:trPr>
          <w:trHeight w:val="2780"/>
        </w:trPr>
        <w:tc>
          <w:tcPr>
            <w:tcW w:w="646" w:type="dxa"/>
          </w:tcPr>
          <w:p w14:paraId="676D9304" w14:textId="77777777" w:rsidR="00692C7F" w:rsidRPr="009D0B3A" w:rsidRDefault="00692C7F" w:rsidP="00CC4A61">
            <w:pPr>
              <w:spacing w:line="276" w:lineRule="auto"/>
              <w:rPr>
                <w:rFonts w:ascii="GHEA Grapalat" w:hAnsi="GHEA Grapalat" w:cs="Sylfaen"/>
              </w:rPr>
            </w:pPr>
            <w:r w:rsidRPr="009D0B3A">
              <w:rPr>
                <w:rFonts w:ascii="GHEA Grapalat" w:hAnsi="GHEA Grapalat"/>
                <w:b/>
                <w:lang w:val="hy-AM"/>
              </w:rPr>
              <w:t>3</w:t>
            </w:r>
            <w:r w:rsidRPr="009D0B3A">
              <w:rPr>
                <w:rFonts w:ascii="Microsoft JhengHei" w:eastAsia="Microsoft JhengHei" w:hAnsi="Microsoft JhengHei" w:cs="Microsoft JhengHei" w:hint="eastAsia"/>
                <w:b/>
                <w:lang w:val="hy-AM"/>
              </w:rPr>
              <w:t>․</w:t>
            </w:r>
          </w:p>
        </w:tc>
        <w:tc>
          <w:tcPr>
            <w:tcW w:w="7382" w:type="dxa"/>
          </w:tcPr>
          <w:p w14:paraId="71ADEDEC" w14:textId="77777777" w:rsidR="00692C7F" w:rsidRPr="009D0B3A" w:rsidRDefault="00692C7F" w:rsidP="00CC4A61">
            <w:pPr>
              <w:tabs>
                <w:tab w:val="left" w:pos="2700"/>
              </w:tabs>
              <w:spacing w:line="276" w:lineRule="auto"/>
              <w:rPr>
                <w:rFonts w:ascii="GHEA Grapalat" w:hAnsi="GHEA Grapalat"/>
                <w:b/>
                <w:i/>
                <w:iCs/>
                <w:lang w:val="hy-AM"/>
              </w:rPr>
            </w:pPr>
            <w:r w:rsidRPr="009D0B3A">
              <w:rPr>
                <w:rFonts w:ascii="GHEA Grapalat" w:hAnsi="GHEA Grapalat"/>
                <w:b/>
                <w:i/>
                <w:iCs/>
                <w:lang w:val="hy-AM"/>
              </w:rPr>
              <w:t>Համայնքային ծառայության մասին ՀՀ օրենսդրությունը</w:t>
            </w:r>
          </w:p>
          <w:p w14:paraId="388D5F09" w14:textId="77777777" w:rsidR="00692C7F" w:rsidRPr="009D0B3A" w:rsidRDefault="00692C7F" w:rsidP="00CC4A61">
            <w:pPr>
              <w:tabs>
                <w:tab w:val="left" w:pos="2700"/>
              </w:tabs>
              <w:spacing w:line="276" w:lineRule="auto"/>
              <w:rPr>
                <w:rFonts w:ascii="GHEA Grapalat" w:hAnsi="GHEA Grapalat" w:cs="Sylfaen"/>
                <w:b/>
                <w:i/>
              </w:rPr>
            </w:pPr>
          </w:p>
          <w:p w14:paraId="2283B01E" w14:textId="77777777" w:rsidR="00692C7F" w:rsidRPr="009D0B3A" w:rsidRDefault="00692C7F" w:rsidP="00692C7F">
            <w:pPr>
              <w:numPr>
                <w:ilvl w:val="0"/>
                <w:numId w:val="37"/>
              </w:numPr>
              <w:tabs>
                <w:tab w:val="left" w:pos="2700"/>
              </w:tabs>
              <w:rPr>
                <w:rFonts w:ascii="GHEA Grapalat" w:hAnsi="GHEA Grapalat"/>
              </w:rPr>
            </w:pPr>
            <w:proofErr w:type="spellStart"/>
            <w:r w:rsidRPr="009D0B3A">
              <w:rPr>
                <w:rFonts w:ascii="GHEA Grapalat" w:hAnsi="GHEA Grapalat"/>
              </w:rPr>
              <w:t>Համայնքային</w:t>
            </w:r>
            <w:proofErr w:type="spellEnd"/>
            <w:r w:rsidRPr="009D0B3A">
              <w:rPr>
                <w:rFonts w:ascii="GHEA Grapalat" w:hAnsi="GHEA Grapalat"/>
              </w:rPr>
              <w:t xml:space="preserve"> </w:t>
            </w:r>
            <w:proofErr w:type="spellStart"/>
            <w:r w:rsidRPr="009D0B3A">
              <w:rPr>
                <w:rFonts w:ascii="GHEA Grapalat" w:hAnsi="GHEA Grapalat"/>
              </w:rPr>
              <w:t>ծառայությունը</w:t>
            </w:r>
            <w:proofErr w:type="spellEnd"/>
            <w:r w:rsidRPr="009D0B3A">
              <w:rPr>
                <w:rFonts w:ascii="GHEA Grapalat" w:hAnsi="GHEA Grapalat"/>
              </w:rPr>
              <w:t xml:space="preserve">` </w:t>
            </w:r>
            <w:proofErr w:type="spellStart"/>
            <w:r w:rsidRPr="009D0B3A">
              <w:rPr>
                <w:rFonts w:ascii="GHEA Grapalat" w:hAnsi="GHEA Grapalat"/>
              </w:rPr>
              <w:t>որպես</w:t>
            </w:r>
            <w:proofErr w:type="spellEnd"/>
            <w:r w:rsidRPr="009D0B3A">
              <w:rPr>
                <w:rFonts w:ascii="GHEA Grapalat" w:hAnsi="GHEA Grapalat"/>
              </w:rPr>
              <w:t xml:space="preserve"> </w:t>
            </w:r>
            <w:proofErr w:type="spellStart"/>
            <w:r w:rsidRPr="009D0B3A">
              <w:rPr>
                <w:rFonts w:ascii="GHEA Grapalat" w:hAnsi="GHEA Grapalat"/>
              </w:rPr>
              <w:t>հանրային</w:t>
            </w:r>
            <w:proofErr w:type="spellEnd"/>
            <w:r w:rsidRPr="009D0B3A">
              <w:rPr>
                <w:rFonts w:ascii="GHEA Grapalat" w:hAnsi="GHEA Grapalat"/>
              </w:rPr>
              <w:t xml:space="preserve"> </w:t>
            </w:r>
            <w:proofErr w:type="spellStart"/>
            <w:r w:rsidRPr="009D0B3A">
              <w:rPr>
                <w:rFonts w:ascii="GHEA Grapalat" w:hAnsi="GHEA Grapalat"/>
              </w:rPr>
              <w:t>ծառայության</w:t>
            </w:r>
            <w:proofErr w:type="spellEnd"/>
            <w:r w:rsidRPr="009D0B3A">
              <w:rPr>
                <w:rFonts w:ascii="GHEA Grapalat" w:hAnsi="GHEA Grapalat"/>
              </w:rPr>
              <w:t xml:space="preserve"> </w:t>
            </w:r>
            <w:proofErr w:type="spellStart"/>
            <w:r w:rsidRPr="009D0B3A">
              <w:rPr>
                <w:rFonts w:ascii="GHEA Grapalat" w:hAnsi="GHEA Grapalat"/>
              </w:rPr>
              <w:t>ինքնուրույն</w:t>
            </w:r>
            <w:proofErr w:type="spellEnd"/>
            <w:r w:rsidRPr="009D0B3A">
              <w:rPr>
                <w:rFonts w:ascii="GHEA Grapalat" w:hAnsi="GHEA Grapalat"/>
              </w:rPr>
              <w:t xml:space="preserve"> </w:t>
            </w:r>
            <w:proofErr w:type="spellStart"/>
            <w:r w:rsidRPr="009D0B3A">
              <w:rPr>
                <w:rFonts w:ascii="GHEA Grapalat" w:hAnsi="GHEA Grapalat"/>
              </w:rPr>
              <w:t>տեսակ</w:t>
            </w:r>
            <w:proofErr w:type="spellEnd"/>
          </w:p>
          <w:p w14:paraId="31082C31" w14:textId="77777777" w:rsidR="00692C7F" w:rsidRPr="009D0B3A" w:rsidRDefault="00692C7F" w:rsidP="00692C7F">
            <w:pPr>
              <w:numPr>
                <w:ilvl w:val="0"/>
                <w:numId w:val="37"/>
              </w:numPr>
              <w:tabs>
                <w:tab w:val="left" w:pos="2700"/>
              </w:tabs>
              <w:rPr>
                <w:rFonts w:ascii="GHEA Grapalat" w:hAnsi="GHEA Grapalat"/>
              </w:rPr>
            </w:pPr>
            <w:proofErr w:type="spellStart"/>
            <w:r w:rsidRPr="009D0B3A">
              <w:rPr>
                <w:rFonts w:ascii="GHEA Grapalat" w:hAnsi="GHEA Grapalat"/>
              </w:rPr>
              <w:t>Համայնքային</w:t>
            </w:r>
            <w:proofErr w:type="spellEnd"/>
            <w:r w:rsidRPr="009D0B3A">
              <w:rPr>
                <w:rFonts w:ascii="GHEA Grapalat" w:hAnsi="GHEA Grapalat"/>
              </w:rPr>
              <w:t xml:space="preserve"> </w:t>
            </w:r>
            <w:proofErr w:type="spellStart"/>
            <w:r w:rsidRPr="009D0B3A">
              <w:rPr>
                <w:rFonts w:ascii="GHEA Grapalat" w:hAnsi="GHEA Grapalat"/>
              </w:rPr>
              <w:t>ծառայության</w:t>
            </w:r>
            <w:proofErr w:type="spellEnd"/>
            <w:r w:rsidRPr="009D0B3A">
              <w:rPr>
                <w:rFonts w:ascii="GHEA Grapalat" w:hAnsi="GHEA Grapalat"/>
              </w:rPr>
              <w:t xml:space="preserve"> </w:t>
            </w:r>
            <w:proofErr w:type="spellStart"/>
            <w:r w:rsidRPr="009D0B3A">
              <w:rPr>
                <w:rFonts w:ascii="GHEA Grapalat" w:hAnsi="GHEA Grapalat"/>
              </w:rPr>
              <w:t>մասին</w:t>
            </w:r>
            <w:proofErr w:type="spellEnd"/>
            <w:r w:rsidRPr="009D0B3A">
              <w:rPr>
                <w:rFonts w:ascii="GHEA Grapalat" w:hAnsi="GHEA Grapalat"/>
              </w:rPr>
              <w:t xml:space="preserve"> </w:t>
            </w:r>
            <w:proofErr w:type="spellStart"/>
            <w:r w:rsidRPr="009D0B3A">
              <w:rPr>
                <w:rFonts w:ascii="GHEA Grapalat" w:hAnsi="GHEA Grapalat"/>
              </w:rPr>
              <w:t>օրենսդրության</w:t>
            </w:r>
            <w:proofErr w:type="spellEnd"/>
            <w:r w:rsidRPr="009D0B3A">
              <w:rPr>
                <w:rFonts w:ascii="GHEA Grapalat" w:hAnsi="GHEA Grapalat"/>
              </w:rPr>
              <w:t xml:space="preserve"> </w:t>
            </w:r>
            <w:proofErr w:type="spellStart"/>
            <w:r w:rsidRPr="009D0B3A">
              <w:rPr>
                <w:rFonts w:ascii="GHEA Grapalat" w:hAnsi="GHEA Grapalat"/>
              </w:rPr>
              <w:t>հիմնական</w:t>
            </w:r>
            <w:proofErr w:type="spellEnd"/>
            <w:r w:rsidRPr="009D0B3A">
              <w:rPr>
                <w:rFonts w:ascii="GHEA Grapalat" w:hAnsi="GHEA Grapalat"/>
              </w:rPr>
              <w:t xml:space="preserve"> </w:t>
            </w:r>
            <w:proofErr w:type="spellStart"/>
            <w:r w:rsidRPr="009D0B3A">
              <w:rPr>
                <w:rFonts w:ascii="GHEA Grapalat" w:hAnsi="GHEA Grapalat"/>
              </w:rPr>
              <w:t>կարգավորումները</w:t>
            </w:r>
            <w:proofErr w:type="spellEnd"/>
          </w:p>
          <w:p w14:paraId="21941D9B" w14:textId="77777777" w:rsidR="00692C7F" w:rsidRPr="009D0B3A" w:rsidRDefault="00692C7F" w:rsidP="00692C7F">
            <w:pPr>
              <w:numPr>
                <w:ilvl w:val="0"/>
                <w:numId w:val="37"/>
              </w:numPr>
              <w:tabs>
                <w:tab w:val="left" w:pos="2700"/>
              </w:tabs>
              <w:rPr>
                <w:rFonts w:ascii="GHEA Grapalat" w:hAnsi="GHEA Grapalat"/>
              </w:rPr>
            </w:pPr>
            <w:proofErr w:type="spellStart"/>
            <w:r w:rsidRPr="009D0B3A">
              <w:rPr>
                <w:rFonts w:ascii="GHEA Grapalat" w:hAnsi="GHEA Grapalat"/>
              </w:rPr>
              <w:t>Համայնքային</w:t>
            </w:r>
            <w:proofErr w:type="spellEnd"/>
            <w:r w:rsidRPr="009D0B3A">
              <w:rPr>
                <w:rFonts w:ascii="GHEA Grapalat" w:hAnsi="GHEA Grapalat"/>
              </w:rPr>
              <w:t xml:space="preserve"> </w:t>
            </w:r>
            <w:proofErr w:type="spellStart"/>
            <w:r w:rsidRPr="009D0B3A">
              <w:rPr>
                <w:rFonts w:ascii="GHEA Grapalat" w:hAnsi="GHEA Grapalat"/>
              </w:rPr>
              <w:t>ծառայության</w:t>
            </w:r>
            <w:proofErr w:type="spellEnd"/>
            <w:r w:rsidRPr="009D0B3A">
              <w:rPr>
                <w:rFonts w:ascii="GHEA Grapalat" w:hAnsi="GHEA Grapalat"/>
              </w:rPr>
              <w:t xml:space="preserve"> </w:t>
            </w:r>
            <w:proofErr w:type="spellStart"/>
            <w:r w:rsidRPr="009D0B3A">
              <w:rPr>
                <w:rFonts w:ascii="GHEA Grapalat" w:hAnsi="GHEA Grapalat"/>
              </w:rPr>
              <w:t>համակարգի</w:t>
            </w:r>
            <w:proofErr w:type="spellEnd"/>
            <w:r w:rsidRPr="009D0B3A">
              <w:rPr>
                <w:rFonts w:ascii="GHEA Grapalat" w:hAnsi="GHEA Grapalat"/>
              </w:rPr>
              <w:t xml:space="preserve"> </w:t>
            </w:r>
            <w:proofErr w:type="spellStart"/>
            <w:r w:rsidRPr="009D0B3A">
              <w:rPr>
                <w:rFonts w:ascii="GHEA Grapalat" w:hAnsi="GHEA Grapalat"/>
              </w:rPr>
              <w:t>զարգացման</w:t>
            </w:r>
            <w:proofErr w:type="spellEnd"/>
            <w:r w:rsidRPr="009D0B3A">
              <w:rPr>
                <w:rFonts w:ascii="GHEA Grapalat" w:hAnsi="GHEA Grapalat"/>
              </w:rPr>
              <w:t xml:space="preserve"> </w:t>
            </w:r>
            <w:proofErr w:type="spellStart"/>
            <w:r w:rsidRPr="009D0B3A">
              <w:rPr>
                <w:rFonts w:ascii="GHEA Grapalat" w:hAnsi="GHEA Grapalat"/>
              </w:rPr>
              <w:t>միտումները</w:t>
            </w:r>
            <w:proofErr w:type="spellEnd"/>
          </w:p>
        </w:tc>
        <w:tc>
          <w:tcPr>
            <w:tcW w:w="1921" w:type="dxa"/>
            <w:vAlign w:val="center"/>
          </w:tcPr>
          <w:p w14:paraId="4A4099ED" w14:textId="77777777" w:rsidR="00692C7F" w:rsidRPr="009D0B3A" w:rsidRDefault="00692C7F" w:rsidP="00CC4A61">
            <w:pPr>
              <w:jc w:val="center"/>
              <w:rPr>
                <w:rFonts w:ascii="GHEA Grapalat" w:hAnsi="GHEA Grapalat"/>
                <w:lang w:val="hy-AM"/>
              </w:rPr>
            </w:pPr>
            <w:r w:rsidRPr="009D0B3A">
              <w:rPr>
                <w:rFonts w:ascii="GHEA Grapalat" w:hAnsi="GHEA Grapalat"/>
                <w:lang w:val="hy-AM"/>
              </w:rPr>
              <w:t>4</w:t>
            </w:r>
          </w:p>
        </w:tc>
      </w:tr>
      <w:tr w:rsidR="00692C7F" w:rsidRPr="009D0B3A" w14:paraId="5B3C1C35" w14:textId="77777777" w:rsidTr="00CC4A61">
        <w:trPr>
          <w:trHeight w:val="585"/>
        </w:trPr>
        <w:tc>
          <w:tcPr>
            <w:tcW w:w="646" w:type="dxa"/>
            <w:vMerge w:val="restart"/>
          </w:tcPr>
          <w:p w14:paraId="4E1B3469" w14:textId="77777777" w:rsidR="00692C7F" w:rsidRPr="009D0B3A" w:rsidRDefault="00692C7F" w:rsidP="00CC4A61">
            <w:pPr>
              <w:spacing w:line="276" w:lineRule="auto"/>
              <w:rPr>
                <w:rFonts w:ascii="GHEA Grapalat" w:hAnsi="GHEA Grapalat" w:cs="Sylfaen"/>
              </w:rPr>
            </w:pPr>
            <w:r w:rsidRPr="009D0B3A">
              <w:rPr>
                <w:rFonts w:ascii="GHEA Grapalat" w:hAnsi="GHEA Grapalat"/>
                <w:b/>
                <w:lang w:val="hy-AM"/>
              </w:rPr>
              <w:t>4</w:t>
            </w:r>
            <w:r w:rsidRPr="009D0B3A">
              <w:rPr>
                <w:rFonts w:ascii="Microsoft JhengHei" w:eastAsia="Microsoft JhengHei" w:hAnsi="Microsoft JhengHei" w:cs="Microsoft JhengHei" w:hint="eastAsia"/>
                <w:b/>
                <w:lang w:val="hy-AM"/>
              </w:rPr>
              <w:t>․</w:t>
            </w:r>
          </w:p>
        </w:tc>
        <w:tc>
          <w:tcPr>
            <w:tcW w:w="7382" w:type="dxa"/>
          </w:tcPr>
          <w:p w14:paraId="04B684A1" w14:textId="77777777" w:rsidR="00692C7F" w:rsidRPr="009D0B3A" w:rsidRDefault="00692C7F" w:rsidP="00CC4A61">
            <w:pPr>
              <w:tabs>
                <w:tab w:val="left" w:pos="2700"/>
              </w:tabs>
              <w:spacing w:line="276" w:lineRule="auto"/>
              <w:rPr>
                <w:rFonts w:ascii="GHEA Grapalat" w:hAnsi="GHEA Grapalat"/>
                <w:b/>
                <w:i/>
                <w:iCs/>
                <w:lang w:val="hy-AM"/>
              </w:rPr>
            </w:pPr>
            <w:r w:rsidRPr="009D0B3A">
              <w:rPr>
                <w:rFonts w:ascii="GHEA Grapalat" w:hAnsi="GHEA Grapalat"/>
                <w:b/>
                <w:i/>
                <w:iCs/>
                <w:lang w:val="hy-AM"/>
              </w:rPr>
              <w:t>Կառավարչական հմտություններ</w:t>
            </w:r>
          </w:p>
        </w:tc>
        <w:tc>
          <w:tcPr>
            <w:tcW w:w="1921" w:type="dxa"/>
            <w:vAlign w:val="center"/>
          </w:tcPr>
          <w:p w14:paraId="690AB7DA" w14:textId="77777777" w:rsidR="00692C7F" w:rsidRPr="009D0B3A" w:rsidRDefault="00692C7F" w:rsidP="00CC4A61">
            <w:pPr>
              <w:jc w:val="center"/>
              <w:rPr>
                <w:rFonts w:ascii="GHEA Grapalat" w:hAnsi="GHEA Grapalat"/>
              </w:rPr>
            </w:pPr>
            <w:r w:rsidRPr="009D0B3A">
              <w:rPr>
                <w:rFonts w:ascii="GHEA Grapalat" w:hAnsi="GHEA Grapalat"/>
              </w:rPr>
              <w:t>2</w:t>
            </w:r>
          </w:p>
        </w:tc>
      </w:tr>
      <w:tr w:rsidR="00692C7F" w:rsidRPr="009D0B3A" w14:paraId="5A3047C9" w14:textId="77777777" w:rsidTr="00CC4A61">
        <w:trPr>
          <w:trHeight w:val="455"/>
        </w:trPr>
        <w:tc>
          <w:tcPr>
            <w:tcW w:w="646" w:type="dxa"/>
            <w:vMerge/>
          </w:tcPr>
          <w:p w14:paraId="2C12FA51" w14:textId="77777777" w:rsidR="00692C7F" w:rsidRPr="009D0B3A" w:rsidRDefault="00692C7F" w:rsidP="00CC4A61">
            <w:pPr>
              <w:spacing w:line="276" w:lineRule="auto"/>
              <w:rPr>
                <w:rFonts w:ascii="GHEA Grapalat" w:hAnsi="GHEA Grapalat"/>
                <w:b/>
                <w:lang w:val="hy-AM"/>
              </w:rPr>
            </w:pPr>
          </w:p>
        </w:tc>
        <w:tc>
          <w:tcPr>
            <w:tcW w:w="7382" w:type="dxa"/>
          </w:tcPr>
          <w:p w14:paraId="6F19BFD4" w14:textId="77777777" w:rsidR="00692C7F" w:rsidRPr="009D0B3A" w:rsidRDefault="00692C7F" w:rsidP="00692C7F">
            <w:pPr>
              <w:numPr>
                <w:ilvl w:val="0"/>
                <w:numId w:val="37"/>
              </w:numPr>
              <w:tabs>
                <w:tab w:val="left" w:pos="2700"/>
              </w:tabs>
              <w:rPr>
                <w:rFonts w:ascii="GHEA Grapalat" w:hAnsi="GHEA Grapalat"/>
                <w:b/>
                <w:i/>
                <w:iCs/>
                <w:lang w:val="hy-AM"/>
              </w:rPr>
            </w:pPr>
            <w:r w:rsidRPr="009D0B3A">
              <w:rPr>
                <w:rFonts w:ascii="GHEA Grapalat" w:hAnsi="GHEA Grapalat"/>
                <w:lang w:val="hy-AM"/>
              </w:rPr>
              <w:t>Թիմային աշխատանք</w:t>
            </w:r>
          </w:p>
        </w:tc>
        <w:tc>
          <w:tcPr>
            <w:tcW w:w="1921" w:type="dxa"/>
            <w:vAlign w:val="center"/>
          </w:tcPr>
          <w:p w14:paraId="49E11004" w14:textId="77777777" w:rsidR="00692C7F" w:rsidRPr="009D0B3A" w:rsidRDefault="00692C7F" w:rsidP="00CC4A61">
            <w:pPr>
              <w:jc w:val="center"/>
              <w:rPr>
                <w:rFonts w:ascii="GHEA Grapalat" w:hAnsi="GHEA Grapalat"/>
                <w:lang w:val="hy-AM"/>
              </w:rPr>
            </w:pPr>
          </w:p>
        </w:tc>
      </w:tr>
      <w:tr w:rsidR="00692C7F" w:rsidRPr="009D0B3A" w14:paraId="5160E611" w14:textId="77777777" w:rsidTr="00CC4A61">
        <w:trPr>
          <w:trHeight w:val="345"/>
        </w:trPr>
        <w:tc>
          <w:tcPr>
            <w:tcW w:w="646" w:type="dxa"/>
            <w:vMerge/>
          </w:tcPr>
          <w:p w14:paraId="093EDE29" w14:textId="77777777" w:rsidR="00692C7F" w:rsidRPr="009D0B3A" w:rsidRDefault="00692C7F" w:rsidP="00CC4A61">
            <w:pPr>
              <w:spacing w:line="276" w:lineRule="auto"/>
              <w:rPr>
                <w:rFonts w:ascii="GHEA Grapalat" w:hAnsi="GHEA Grapalat"/>
                <w:b/>
                <w:lang w:val="hy-AM"/>
              </w:rPr>
            </w:pPr>
          </w:p>
        </w:tc>
        <w:tc>
          <w:tcPr>
            <w:tcW w:w="7382" w:type="dxa"/>
          </w:tcPr>
          <w:p w14:paraId="4BDD9333" w14:textId="77777777" w:rsidR="00692C7F" w:rsidRPr="009D0B3A" w:rsidRDefault="00692C7F" w:rsidP="00692C7F">
            <w:pPr>
              <w:numPr>
                <w:ilvl w:val="0"/>
                <w:numId w:val="37"/>
              </w:numPr>
              <w:tabs>
                <w:tab w:val="left" w:pos="2700"/>
              </w:tabs>
              <w:rPr>
                <w:rFonts w:ascii="GHEA Grapalat" w:hAnsi="GHEA Grapalat"/>
                <w:b/>
                <w:i/>
                <w:iCs/>
                <w:lang w:val="hy-AM"/>
              </w:rPr>
            </w:pPr>
            <w:r w:rsidRPr="009D0B3A">
              <w:rPr>
                <w:rFonts w:ascii="GHEA Grapalat" w:hAnsi="GHEA Grapalat"/>
                <w:lang w:val="hy-AM"/>
              </w:rPr>
              <w:t>Խնդրի լուծում</w:t>
            </w:r>
          </w:p>
        </w:tc>
        <w:tc>
          <w:tcPr>
            <w:tcW w:w="1921" w:type="dxa"/>
            <w:vAlign w:val="center"/>
          </w:tcPr>
          <w:p w14:paraId="0E64F03C" w14:textId="77777777" w:rsidR="00692C7F" w:rsidRPr="009D0B3A" w:rsidRDefault="00692C7F" w:rsidP="00CC4A61">
            <w:pPr>
              <w:jc w:val="center"/>
              <w:rPr>
                <w:rFonts w:ascii="GHEA Grapalat" w:hAnsi="GHEA Grapalat"/>
              </w:rPr>
            </w:pPr>
            <w:r w:rsidRPr="009D0B3A">
              <w:rPr>
                <w:rFonts w:ascii="GHEA Grapalat" w:hAnsi="GHEA Grapalat"/>
              </w:rPr>
              <w:t>2</w:t>
            </w:r>
          </w:p>
        </w:tc>
      </w:tr>
      <w:tr w:rsidR="00692C7F" w:rsidRPr="009D0B3A" w14:paraId="0F053A77" w14:textId="77777777" w:rsidTr="00CC4A61">
        <w:trPr>
          <w:trHeight w:val="299"/>
        </w:trPr>
        <w:tc>
          <w:tcPr>
            <w:tcW w:w="646" w:type="dxa"/>
            <w:vMerge/>
          </w:tcPr>
          <w:p w14:paraId="0D6703D4" w14:textId="77777777" w:rsidR="00692C7F" w:rsidRPr="009D0B3A" w:rsidRDefault="00692C7F" w:rsidP="00CC4A61">
            <w:pPr>
              <w:spacing w:line="276" w:lineRule="auto"/>
              <w:rPr>
                <w:rFonts w:ascii="GHEA Grapalat" w:hAnsi="GHEA Grapalat"/>
                <w:b/>
                <w:lang w:val="hy-AM"/>
              </w:rPr>
            </w:pPr>
          </w:p>
        </w:tc>
        <w:tc>
          <w:tcPr>
            <w:tcW w:w="7382" w:type="dxa"/>
          </w:tcPr>
          <w:p w14:paraId="440A93D6" w14:textId="77777777" w:rsidR="00692C7F" w:rsidRPr="009D0B3A" w:rsidRDefault="00692C7F" w:rsidP="00692C7F">
            <w:pPr>
              <w:numPr>
                <w:ilvl w:val="0"/>
                <w:numId w:val="37"/>
              </w:numPr>
              <w:tabs>
                <w:tab w:val="left" w:pos="2700"/>
              </w:tabs>
              <w:rPr>
                <w:rFonts w:ascii="GHEA Grapalat" w:hAnsi="GHEA Grapalat"/>
              </w:rPr>
            </w:pPr>
            <w:r w:rsidRPr="009D0B3A">
              <w:rPr>
                <w:rFonts w:ascii="GHEA Grapalat" w:hAnsi="GHEA Grapalat"/>
                <w:lang w:val="hy-AM"/>
              </w:rPr>
              <w:t>Ժամանակի կառավարում</w:t>
            </w:r>
          </w:p>
        </w:tc>
        <w:tc>
          <w:tcPr>
            <w:tcW w:w="1921" w:type="dxa"/>
            <w:vAlign w:val="center"/>
          </w:tcPr>
          <w:p w14:paraId="64D65EF1" w14:textId="77777777" w:rsidR="00692C7F" w:rsidRPr="009D0B3A" w:rsidRDefault="00692C7F" w:rsidP="00CC4A61">
            <w:pPr>
              <w:jc w:val="center"/>
              <w:rPr>
                <w:rFonts w:ascii="GHEA Grapalat" w:hAnsi="GHEA Grapalat"/>
              </w:rPr>
            </w:pPr>
            <w:r w:rsidRPr="009D0B3A">
              <w:rPr>
                <w:rFonts w:ascii="GHEA Grapalat" w:hAnsi="GHEA Grapalat"/>
              </w:rPr>
              <w:t>2</w:t>
            </w:r>
          </w:p>
        </w:tc>
      </w:tr>
      <w:tr w:rsidR="00692C7F" w:rsidRPr="009D0B3A" w14:paraId="3C9AF482" w14:textId="77777777" w:rsidTr="00CC4A61">
        <w:trPr>
          <w:trHeight w:val="330"/>
        </w:trPr>
        <w:tc>
          <w:tcPr>
            <w:tcW w:w="646" w:type="dxa"/>
            <w:vMerge/>
          </w:tcPr>
          <w:p w14:paraId="56A0A4D2" w14:textId="77777777" w:rsidR="00692C7F" w:rsidRPr="009D0B3A" w:rsidRDefault="00692C7F" w:rsidP="00CC4A61">
            <w:pPr>
              <w:spacing w:line="276" w:lineRule="auto"/>
              <w:rPr>
                <w:rFonts w:ascii="GHEA Grapalat" w:hAnsi="GHEA Grapalat"/>
                <w:b/>
                <w:lang w:val="hy-AM"/>
              </w:rPr>
            </w:pPr>
          </w:p>
        </w:tc>
        <w:tc>
          <w:tcPr>
            <w:tcW w:w="7382" w:type="dxa"/>
          </w:tcPr>
          <w:p w14:paraId="6BDFF1F7" w14:textId="77777777" w:rsidR="00692C7F" w:rsidRPr="009D0B3A" w:rsidRDefault="00692C7F" w:rsidP="00692C7F">
            <w:pPr>
              <w:numPr>
                <w:ilvl w:val="0"/>
                <w:numId w:val="37"/>
              </w:numPr>
              <w:tabs>
                <w:tab w:val="left" w:pos="2700"/>
              </w:tabs>
              <w:rPr>
                <w:rFonts w:ascii="GHEA Grapalat" w:hAnsi="GHEA Grapalat"/>
                <w:lang w:val="hy-AM"/>
              </w:rPr>
            </w:pPr>
            <w:proofErr w:type="spellStart"/>
            <w:r w:rsidRPr="009D0B3A">
              <w:rPr>
                <w:rFonts w:ascii="GHEA Grapalat" w:hAnsi="GHEA Grapalat"/>
              </w:rPr>
              <w:t>Կոնֆլիկտների</w:t>
            </w:r>
            <w:proofErr w:type="spellEnd"/>
            <w:r w:rsidRPr="009D0B3A">
              <w:rPr>
                <w:rFonts w:ascii="GHEA Grapalat" w:hAnsi="GHEA Grapalat"/>
              </w:rPr>
              <w:t xml:space="preserve"> և </w:t>
            </w:r>
            <w:proofErr w:type="spellStart"/>
            <w:r w:rsidRPr="009D0B3A">
              <w:rPr>
                <w:rFonts w:ascii="GHEA Grapalat" w:hAnsi="GHEA Grapalat"/>
              </w:rPr>
              <w:t>սթրես</w:t>
            </w:r>
            <w:proofErr w:type="spellEnd"/>
            <w:r w:rsidRPr="009D0B3A">
              <w:rPr>
                <w:rFonts w:ascii="GHEA Grapalat" w:hAnsi="GHEA Grapalat"/>
                <w:lang w:val="hy-AM"/>
              </w:rPr>
              <w:t>ն</w:t>
            </w:r>
            <w:proofErr w:type="spellStart"/>
            <w:r w:rsidRPr="009D0B3A">
              <w:rPr>
                <w:rFonts w:ascii="GHEA Grapalat" w:hAnsi="GHEA Grapalat"/>
              </w:rPr>
              <w:t>երի</w:t>
            </w:r>
            <w:proofErr w:type="spellEnd"/>
            <w:r w:rsidRPr="009D0B3A">
              <w:rPr>
                <w:rFonts w:ascii="GHEA Grapalat" w:hAnsi="GHEA Grapalat"/>
              </w:rPr>
              <w:t xml:space="preserve"> </w:t>
            </w:r>
            <w:proofErr w:type="spellStart"/>
            <w:r w:rsidRPr="009D0B3A">
              <w:rPr>
                <w:rFonts w:ascii="GHEA Grapalat" w:hAnsi="GHEA Grapalat"/>
              </w:rPr>
              <w:t>կառավարում</w:t>
            </w:r>
            <w:proofErr w:type="spellEnd"/>
          </w:p>
        </w:tc>
        <w:tc>
          <w:tcPr>
            <w:tcW w:w="1921" w:type="dxa"/>
            <w:vAlign w:val="center"/>
          </w:tcPr>
          <w:p w14:paraId="09527D3B" w14:textId="77777777" w:rsidR="00692C7F" w:rsidRPr="009D0B3A" w:rsidRDefault="00692C7F" w:rsidP="00CC4A61">
            <w:pPr>
              <w:jc w:val="center"/>
              <w:rPr>
                <w:rFonts w:ascii="GHEA Grapalat" w:hAnsi="GHEA Grapalat"/>
              </w:rPr>
            </w:pPr>
            <w:r w:rsidRPr="009D0B3A">
              <w:rPr>
                <w:rFonts w:ascii="GHEA Grapalat" w:hAnsi="GHEA Grapalat"/>
              </w:rPr>
              <w:t>2</w:t>
            </w:r>
          </w:p>
        </w:tc>
      </w:tr>
      <w:tr w:rsidR="00692C7F" w:rsidRPr="009D0B3A" w14:paraId="719EE9DF" w14:textId="77777777" w:rsidTr="00CC4A61">
        <w:trPr>
          <w:trHeight w:val="585"/>
        </w:trPr>
        <w:tc>
          <w:tcPr>
            <w:tcW w:w="646" w:type="dxa"/>
            <w:vMerge/>
          </w:tcPr>
          <w:p w14:paraId="1FA30249" w14:textId="77777777" w:rsidR="00692C7F" w:rsidRPr="009D0B3A" w:rsidRDefault="00692C7F" w:rsidP="00CC4A61">
            <w:pPr>
              <w:spacing w:line="276" w:lineRule="auto"/>
              <w:rPr>
                <w:rFonts w:ascii="GHEA Grapalat" w:hAnsi="GHEA Grapalat"/>
                <w:b/>
                <w:lang w:val="hy-AM"/>
              </w:rPr>
            </w:pPr>
          </w:p>
        </w:tc>
        <w:tc>
          <w:tcPr>
            <w:tcW w:w="7382" w:type="dxa"/>
          </w:tcPr>
          <w:p w14:paraId="4B9B62F1" w14:textId="77777777" w:rsidR="00692C7F" w:rsidRPr="009D0B3A" w:rsidRDefault="00692C7F" w:rsidP="00692C7F">
            <w:pPr>
              <w:numPr>
                <w:ilvl w:val="0"/>
                <w:numId w:val="37"/>
              </w:numPr>
              <w:tabs>
                <w:tab w:val="left" w:pos="2700"/>
              </w:tabs>
              <w:rPr>
                <w:rFonts w:ascii="GHEA Grapalat" w:hAnsi="GHEA Grapalat"/>
                <w:lang w:val="hy-AM"/>
              </w:rPr>
            </w:pPr>
            <w:r w:rsidRPr="009D0B3A">
              <w:rPr>
                <w:rFonts w:ascii="GHEA Grapalat" w:hAnsi="GHEA Grapalat"/>
                <w:lang w:val="hy-AM"/>
              </w:rPr>
              <w:t>Տեղեկատվական տեխնոլոգիաների կիրառումը և անվտանգությունը</w:t>
            </w:r>
          </w:p>
        </w:tc>
        <w:tc>
          <w:tcPr>
            <w:tcW w:w="1921" w:type="dxa"/>
            <w:vAlign w:val="center"/>
          </w:tcPr>
          <w:p w14:paraId="232F88C6" w14:textId="77777777" w:rsidR="00692C7F" w:rsidRPr="009D0B3A" w:rsidRDefault="00692C7F" w:rsidP="00CC4A61">
            <w:pPr>
              <w:jc w:val="center"/>
              <w:rPr>
                <w:rFonts w:ascii="GHEA Grapalat" w:hAnsi="GHEA Grapalat"/>
              </w:rPr>
            </w:pPr>
            <w:r w:rsidRPr="009D0B3A">
              <w:rPr>
                <w:rFonts w:ascii="GHEA Grapalat" w:hAnsi="GHEA Grapalat"/>
              </w:rPr>
              <w:t>2</w:t>
            </w:r>
          </w:p>
        </w:tc>
      </w:tr>
      <w:tr w:rsidR="00692C7F" w:rsidRPr="009D0B3A" w14:paraId="6BC2A3FE" w14:textId="77777777" w:rsidTr="00CC4A61">
        <w:trPr>
          <w:trHeight w:val="315"/>
        </w:trPr>
        <w:tc>
          <w:tcPr>
            <w:tcW w:w="646" w:type="dxa"/>
            <w:vMerge/>
          </w:tcPr>
          <w:p w14:paraId="787EF6F6" w14:textId="77777777" w:rsidR="00692C7F" w:rsidRPr="009D0B3A" w:rsidRDefault="00692C7F" w:rsidP="00CC4A61">
            <w:pPr>
              <w:spacing w:line="276" w:lineRule="auto"/>
              <w:rPr>
                <w:rFonts w:ascii="GHEA Grapalat" w:hAnsi="GHEA Grapalat"/>
                <w:b/>
                <w:lang w:val="hy-AM"/>
              </w:rPr>
            </w:pPr>
          </w:p>
        </w:tc>
        <w:tc>
          <w:tcPr>
            <w:tcW w:w="7382" w:type="dxa"/>
          </w:tcPr>
          <w:p w14:paraId="39D52B63" w14:textId="77777777" w:rsidR="00692C7F" w:rsidRPr="009D0B3A" w:rsidRDefault="00692C7F" w:rsidP="00692C7F">
            <w:pPr>
              <w:numPr>
                <w:ilvl w:val="0"/>
                <w:numId w:val="37"/>
              </w:numPr>
              <w:tabs>
                <w:tab w:val="left" w:pos="2700"/>
              </w:tabs>
              <w:rPr>
                <w:rFonts w:ascii="GHEA Grapalat" w:hAnsi="GHEA Grapalat"/>
              </w:rPr>
            </w:pPr>
            <w:r w:rsidRPr="009D0B3A">
              <w:rPr>
                <w:rFonts w:ascii="GHEA Grapalat" w:hAnsi="GHEA Grapalat"/>
                <w:lang w:val="hy-AM"/>
              </w:rPr>
              <w:t>Բարեվարքությունը</w:t>
            </w:r>
            <w:r w:rsidRPr="009D0B3A">
              <w:rPr>
                <w:rFonts w:ascii="GHEA Grapalat" w:hAnsi="GHEA Grapalat"/>
              </w:rPr>
              <w:t xml:space="preserve"> </w:t>
            </w:r>
            <w:proofErr w:type="spellStart"/>
            <w:r w:rsidRPr="009D0B3A">
              <w:rPr>
                <w:rFonts w:ascii="GHEA Grapalat" w:hAnsi="GHEA Grapalat"/>
              </w:rPr>
              <w:t>հանրային</w:t>
            </w:r>
            <w:proofErr w:type="spellEnd"/>
            <w:r w:rsidRPr="009D0B3A">
              <w:rPr>
                <w:rFonts w:ascii="GHEA Grapalat" w:hAnsi="GHEA Grapalat"/>
              </w:rPr>
              <w:t xml:space="preserve"> </w:t>
            </w:r>
            <w:proofErr w:type="spellStart"/>
            <w:r w:rsidRPr="009D0B3A">
              <w:rPr>
                <w:rFonts w:ascii="GHEA Grapalat" w:hAnsi="GHEA Grapalat"/>
              </w:rPr>
              <w:t>ծառայության</w:t>
            </w:r>
            <w:proofErr w:type="spellEnd"/>
            <w:r w:rsidRPr="009D0B3A">
              <w:rPr>
                <w:rFonts w:ascii="GHEA Grapalat" w:hAnsi="GHEA Grapalat"/>
              </w:rPr>
              <w:t xml:space="preserve"> </w:t>
            </w:r>
            <w:r w:rsidRPr="009D0B3A">
              <w:rPr>
                <w:rFonts w:ascii="GHEA Grapalat" w:hAnsi="GHEA Grapalat"/>
                <w:lang w:val="hy-AM"/>
              </w:rPr>
              <w:t>համակարգում</w:t>
            </w:r>
          </w:p>
        </w:tc>
        <w:tc>
          <w:tcPr>
            <w:tcW w:w="1921" w:type="dxa"/>
            <w:vAlign w:val="center"/>
          </w:tcPr>
          <w:p w14:paraId="41EE3DB8" w14:textId="77777777" w:rsidR="00692C7F" w:rsidRPr="009D0B3A" w:rsidRDefault="00692C7F" w:rsidP="00CC4A61">
            <w:pPr>
              <w:jc w:val="center"/>
              <w:rPr>
                <w:rFonts w:ascii="GHEA Grapalat" w:hAnsi="GHEA Grapalat"/>
              </w:rPr>
            </w:pPr>
            <w:r w:rsidRPr="009D0B3A">
              <w:rPr>
                <w:rFonts w:ascii="GHEA Grapalat" w:hAnsi="GHEA Grapalat"/>
              </w:rPr>
              <w:t>2</w:t>
            </w:r>
          </w:p>
        </w:tc>
      </w:tr>
      <w:tr w:rsidR="00692C7F" w:rsidRPr="009D0B3A" w14:paraId="3A1104F0" w14:textId="77777777" w:rsidTr="00CC4A61">
        <w:trPr>
          <w:trHeight w:val="315"/>
        </w:trPr>
        <w:tc>
          <w:tcPr>
            <w:tcW w:w="646" w:type="dxa"/>
            <w:vMerge/>
          </w:tcPr>
          <w:p w14:paraId="251A338C" w14:textId="77777777" w:rsidR="00692C7F" w:rsidRPr="009D0B3A" w:rsidRDefault="00692C7F" w:rsidP="00CC4A61">
            <w:pPr>
              <w:spacing w:line="276" w:lineRule="auto"/>
              <w:rPr>
                <w:rFonts w:ascii="GHEA Grapalat" w:hAnsi="GHEA Grapalat"/>
                <w:b/>
                <w:lang w:val="hy-AM"/>
              </w:rPr>
            </w:pPr>
          </w:p>
        </w:tc>
        <w:tc>
          <w:tcPr>
            <w:tcW w:w="7382" w:type="dxa"/>
          </w:tcPr>
          <w:p w14:paraId="79384777" w14:textId="77777777" w:rsidR="00692C7F" w:rsidRPr="009D0B3A" w:rsidRDefault="00692C7F" w:rsidP="00692C7F">
            <w:pPr>
              <w:numPr>
                <w:ilvl w:val="0"/>
                <w:numId w:val="37"/>
              </w:numPr>
              <w:tabs>
                <w:tab w:val="left" w:pos="2700"/>
              </w:tabs>
              <w:rPr>
                <w:rFonts w:ascii="GHEA Grapalat" w:hAnsi="GHEA Grapalat"/>
                <w:lang w:val="hy-AM"/>
              </w:rPr>
            </w:pPr>
            <w:proofErr w:type="spellStart"/>
            <w:r w:rsidRPr="009D0B3A">
              <w:rPr>
                <w:rFonts w:ascii="GHEA Grapalat" w:hAnsi="GHEA Grapalat"/>
              </w:rPr>
              <w:t>Կոռուպցիայի</w:t>
            </w:r>
            <w:proofErr w:type="spellEnd"/>
            <w:r w:rsidRPr="009D0B3A">
              <w:rPr>
                <w:rFonts w:ascii="GHEA Grapalat" w:hAnsi="GHEA Grapalat"/>
              </w:rPr>
              <w:t xml:space="preserve"> </w:t>
            </w:r>
            <w:r w:rsidRPr="009D0B3A">
              <w:rPr>
                <w:rFonts w:ascii="GHEA Grapalat" w:hAnsi="GHEA Grapalat"/>
                <w:lang w:val="hy-AM"/>
              </w:rPr>
              <w:t xml:space="preserve">հասկացությունը և </w:t>
            </w:r>
            <w:proofErr w:type="spellStart"/>
            <w:r w:rsidRPr="009D0B3A">
              <w:rPr>
                <w:rFonts w:ascii="GHEA Grapalat" w:hAnsi="GHEA Grapalat"/>
              </w:rPr>
              <w:t>կանխարգելում</w:t>
            </w:r>
            <w:proofErr w:type="spellEnd"/>
            <w:r w:rsidRPr="009D0B3A">
              <w:rPr>
                <w:rFonts w:ascii="GHEA Grapalat" w:hAnsi="GHEA Grapalat"/>
                <w:lang w:val="hy-AM"/>
              </w:rPr>
              <w:t>ը</w:t>
            </w:r>
          </w:p>
        </w:tc>
        <w:tc>
          <w:tcPr>
            <w:tcW w:w="1921" w:type="dxa"/>
            <w:vAlign w:val="center"/>
          </w:tcPr>
          <w:p w14:paraId="7F1A969D" w14:textId="77777777" w:rsidR="00692C7F" w:rsidRPr="009D0B3A" w:rsidRDefault="00692C7F" w:rsidP="00CC4A61">
            <w:pPr>
              <w:jc w:val="center"/>
              <w:rPr>
                <w:rFonts w:ascii="GHEA Grapalat" w:hAnsi="GHEA Grapalat"/>
              </w:rPr>
            </w:pPr>
            <w:r w:rsidRPr="009D0B3A">
              <w:rPr>
                <w:rFonts w:ascii="GHEA Grapalat" w:hAnsi="GHEA Grapalat"/>
              </w:rPr>
              <w:t>2</w:t>
            </w:r>
          </w:p>
        </w:tc>
      </w:tr>
      <w:tr w:rsidR="00692C7F" w:rsidRPr="009D0B3A" w14:paraId="483E133A" w14:textId="77777777" w:rsidTr="00CC4A61">
        <w:trPr>
          <w:trHeight w:val="330"/>
        </w:trPr>
        <w:tc>
          <w:tcPr>
            <w:tcW w:w="646" w:type="dxa"/>
            <w:vMerge/>
          </w:tcPr>
          <w:p w14:paraId="39F7476D" w14:textId="77777777" w:rsidR="00692C7F" w:rsidRPr="009D0B3A" w:rsidRDefault="00692C7F" w:rsidP="00CC4A61">
            <w:pPr>
              <w:spacing w:line="276" w:lineRule="auto"/>
              <w:rPr>
                <w:rFonts w:ascii="GHEA Grapalat" w:hAnsi="GHEA Grapalat"/>
                <w:b/>
                <w:lang w:val="hy-AM"/>
              </w:rPr>
            </w:pPr>
          </w:p>
        </w:tc>
        <w:tc>
          <w:tcPr>
            <w:tcW w:w="7382" w:type="dxa"/>
          </w:tcPr>
          <w:p w14:paraId="5E7BEB13" w14:textId="77777777" w:rsidR="00692C7F" w:rsidRPr="009D0B3A" w:rsidRDefault="00692C7F" w:rsidP="00692C7F">
            <w:pPr>
              <w:numPr>
                <w:ilvl w:val="0"/>
                <w:numId w:val="37"/>
              </w:numPr>
              <w:tabs>
                <w:tab w:val="left" w:pos="2700"/>
              </w:tabs>
              <w:rPr>
                <w:rFonts w:ascii="GHEA Grapalat" w:hAnsi="GHEA Grapalat"/>
              </w:rPr>
            </w:pPr>
            <w:r w:rsidRPr="009D0B3A">
              <w:rPr>
                <w:rFonts w:ascii="GHEA Grapalat" w:hAnsi="GHEA Grapalat"/>
                <w:lang w:val="hy-AM"/>
              </w:rPr>
              <w:t>Մոտիվացիան և աշխատանքի արդյունավետությունը</w:t>
            </w:r>
          </w:p>
        </w:tc>
        <w:tc>
          <w:tcPr>
            <w:tcW w:w="1921" w:type="dxa"/>
            <w:vAlign w:val="center"/>
          </w:tcPr>
          <w:p w14:paraId="52F626DF" w14:textId="77777777" w:rsidR="00692C7F" w:rsidRPr="009D0B3A" w:rsidRDefault="00692C7F" w:rsidP="00CC4A61">
            <w:pPr>
              <w:jc w:val="center"/>
              <w:rPr>
                <w:rFonts w:ascii="GHEA Grapalat" w:hAnsi="GHEA Grapalat"/>
              </w:rPr>
            </w:pPr>
            <w:r w:rsidRPr="009D0B3A">
              <w:rPr>
                <w:rFonts w:ascii="GHEA Grapalat" w:hAnsi="GHEA Grapalat"/>
              </w:rPr>
              <w:t>2</w:t>
            </w:r>
          </w:p>
        </w:tc>
      </w:tr>
      <w:tr w:rsidR="00692C7F" w:rsidRPr="009D0B3A" w14:paraId="6DFB9D84" w14:textId="77777777" w:rsidTr="00CC4A61">
        <w:trPr>
          <w:trHeight w:val="300"/>
        </w:trPr>
        <w:tc>
          <w:tcPr>
            <w:tcW w:w="646" w:type="dxa"/>
            <w:vMerge/>
          </w:tcPr>
          <w:p w14:paraId="10746639" w14:textId="77777777" w:rsidR="00692C7F" w:rsidRPr="009D0B3A" w:rsidRDefault="00692C7F" w:rsidP="00CC4A61">
            <w:pPr>
              <w:spacing w:line="276" w:lineRule="auto"/>
              <w:rPr>
                <w:rFonts w:ascii="GHEA Grapalat" w:hAnsi="GHEA Grapalat"/>
                <w:b/>
                <w:lang w:val="hy-AM"/>
              </w:rPr>
            </w:pPr>
          </w:p>
        </w:tc>
        <w:tc>
          <w:tcPr>
            <w:tcW w:w="7382" w:type="dxa"/>
          </w:tcPr>
          <w:p w14:paraId="5C825D7D" w14:textId="77777777" w:rsidR="00692C7F" w:rsidRPr="009D0B3A" w:rsidRDefault="00692C7F" w:rsidP="00692C7F">
            <w:pPr>
              <w:numPr>
                <w:ilvl w:val="0"/>
                <w:numId w:val="37"/>
              </w:numPr>
              <w:tabs>
                <w:tab w:val="left" w:pos="2700"/>
              </w:tabs>
              <w:rPr>
                <w:rFonts w:ascii="GHEA Grapalat" w:hAnsi="GHEA Grapalat"/>
                <w:lang w:val="hy-AM"/>
              </w:rPr>
            </w:pPr>
            <w:r w:rsidRPr="009D0B3A">
              <w:rPr>
                <w:rFonts w:ascii="GHEA Grapalat" w:hAnsi="GHEA Grapalat"/>
                <w:lang w:val="hy-AM"/>
              </w:rPr>
              <w:t>Անձի սոցիալականացումը</w:t>
            </w:r>
          </w:p>
        </w:tc>
        <w:tc>
          <w:tcPr>
            <w:tcW w:w="1921" w:type="dxa"/>
          </w:tcPr>
          <w:p w14:paraId="10497AE0" w14:textId="77777777" w:rsidR="00692C7F" w:rsidRPr="009D0B3A" w:rsidRDefault="00692C7F" w:rsidP="00CC4A61">
            <w:pPr>
              <w:jc w:val="center"/>
              <w:rPr>
                <w:rFonts w:ascii="GHEA Grapalat" w:hAnsi="GHEA Grapalat"/>
              </w:rPr>
            </w:pPr>
            <w:r w:rsidRPr="009D0B3A">
              <w:rPr>
                <w:rFonts w:ascii="GHEA Grapalat" w:hAnsi="GHEA Grapalat"/>
              </w:rPr>
              <w:t>2</w:t>
            </w:r>
          </w:p>
        </w:tc>
      </w:tr>
      <w:tr w:rsidR="00692C7F" w:rsidRPr="009D0B3A" w14:paraId="18DD7669" w14:textId="77777777" w:rsidTr="00CC4A61">
        <w:tc>
          <w:tcPr>
            <w:tcW w:w="646" w:type="dxa"/>
          </w:tcPr>
          <w:p w14:paraId="68D6CF5B" w14:textId="77777777" w:rsidR="00692C7F" w:rsidRPr="009D0B3A" w:rsidRDefault="00692C7F" w:rsidP="00CC4A61">
            <w:pPr>
              <w:spacing w:line="276" w:lineRule="auto"/>
              <w:rPr>
                <w:rFonts w:ascii="GHEA Grapalat" w:hAnsi="GHEA Grapalat" w:cs="Sylfaen"/>
              </w:rPr>
            </w:pPr>
          </w:p>
        </w:tc>
        <w:tc>
          <w:tcPr>
            <w:tcW w:w="7382" w:type="dxa"/>
          </w:tcPr>
          <w:p w14:paraId="13DDC063" w14:textId="77777777" w:rsidR="00692C7F" w:rsidRPr="009D0B3A" w:rsidRDefault="00692C7F" w:rsidP="00CC4A61">
            <w:pPr>
              <w:spacing w:line="276" w:lineRule="auto"/>
              <w:rPr>
                <w:rFonts w:ascii="GHEA Grapalat" w:hAnsi="GHEA Grapalat"/>
                <w:b/>
                <w:bCs/>
              </w:rPr>
            </w:pPr>
            <w:r w:rsidRPr="009D0B3A">
              <w:rPr>
                <w:rFonts w:ascii="GHEA Grapalat" w:hAnsi="GHEA Grapalat" w:cs="Sylfaen"/>
                <w:b/>
                <w:bCs/>
              </w:rPr>
              <w:t>ԸՆԴԱՄԵՆԸ</w:t>
            </w:r>
          </w:p>
        </w:tc>
        <w:tc>
          <w:tcPr>
            <w:tcW w:w="1921" w:type="dxa"/>
          </w:tcPr>
          <w:p w14:paraId="3D2A3FC6" w14:textId="77777777" w:rsidR="00692C7F" w:rsidRPr="009D0B3A" w:rsidRDefault="00692C7F" w:rsidP="00CC4A61">
            <w:pPr>
              <w:jc w:val="center"/>
              <w:rPr>
                <w:rFonts w:ascii="GHEA Grapalat" w:hAnsi="GHEA Grapalat"/>
                <w:b/>
              </w:rPr>
            </w:pPr>
            <w:r w:rsidRPr="009D0B3A">
              <w:rPr>
                <w:rFonts w:ascii="GHEA Grapalat" w:hAnsi="GHEA Grapalat"/>
                <w:b/>
                <w:lang w:val="hy-AM"/>
              </w:rPr>
              <w:t>40</w:t>
            </w:r>
            <w:r w:rsidRPr="009D0B3A">
              <w:rPr>
                <w:rFonts w:ascii="GHEA Grapalat" w:hAnsi="GHEA Grapalat"/>
                <w:b/>
              </w:rPr>
              <w:t xml:space="preserve"> </w:t>
            </w:r>
            <w:proofErr w:type="spellStart"/>
            <w:r w:rsidRPr="009D0B3A">
              <w:rPr>
                <w:rFonts w:ascii="GHEA Grapalat" w:hAnsi="GHEA Grapalat"/>
                <w:b/>
              </w:rPr>
              <w:t>ժամ</w:t>
            </w:r>
            <w:proofErr w:type="spellEnd"/>
          </w:p>
        </w:tc>
      </w:tr>
    </w:tbl>
    <w:p w14:paraId="39A344E9" w14:textId="77777777" w:rsidR="00692C7F" w:rsidRPr="00E70DFD" w:rsidRDefault="00692C7F" w:rsidP="005E7CE7">
      <w:pPr>
        <w:autoSpaceDE w:val="0"/>
        <w:autoSpaceDN w:val="0"/>
        <w:adjustRightInd w:val="0"/>
        <w:jc w:val="right"/>
        <w:rPr>
          <w:rFonts w:ascii="GHEA Grapalat" w:hAnsi="GHEA Grapalat"/>
          <w:sz w:val="20"/>
          <w:lang w:val="hy-AM"/>
        </w:rPr>
        <w:sectPr w:rsidR="00692C7F" w:rsidRPr="00E70DFD" w:rsidSect="003E7901">
          <w:footnotePr>
            <w:pos w:val="beneathText"/>
          </w:footnotePr>
          <w:pgSz w:w="11906" w:h="16838" w:code="9"/>
          <w:pgMar w:top="533" w:right="850" w:bottom="720" w:left="662" w:header="562" w:footer="562" w:gutter="0"/>
          <w:cols w:space="720"/>
        </w:sectPr>
      </w:pPr>
    </w:p>
    <w:p w14:paraId="0FC36E53" w14:textId="77777777" w:rsidR="000B7FDA" w:rsidRPr="00F566BF" w:rsidRDefault="000B7FDA" w:rsidP="000B7FDA">
      <w:pPr>
        <w:jc w:val="right"/>
        <w:rPr>
          <w:rFonts w:ascii="GHEA Grapalat" w:hAnsi="GHEA Grapalat"/>
          <w:i/>
          <w:sz w:val="18"/>
          <w:lang w:val="hy-AM"/>
        </w:rPr>
      </w:pPr>
      <w:r w:rsidRPr="00F566BF">
        <w:rPr>
          <w:rFonts w:ascii="GHEA Grapalat" w:hAnsi="GHEA Grapalat"/>
          <w:i/>
          <w:sz w:val="18"/>
          <w:lang w:val="hy-AM"/>
        </w:rPr>
        <w:lastRenderedPageBreak/>
        <w:t>Հավելված N 2</w:t>
      </w:r>
    </w:p>
    <w:p w14:paraId="576C25B1" w14:textId="77777777" w:rsidR="000B7FDA" w:rsidRPr="00F566BF" w:rsidRDefault="000B7FDA" w:rsidP="000B7FD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6AEED256" w14:textId="164ACA46" w:rsidR="000B7FDA" w:rsidRPr="00F566BF" w:rsidRDefault="000B7FDA" w:rsidP="000B7FDA">
      <w:pPr>
        <w:jc w:val="right"/>
        <w:rPr>
          <w:rFonts w:ascii="GHEA Grapalat" w:hAnsi="GHEA Grapalat"/>
          <w:i/>
          <w:sz w:val="18"/>
          <w:lang w:val="hy-AM"/>
        </w:rPr>
      </w:pPr>
      <w:r w:rsidRPr="00F566BF">
        <w:rPr>
          <w:rFonts w:ascii="GHEA Grapalat" w:hAnsi="GHEA Grapalat"/>
          <w:i/>
          <w:sz w:val="18"/>
          <w:lang w:val="hy-AM"/>
        </w:rPr>
        <w:t xml:space="preserve">                   </w:t>
      </w:r>
      <w:r w:rsidR="00516221">
        <w:rPr>
          <w:rFonts w:ascii="GHEA Grapalat" w:hAnsi="GHEA Grapalat" w:cs="Sylfaen"/>
          <w:b/>
          <w:lang w:val="hy-AM"/>
        </w:rPr>
        <w:t>ԵՔ-ԲՄԽԾՁԲ-25/38</w:t>
      </w:r>
      <w:r w:rsidRPr="00F566BF">
        <w:rPr>
          <w:rFonts w:ascii="GHEA Grapalat" w:hAnsi="GHEA Grapalat"/>
          <w:i/>
          <w:sz w:val="18"/>
          <w:lang w:val="hy-AM"/>
        </w:rPr>
        <w:t xml:space="preserve">   ծածկագրով պայմանագրի</w:t>
      </w:r>
    </w:p>
    <w:p w14:paraId="670821AE" w14:textId="77777777" w:rsidR="000B7FDA" w:rsidRPr="00E1335B" w:rsidRDefault="000B7FDA" w:rsidP="000B7FDA">
      <w:pPr>
        <w:jc w:val="center"/>
        <w:rPr>
          <w:rFonts w:ascii="GHEA Grapalat" w:hAnsi="GHEA Grapalat"/>
          <w:sz w:val="20"/>
          <w:lang w:val="hy-AM"/>
        </w:rPr>
      </w:pPr>
      <w:r w:rsidRPr="00E1335B">
        <w:rPr>
          <w:rFonts w:ascii="GHEA Grapalat" w:hAnsi="GHEA Grapalat" w:cs="Sylfaen"/>
          <w:b/>
          <w:sz w:val="22"/>
          <w:szCs w:val="22"/>
          <w:lang w:val="hy-AM"/>
        </w:rPr>
        <w:softHyphen/>
      </w:r>
      <w:r w:rsidRPr="00E1335B">
        <w:rPr>
          <w:rFonts w:ascii="GHEA Grapalat" w:hAnsi="GHEA Grapalat" w:cs="Sylfaen"/>
          <w:b/>
          <w:sz w:val="22"/>
          <w:szCs w:val="22"/>
          <w:lang w:val="hy-AM"/>
        </w:rPr>
        <w:softHyphen/>
      </w:r>
      <w:r w:rsidRPr="00E1335B">
        <w:rPr>
          <w:rFonts w:ascii="GHEA Grapalat" w:hAnsi="GHEA Grapalat" w:cs="Sylfaen"/>
          <w:b/>
          <w:sz w:val="22"/>
          <w:szCs w:val="22"/>
          <w:lang w:val="hy-AM"/>
        </w:rPr>
        <w:softHyphen/>
      </w:r>
      <w:r w:rsidRPr="00E1335B">
        <w:rPr>
          <w:rFonts w:ascii="GHEA Grapalat" w:hAnsi="GHEA Grapalat" w:cs="Sylfaen"/>
          <w:b/>
          <w:sz w:val="22"/>
          <w:szCs w:val="22"/>
          <w:lang w:val="hy-AM"/>
        </w:rPr>
        <w:softHyphen/>
      </w:r>
      <w:r w:rsidRPr="00E1335B">
        <w:rPr>
          <w:rFonts w:ascii="GHEA Grapalat" w:hAnsi="GHEA Grapalat" w:cs="Sylfaen"/>
          <w:b/>
          <w:sz w:val="22"/>
          <w:szCs w:val="22"/>
          <w:lang w:val="hy-AM"/>
        </w:rPr>
        <w:softHyphen/>
      </w:r>
      <w:r w:rsidRPr="00E1335B">
        <w:rPr>
          <w:rFonts w:ascii="GHEA Grapalat" w:hAnsi="GHEA Grapalat" w:cs="Sylfaen"/>
          <w:b/>
          <w:sz w:val="22"/>
          <w:szCs w:val="22"/>
          <w:lang w:val="hy-AM"/>
        </w:rPr>
        <w:softHyphen/>
      </w:r>
      <w:r w:rsidRPr="00E1335B">
        <w:rPr>
          <w:rFonts w:ascii="GHEA Grapalat" w:hAnsi="GHEA Grapalat" w:cs="Sylfaen"/>
          <w:b/>
          <w:sz w:val="22"/>
          <w:szCs w:val="22"/>
          <w:lang w:val="hy-AM"/>
        </w:rPr>
        <w:softHyphen/>
      </w:r>
      <w:r w:rsidRPr="00E1335B">
        <w:rPr>
          <w:rFonts w:ascii="GHEA Grapalat" w:hAnsi="GHEA Grapalat" w:cs="Sylfaen"/>
          <w:b/>
          <w:sz w:val="22"/>
          <w:szCs w:val="22"/>
          <w:lang w:val="hy-AM"/>
        </w:rPr>
        <w:softHyphen/>
      </w:r>
      <w:r w:rsidRPr="00E1335B">
        <w:rPr>
          <w:rFonts w:ascii="GHEA Grapalat" w:hAnsi="GHEA Grapalat" w:cs="Sylfaen"/>
          <w:b/>
          <w:sz w:val="22"/>
          <w:szCs w:val="22"/>
          <w:lang w:val="hy-AM"/>
        </w:rPr>
        <w:softHyphen/>
      </w:r>
      <w:r w:rsidRPr="00E1335B">
        <w:rPr>
          <w:rFonts w:ascii="GHEA Grapalat" w:hAnsi="GHEA Grapalat" w:cs="Sylfaen"/>
          <w:b/>
          <w:sz w:val="22"/>
          <w:szCs w:val="22"/>
          <w:lang w:val="hy-AM"/>
        </w:rPr>
        <w:softHyphen/>
      </w:r>
      <w:r w:rsidRPr="00E1335B">
        <w:rPr>
          <w:rFonts w:ascii="GHEA Grapalat" w:hAnsi="GHEA Grapalat" w:cs="Sylfaen"/>
          <w:b/>
          <w:sz w:val="22"/>
          <w:szCs w:val="22"/>
          <w:lang w:val="hy-AM"/>
        </w:rPr>
        <w:softHyphen/>
      </w:r>
      <w:r w:rsidRPr="00E1335B">
        <w:rPr>
          <w:rFonts w:ascii="GHEA Grapalat" w:hAnsi="GHEA Grapalat" w:cs="Sylfaen"/>
          <w:b/>
          <w:sz w:val="22"/>
          <w:szCs w:val="22"/>
          <w:lang w:val="hy-AM"/>
        </w:rPr>
        <w:softHyphen/>
      </w:r>
      <w:r w:rsidRPr="00E1335B">
        <w:rPr>
          <w:rFonts w:ascii="GHEA Grapalat" w:hAnsi="GHEA Grapalat" w:cs="Sylfaen"/>
          <w:b/>
          <w:sz w:val="22"/>
          <w:szCs w:val="22"/>
          <w:lang w:val="hy-AM"/>
        </w:rPr>
        <w:softHyphen/>
      </w:r>
      <w:r w:rsidRPr="00E1335B">
        <w:rPr>
          <w:rFonts w:ascii="GHEA Grapalat" w:hAnsi="GHEA Grapalat" w:cs="Sylfaen"/>
          <w:b/>
          <w:sz w:val="22"/>
          <w:szCs w:val="22"/>
          <w:lang w:val="hy-AM"/>
        </w:rPr>
        <w:softHyphen/>
      </w:r>
      <w:r w:rsidRPr="00E1335B">
        <w:rPr>
          <w:rFonts w:ascii="GHEA Grapalat" w:hAnsi="GHEA Grapalat"/>
          <w:sz w:val="20"/>
          <w:lang w:val="hy-AM"/>
        </w:rPr>
        <w:t>ՎՃԱՐՄԱՆ ԺԱՄԱՆԱԿԱՑՈՒՅՑ*</w:t>
      </w:r>
    </w:p>
    <w:p w14:paraId="3E00F48A" w14:textId="77777777" w:rsidR="000B7FDA" w:rsidRPr="00F566BF" w:rsidRDefault="000B7FDA" w:rsidP="000B7FDA">
      <w:pPr>
        <w:jc w:val="right"/>
        <w:rPr>
          <w:rFonts w:ascii="GHEA Grapalat" w:hAnsi="GHEA Grapalat"/>
          <w:sz w:val="20"/>
        </w:rPr>
      </w:pPr>
      <w:r w:rsidRPr="00E1335B">
        <w:rPr>
          <w:rFonts w:ascii="GHEA Grapalat" w:hAnsi="GHEA Grapalat"/>
          <w:sz w:val="20"/>
          <w:lang w:val="hy-AM"/>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68"/>
        <w:gridCol w:w="3003"/>
        <w:gridCol w:w="653"/>
        <w:gridCol w:w="653"/>
        <w:gridCol w:w="654"/>
        <w:gridCol w:w="654"/>
        <w:gridCol w:w="654"/>
        <w:gridCol w:w="618"/>
        <w:gridCol w:w="698"/>
        <w:gridCol w:w="685"/>
        <w:gridCol w:w="685"/>
        <w:gridCol w:w="685"/>
        <w:gridCol w:w="685"/>
        <w:gridCol w:w="966"/>
        <w:gridCol w:w="1242"/>
        <w:gridCol w:w="12"/>
      </w:tblGrid>
      <w:tr w:rsidR="000B7FDA" w:rsidRPr="00F566BF" w14:paraId="608CD2C6" w14:textId="77777777" w:rsidTr="00C339E6">
        <w:trPr>
          <w:trHeight w:val="221"/>
          <w:jc w:val="center"/>
        </w:trPr>
        <w:tc>
          <w:tcPr>
            <w:tcW w:w="15566" w:type="dxa"/>
            <w:gridSpan w:val="17"/>
          </w:tcPr>
          <w:p w14:paraId="45B2344A" w14:textId="77777777" w:rsidR="000B7FDA" w:rsidRPr="00F566BF" w:rsidRDefault="000B7FDA" w:rsidP="00C339E6">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0B7FDA" w:rsidRPr="00DD2944" w14:paraId="604FF4B4" w14:textId="77777777" w:rsidTr="00692C7F">
        <w:trPr>
          <w:trHeight w:val="435"/>
          <w:jc w:val="center"/>
        </w:trPr>
        <w:tc>
          <w:tcPr>
            <w:tcW w:w="1451" w:type="dxa"/>
            <w:vMerge w:val="restart"/>
            <w:vAlign w:val="center"/>
          </w:tcPr>
          <w:p w14:paraId="157ED23F" w14:textId="77777777" w:rsidR="000B7FDA" w:rsidRPr="00F566BF" w:rsidRDefault="000B7FDA" w:rsidP="00C339E6">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68" w:type="dxa"/>
            <w:vMerge w:val="restart"/>
            <w:vAlign w:val="center"/>
          </w:tcPr>
          <w:p w14:paraId="3D5465F9" w14:textId="77777777" w:rsidR="000B7FDA" w:rsidRPr="00F566BF" w:rsidRDefault="000B7FDA" w:rsidP="00C339E6">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3003" w:type="dxa"/>
            <w:vMerge w:val="restart"/>
            <w:vAlign w:val="center"/>
          </w:tcPr>
          <w:p w14:paraId="69D8C5F0" w14:textId="77777777" w:rsidR="000B7FDA" w:rsidRPr="00F566BF" w:rsidRDefault="000B7FDA" w:rsidP="00C339E6">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544" w:type="dxa"/>
            <w:gridSpan w:val="14"/>
            <w:vAlign w:val="center"/>
          </w:tcPr>
          <w:p w14:paraId="3C2E8924" w14:textId="77777777" w:rsidR="000B7FDA" w:rsidRPr="00F566BF" w:rsidRDefault="000B7FDA" w:rsidP="00C339E6">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w:t>
            </w:r>
            <w:proofErr w:type="gramStart"/>
            <w:r w:rsidRPr="00F566BF">
              <w:rPr>
                <w:rFonts w:ascii="GHEA Grapalat" w:hAnsi="GHEA Grapalat"/>
                <w:sz w:val="18"/>
                <w:lang w:val="es-ES"/>
              </w:rPr>
              <w:t>20  թ</w:t>
            </w:r>
            <w:proofErr w:type="gramEnd"/>
            <w:r w:rsidRPr="00F566BF">
              <w:rPr>
                <w:rFonts w:ascii="GHEA Grapalat" w:hAnsi="GHEA Grapalat"/>
                <w:sz w:val="18"/>
                <w:lang w:val="es-ES"/>
              </w:rPr>
              <w:t>-</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0B7FDA" w:rsidRPr="00F566BF" w14:paraId="25381520" w14:textId="77777777" w:rsidTr="00692C7F">
        <w:trPr>
          <w:gridAfter w:val="1"/>
          <w:wAfter w:w="12" w:type="dxa"/>
          <w:trHeight w:val="1155"/>
          <w:jc w:val="center"/>
        </w:trPr>
        <w:tc>
          <w:tcPr>
            <w:tcW w:w="1451" w:type="dxa"/>
            <w:vMerge/>
          </w:tcPr>
          <w:p w14:paraId="766B9A4B" w14:textId="77777777" w:rsidR="000B7FDA" w:rsidRPr="00F566BF" w:rsidRDefault="000B7FDA" w:rsidP="00C339E6">
            <w:pPr>
              <w:jc w:val="center"/>
              <w:rPr>
                <w:rFonts w:ascii="GHEA Grapalat" w:hAnsi="GHEA Grapalat"/>
                <w:sz w:val="20"/>
                <w:lang w:val="es-ES"/>
              </w:rPr>
            </w:pPr>
          </w:p>
        </w:tc>
        <w:tc>
          <w:tcPr>
            <w:tcW w:w="1568" w:type="dxa"/>
            <w:vMerge/>
          </w:tcPr>
          <w:p w14:paraId="190B2795" w14:textId="77777777" w:rsidR="000B7FDA" w:rsidRPr="00F566BF" w:rsidRDefault="000B7FDA" w:rsidP="00C339E6">
            <w:pPr>
              <w:jc w:val="center"/>
              <w:rPr>
                <w:rFonts w:ascii="GHEA Grapalat" w:hAnsi="GHEA Grapalat"/>
                <w:sz w:val="20"/>
                <w:lang w:val="es-ES"/>
              </w:rPr>
            </w:pPr>
          </w:p>
        </w:tc>
        <w:tc>
          <w:tcPr>
            <w:tcW w:w="3003" w:type="dxa"/>
            <w:vMerge/>
          </w:tcPr>
          <w:p w14:paraId="5BFA4E2D" w14:textId="77777777" w:rsidR="000B7FDA" w:rsidRPr="00F566BF" w:rsidRDefault="000B7FDA" w:rsidP="00C339E6">
            <w:pPr>
              <w:jc w:val="center"/>
              <w:rPr>
                <w:rFonts w:ascii="GHEA Grapalat" w:hAnsi="GHEA Grapalat"/>
                <w:sz w:val="20"/>
                <w:lang w:val="es-ES"/>
              </w:rPr>
            </w:pPr>
          </w:p>
        </w:tc>
        <w:tc>
          <w:tcPr>
            <w:tcW w:w="653" w:type="dxa"/>
            <w:textDirection w:val="btLr"/>
            <w:vAlign w:val="center"/>
          </w:tcPr>
          <w:p w14:paraId="2C960664"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53" w:type="dxa"/>
            <w:textDirection w:val="btLr"/>
            <w:vAlign w:val="center"/>
          </w:tcPr>
          <w:p w14:paraId="127FEF57" w14:textId="77777777" w:rsidR="000B7FDA" w:rsidRPr="00F566BF" w:rsidRDefault="000B7FDA" w:rsidP="00C339E6">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54" w:type="dxa"/>
            <w:textDirection w:val="btLr"/>
            <w:vAlign w:val="center"/>
          </w:tcPr>
          <w:p w14:paraId="510D9B3F"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54" w:type="dxa"/>
            <w:textDirection w:val="btLr"/>
            <w:vAlign w:val="center"/>
          </w:tcPr>
          <w:p w14:paraId="12099409" w14:textId="77777777" w:rsidR="000B7FDA" w:rsidRPr="00F566BF" w:rsidRDefault="000B7FDA" w:rsidP="00C339E6">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54" w:type="dxa"/>
            <w:textDirection w:val="btLr"/>
            <w:vAlign w:val="center"/>
          </w:tcPr>
          <w:p w14:paraId="1480D013"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18" w:type="dxa"/>
            <w:textDirection w:val="btLr"/>
            <w:vAlign w:val="center"/>
          </w:tcPr>
          <w:p w14:paraId="2CBB2239"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98" w:type="dxa"/>
            <w:textDirection w:val="btLr"/>
            <w:vAlign w:val="center"/>
          </w:tcPr>
          <w:p w14:paraId="221CBCD3"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384B581"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534014F"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47231FAC"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2982D982"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966" w:type="dxa"/>
            <w:textDirection w:val="btLr"/>
            <w:vAlign w:val="center"/>
          </w:tcPr>
          <w:p w14:paraId="1BDF29C5" w14:textId="77777777" w:rsidR="000B7FDA" w:rsidRPr="00F566BF" w:rsidRDefault="000B7FDA" w:rsidP="00C339E6">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242" w:type="dxa"/>
            <w:vAlign w:val="center"/>
          </w:tcPr>
          <w:p w14:paraId="5B52205D" w14:textId="77777777" w:rsidR="000B7FDA" w:rsidRPr="00F566BF" w:rsidRDefault="000B7FDA" w:rsidP="00C339E6">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78B079A8" w14:textId="77777777" w:rsidR="000B7FDA" w:rsidRPr="00F566BF" w:rsidRDefault="000B7FDA" w:rsidP="00C339E6">
            <w:pPr>
              <w:jc w:val="center"/>
              <w:rPr>
                <w:rFonts w:ascii="GHEA Grapalat" w:hAnsi="GHEA Grapalat"/>
                <w:sz w:val="18"/>
                <w:lang w:val="es-ES"/>
              </w:rPr>
            </w:pPr>
          </w:p>
        </w:tc>
      </w:tr>
      <w:tr w:rsidR="00692C7F" w:rsidRPr="00146243" w14:paraId="0627EF14" w14:textId="77777777" w:rsidTr="00692C7F">
        <w:trPr>
          <w:gridAfter w:val="1"/>
          <w:wAfter w:w="12" w:type="dxa"/>
          <w:trHeight w:val="2451"/>
          <w:jc w:val="center"/>
        </w:trPr>
        <w:tc>
          <w:tcPr>
            <w:tcW w:w="1451" w:type="dxa"/>
            <w:vAlign w:val="center"/>
          </w:tcPr>
          <w:p w14:paraId="6159F289" w14:textId="77777777" w:rsidR="00692C7F" w:rsidRDefault="00692C7F" w:rsidP="00692C7F">
            <w:pPr>
              <w:jc w:val="center"/>
              <w:rPr>
                <w:rFonts w:ascii="GHEA Grapalat" w:hAnsi="GHEA Grapalat"/>
                <w:sz w:val="20"/>
                <w:lang w:val="hy-AM"/>
              </w:rPr>
            </w:pPr>
          </w:p>
          <w:p w14:paraId="738F2019" w14:textId="52BA65D5" w:rsidR="00692C7F" w:rsidRPr="00F566BF" w:rsidRDefault="00692C7F" w:rsidP="00692C7F">
            <w:pPr>
              <w:jc w:val="center"/>
              <w:rPr>
                <w:rFonts w:ascii="GHEA Grapalat" w:hAnsi="GHEA Grapalat"/>
                <w:sz w:val="20"/>
                <w:lang w:val="es-ES"/>
              </w:rPr>
            </w:pPr>
            <w:r>
              <w:rPr>
                <w:rFonts w:ascii="GHEA Grapalat" w:hAnsi="GHEA Grapalat"/>
                <w:sz w:val="20"/>
                <w:lang w:val="hy-AM"/>
              </w:rPr>
              <w:t>1</w:t>
            </w:r>
          </w:p>
        </w:tc>
        <w:tc>
          <w:tcPr>
            <w:tcW w:w="1568" w:type="dxa"/>
            <w:vAlign w:val="center"/>
          </w:tcPr>
          <w:p w14:paraId="54CF571E" w14:textId="56ED7C42" w:rsidR="00692C7F" w:rsidRPr="00E1335B" w:rsidRDefault="00692C7F" w:rsidP="00692C7F">
            <w:pPr>
              <w:jc w:val="center"/>
              <w:rPr>
                <w:rFonts w:ascii="GHEA Grapalat" w:hAnsi="GHEA Grapalat"/>
                <w:sz w:val="20"/>
              </w:rPr>
            </w:pPr>
            <w:r>
              <w:rPr>
                <w:rFonts w:ascii="GHEA Grapalat" w:hAnsi="GHEA Grapalat"/>
                <w:sz w:val="20"/>
              </w:rPr>
              <w:t>79631200/3</w:t>
            </w:r>
          </w:p>
        </w:tc>
        <w:tc>
          <w:tcPr>
            <w:tcW w:w="3003" w:type="dxa"/>
            <w:vAlign w:val="center"/>
          </w:tcPr>
          <w:p w14:paraId="314DF370" w14:textId="1BBC3D97" w:rsidR="00692C7F" w:rsidRPr="006D0372" w:rsidRDefault="00692C7F" w:rsidP="00692C7F">
            <w:pPr>
              <w:jc w:val="center"/>
              <w:rPr>
                <w:rFonts w:ascii="GHEA Grapalat" w:hAnsi="GHEA Grapalat"/>
                <w:sz w:val="20"/>
                <w:szCs w:val="16"/>
              </w:rPr>
            </w:pPr>
            <w:r w:rsidRPr="004D0B5E">
              <w:rPr>
                <w:rFonts w:ascii="GHEA Grapalat" w:hAnsi="GHEA Grapalat" w:cs="Sylfaen"/>
                <w:b/>
                <w:bCs/>
                <w:i/>
                <w:sz w:val="20"/>
                <w:szCs w:val="20"/>
                <w:lang w:val="af-ZA"/>
              </w:rPr>
              <w:t>Երևանի քաղաքապետարանի և վարչական շրջանների ղեկավարների աշխատակազմերի համայնքային ծառայողների վերապատրաստման խորհրդատվական ծառայություններ</w:t>
            </w:r>
          </w:p>
        </w:tc>
        <w:tc>
          <w:tcPr>
            <w:tcW w:w="653" w:type="dxa"/>
            <w:vAlign w:val="center"/>
          </w:tcPr>
          <w:p w14:paraId="1680EBDA" w14:textId="77777777" w:rsidR="00692C7F" w:rsidRPr="00E85F0C" w:rsidRDefault="00692C7F" w:rsidP="00692C7F">
            <w:pPr>
              <w:jc w:val="center"/>
              <w:rPr>
                <w:rFonts w:ascii="GHEA Grapalat" w:hAnsi="GHEA Grapalat"/>
                <w:sz w:val="20"/>
                <w:lang w:val="pt-BR"/>
              </w:rPr>
            </w:pPr>
            <w:r w:rsidRPr="00F566BF">
              <w:rPr>
                <w:rFonts w:ascii="GHEA Grapalat" w:hAnsi="GHEA Grapalat"/>
                <w:sz w:val="20"/>
                <w:lang w:val="pt-BR"/>
              </w:rPr>
              <w:t>... %</w:t>
            </w:r>
          </w:p>
        </w:tc>
        <w:tc>
          <w:tcPr>
            <w:tcW w:w="653" w:type="dxa"/>
            <w:vAlign w:val="center"/>
          </w:tcPr>
          <w:p w14:paraId="6AE4CDB4" w14:textId="77777777" w:rsidR="00692C7F" w:rsidRPr="00E85F0C" w:rsidRDefault="00692C7F" w:rsidP="00692C7F">
            <w:pPr>
              <w:jc w:val="center"/>
              <w:rPr>
                <w:rFonts w:ascii="GHEA Grapalat" w:hAnsi="GHEA Grapalat"/>
                <w:sz w:val="20"/>
                <w:lang w:val="pt-BR"/>
              </w:rPr>
            </w:pPr>
            <w:r w:rsidRPr="00F566BF">
              <w:rPr>
                <w:rFonts w:ascii="GHEA Grapalat" w:hAnsi="GHEA Grapalat"/>
                <w:sz w:val="20"/>
                <w:lang w:val="pt-BR"/>
              </w:rPr>
              <w:t>... %</w:t>
            </w:r>
          </w:p>
        </w:tc>
        <w:tc>
          <w:tcPr>
            <w:tcW w:w="654" w:type="dxa"/>
            <w:vAlign w:val="center"/>
          </w:tcPr>
          <w:p w14:paraId="66B4657A" w14:textId="77777777" w:rsidR="00692C7F" w:rsidRPr="00E85F0C" w:rsidRDefault="00692C7F" w:rsidP="00692C7F">
            <w:pPr>
              <w:jc w:val="center"/>
              <w:rPr>
                <w:rFonts w:ascii="GHEA Grapalat" w:hAnsi="GHEA Grapalat"/>
                <w:sz w:val="20"/>
                <w:lang w:val="pt-BR"/>
              </w:rPr>
            </w:pPr>
            <w:r w:rsidRPr="00F566BF">
              <w:rPr>
                <w:rFonts w:ascii="GHEA Grapalat" w:hAnsi="GHEA Grapalat"/>
                <w:sz w:val="20"/>
                <w:lang w:val="pt-BR"/>
              </w:rPr>
              <w:t>... %</w:t>
            </w:r>
          </w:p>
        </w:tc>
        <w:tc>
          <w:tcPr>
            <w:tcW w:w="654" w:type="dxa"/>
            <w:vAlign w:val="center"/>
          </w:tcPr>
          <w:p w14:paraId="31A5F986" w14:textId="77777777" w:rsidR="00692C7F" w:rsidRPr="00E85F0C" w:rsidRDefault="00692C7F" w:rsidP="00692C7F">
            <w:pPr>
              <w:jc w:val="center"/>
              <w:rPr>
                <w:rFonts w:ascii="GHEA Grapalat" w:hAnsi="GHEA Grapalat"/>
                <w:sz w:val="20"/>
                <w:lang w:val="pt-BR"/>
              </w:rPr>
            </w:pPr>
            <w:r w:rsidRPr="00F566BF">
              <w:rPr>
                <w:rFonts w:ascii="GHEA Grapalat" w:hAnsi="GHEA Grapalat"/>
                <w:sz w:val="20"/>
                <w:lang w:val="pt-BR"/>
              </w:rPr>
              <w:t>... %</w:t>
            </w:r>
          </w:p>
        </w:tc>
        <w:tc>
          <w:tcPr>
            <w:tcW w:w="654" w:type="dxa"/>
            <w:vAlign w:val="center"/>
          </w:tcPr>
          <w:p w14:paraId="47625B5A" w14:textId="77777777" w:rsidR="00692C7F" w:rsidRPr="00E85F0C" w:rsidRDefault="00692C7F" w:rsidP="00692C7F">
            <w:pPr>
              <w:jc w:val="center"/>
              <w:rPr>
                <w:rFonts w:ascii="GHEA Grapalat" w:hAnsi="GHEA Grapalat"/>
                <w:sz w:val="20"/>
                <w:lang w:val="pt-BR"/>
              </w:rPr>
            </w:pPr>
            <w:r w:rsidRPr="00F566BF">
              <w:rPr>
                <w:rFonts w:ascii="GHEA Grapalat" w:hAnsi="GHEA Grapalat"/>
                <w:sz w:val="20"/>
                <w:lang w:val="pt-BR"/>
              </w:rPr>
              <w:t>... %</w:t>
            </w:r>
          </w:p>
        </w:tc>
        <w:tc>
          <w:tcPr>
            <w:tcW w:w="618" w:type="dxa"/>
            <w:vAlign w:val="center"/>
          </w:tcPr>
          <w:p w14:paraId="23576516" w14:textId="77777777" w:rsidR="00692C7F" w:rsidRPr="00E85F0C" w:rsidRDefault="00692C7F" w:rsidP="00692C7F">
            <w:pPr>
              <w:jc w:val="center"/>
              <w:rPr>
                <w:rFonts w:ascii="GHEA Grapalat" w:hAnsi="GHEA Grapalat"/>
                <w:sz w:val="20"/>
                <w:lang w:val="pt-BR"/>
              </w:rPr>
            </w:pPr>
            <w:r w:rsidRPr="00F566BF">
              <w:rPr>
                <w:rFonts w:ascii="GHEA Grapalat" w:hAnsi="GHEA Grapalat"/>
                <w:sz w:val="20"/>
                <w:lang w:val="pt-BR"/>
              </w:rPr>
              <w:t>... %</w:t>
            </w:r>
          </w:p>
        </w:tc>
        <w:tc>
          <w:tcPr>
            <w:tcW w:w="698" w:type="dxa"/>
            <w:vAlign w:val="center"/>
          </w:tcPr>
          <w:p w14:paraId="6ACDCB37" w14:textId="1C839E6F" w:rsidR="00692C7F" w:rsidRPr="00E85F0C" w:rsidRDefault="00692C7F" w:rsidP="00692C7F">
            <w:pPr>
              <w:jc w:val="center"/>
              <w:rPr>
                <w:rFonts w:ascii="GHEA Grapalat" w:hAnsi="GHEA Grapalat"/>
                <w:sz w:val="20"/>
                <w:lang w:val="pt-BR"/>
              </w:rPr>
            </w:pPr>
            <w:r w:rsidRPr="00F566BF">
              <w:rPr>
                <w:rFonts w:ascii="GHEA Grapalat" w:hAnsi="GHEA Grapalat"/>
                <w:sz w:val="20"/>
                <w:lang w:val="pt-BR"/>
              </w:rPr>
              <w:t>... %</w:t>
            </w:r>
          </w:p>
        </w:tc>
        <w:tc>
          <w:tcPr>
            <w:tcW w:w="685" w:type="dxa"/>
            <w:vAlign w:val="center"/>
          </w:tcPr>
          <w:p w14:paraId="73F9EF18" w14:textId="41E70834" w:rsidR="00692C7F" w:rsidRPr="00F566BF" w:rsidRDefault="00692C7F" w:rsidP="00692C7F">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56565E22" w14:textId="48D2278D" w:rsidR="00692C7F" w:rsidRPr="00F566BF" w:rsidRDefault="00692C7F" w:rsidP="00692C7F">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tcPr>
          <w:p w14:paraId="4A662647" w14:textId="5B2C422C" w:rsidR="00692C7F" w:rsidRPr="00F566BF" w:rsidRDefault="00692C7F" w:rsidP="00692C7F">
            <w:pPr>
              <w:jc w:val="center"/>
              <w:rPr>
                <w:rFonts w:ascii="GHEA Grapalat" w:hAnsi="GHEA Grapalat" w:cs="Arial"/>
                <w:sz w:val="18"/>
                <w:szCs w:val="18"/>
                <w:lang w:val="pt-BR"/>
              </w:rPr>
            </w:pPr>
            <w:r w:rsidRPr="00E017DF">
              <w:rPr>
                <w:rFonts w:ascii="GHEA Grapalat" w:hAnsi="GHEA Grapalat"/>
                <w:sz w:val="20"/>
                <w:lang w:val="pt-BR"/>
              </w:rPr>
              <w:t>100%</w:t>
            </w:r>
          </w:p>
        </w:tc>
        <w:tc>
          <w:tcPr>
            <w:tcW w:w="685" w:type="dxa"/>
          </w:tcPr>
          <w:p w14:paraId="4BD74929" w14:textId="565F3999" w:rsidR="00692C7F" w:rsidRPr="00F566BF" w:rsidRDefault="00692C7F" w:rsidP="00692C7F">
            <w:pPr>
              <w:jc w:val="center"/>
              <w:rPr>
                <w:rFonts w:ascii="GHEA Grapalat" w:hAnsi="GHEA Grapalat" w:cs="Arial"/>
                <w:sz w:val="18"/>
                <w:szCs w:val="18"/>
                <w:lang w:val="pt-BR"/>
              </w:rPr>
            </w:pPr>
            <w:r w:rsidRPr="00E017DF">
              <w:rPr>
                <w:rFonts w:ascii="GHEA Grapalat" w:hAnsi="GHEA Grapalat"/>
                <w:sz w:val="20"/>
                <w:lang w:val="pt-BR"/>
              </w:rPr>
              <w:t>100%</w:t>
            </w:r>
          </w:p>
        </w:tc>
        <w:tc>
          <w:tcPr>
            <w:tcW w:w="966" w:type="dxa"/>
          </w:tcPr>
          <w:p w14:paraId="1D1E7BCB" w14:textId="6B28D0C9" w:rsidR="00692C7F" w:rsidRPr="00F566BF" w:rsidRDefault="00692C7F" w:rsidP="00692C7F">
            <w:pPr>
              <w:jc w:val="center"/>
              <w:rPr>
                <w:rFonts w:ascii="GHEA Grapalat" w:hAnsi="GHEA Grapalat" w:cs="Arial"/>
                <w:sz w:val="18"/>
                <w:szCs w:val="18"/>
                <w:lang w:val="pt-BR"/>
              </w:rPr>
            </w:pPr>
            <w:r w:rsidRPr="00E017DF">
              <w:rPr>
                <w:rFonts w:ascii="GHEA Grapalat" w:hAnsi="GHEA Grapalat"/>
                <w:sz w:val="20"/>
                <w:lang w:val="pt-BR"/>
              </w:rPr>
              <w:t>100%</w:t>
            </w:r>
          </w:p>
        </w:tc>
        <w:tc>
          <w:tcPr>
            <w:tcW w:w="1242" w:type="dxa"/>
          </w:tcPr>
          <w:p w14:paraId="357FE2AE" w14:textId="506BA3B3" w:rsidR="00692C7F" w:rsidRPr="00F566BF" w:rsidRDefault="00692C7F" w:rsidP="00692C7F">
            <w:pPr>
              <w:jc w:val="center"/>
              <w:rPr>
                <w:rFonts w:ascii="GHEA Grapalat" w:hAnsi="GHEA Grapalat"/>
                <w:b/>
                <w:lang w:val="pt-BR"/>
              </w:rPr>
            </w:pPr>
            <w:r w:rsidRPr="00E017DF">
              <w:rPr>
                <w:rFonts w:ascii="GHEA Grapalat" w:hAnsi="GHEA Grapalat"/>
                <w:sz w:val="20"/>
                <w:lang w:val="pt-BR"/>
              </w:rPr>
              <w:t>100%</w:t>
            </w:r>
          </w:p>
        </w:tc>
      </w:tr>
    </w:tbl>
    <w:p w14:paraId="6FBAEF16" w14:textId="77777777" w:rsidR="000B7FDA" w:rsidRPr="00146243" w:rsidRDefault="000B7FDA" w:rsidP="000B7FDA">
      <w:pPr>
        <w:rPr>
          <w:rFonts w:ascii="GHEA Grapalat" w:hAnsi="GHEA Grapalat"/>
          <w:i/>
          <w:sz w:val="18"/>
          <w:szCs w:val="18"/>
          <w:lang w:val="pt-BR"/>
        </w:rPr>
      </w:pPr>
    </w:p>
    <w:p w14:paraId="717305B7" w14:textId="77777777" w:rsidR="000B7FDA" w:rsidRPr="00F566BF" w:rsidRDefault="000B7FDA" w:rsidP="000B7FDA">
      <w:pPr>
        <w:jc w:val="both"/>
        <w:rPr>
          <w:rFonts w:ascii="GHEA Grapalat" w:hAnsi="GHEA Grapalat" w:cs="Sylfaen"/>
          <w:i/>
          <w:sz w:val="18"/>
          <w:szCs w:val="18"/>
          <w:lang w:val="pt-BR"/>
        </w:rPr>
      </w:pPr>
      <w:r w:rsidRPr="004F6C93">
        <w:rPr>
          <w:rFonts w:ascii="GHEA Grapalat" w:hAnsi="GHEA Grapalat"/>
          <w:i/>
          <w:sz w:val="18"/>
          <w:szCs w:val="18"/>
          <w:lang w:val="pt-BR"/>
        </w:rPr>
        <w:t xml:space="preserve">* </w:t>
      </w:r>
      <w:r w:rsidRPr="00F566BF">
        <w:rPr>
          <w:rFonts w:ascii="GHEA Grapalat" w:hAnsi="GHEA Grapalat" w:cs="Sylfaen"/>
          <w:i/>
          <w:sz w:val="18"/>
          <w:szCs w:val="18"/>
          <w:lang w:val="pt-BR"/>
        </w:rPr>
        <w:t>Վճարման</w:t>
      </w:r>
      <w:r w:rsidRPr="004F6C93">
        <w:rPr>
          <w:rFonts w:ascii="GHEA Grapalat" w:hAnsi="GHEA Grapalat" w:cs="Times Armenian"/>
          <w:i/>
          <w:sz w:val="18"/>
          <w:szCs w:val="18"/>
          <w:lang w:val="pt-BR"/>
        </w:rPr>
        <w:t xml:space="preserve"> </w:t>
      </w:r>
      <w:r w:rsidRPr="00F566BF">
        <w:rPr>
          <w:rFonts w:ascii="GHEA Grapalat" w:hAnsi="GHEA Grapalat" w:cs="Sylfaen"/>
          <w:i/>
          <w:sz w:val="18"/>
          <w:szCs w:val="18"/>
          <w:lang w:val="pt-BR"/>
        </w:rPr>
        <w:t>ենթակա</w:t>
      </w:r>
      <w:r w:rsidRPr="004F6C93">
        <w:rPr>
          <w:rFonts w:ascii="GHEA Grapalat" w:hAnsi="GHEA Grapalat" w:cs="Times Armenian"/>
          <w:i/>
          <w:sz w:val="18"/>
          <w:szCs w:val="18"/>
          <w:lang w:val="pt-BR"/>
        </w:rPr>
        <w:t xml:space="preserve"> </w:t>
      </w:r>
      <w:r w:rsidRPr="00F566BF">
        <w:rPr>
          <w:rFonts w:ascii="GHEA Grapalat" w:hAnsi="GHEA Grapalat" w:cs="Sylfaen"/>
          <w:i/>
          <w:sz w:val="18"/>
          <w:szCs w:val="18"/>
          <w:lang w:val="pt-BR"/>
        </w:rPr>
        <w:t>գումարները</w:t>
      </w:r>
      <w:r w:rsidRPr="004F6C93">
        <w:rPr>
          <w:rFonts w:ascii="GHEA Grapalat" w:hAnsi="GHEA Grapalat" w:cs="Times Armenian"/>
          <w:i/>
          <w:sz w:val="18"/>
          <w:szCs w:val="18"/>
          <w:lang w:val="pt-BR"/>
        </w:rPr>
        <w:t xml:space="preserve"> </w:t>
      </w:r>
      <w:r w:rsidRPr="00F566BF">
        <w:rPr>
          <w:rFonts w:ascii="GHEA Grapalat" w:hAnsi="GHEA Grapalat" w:cs="Sylfaen"/>
          <w:i/>
          <w:sz w:val="18"/>
          <w:szCs w:val="18"/>
          <w:lang w:val="pt-BR"/>
        </w:rPr>
        <w:t>ներկայացվում են աճողական</w:t>
      </w:r>
      <w:r w:rsidRPr="004F6C93">
        <w:rPr>
          <w:rFonts w:ascii="GHEA Grapalat" w:hAnsi="GHEA Grapalat" w:cs="Times Armenian"/>
          <w:i/>
          <w:sz w:val="18"/>
          <w:szCs w:val="18"/>
          <w:lang w:val="pt-BR"/>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4AF3EE1" w14:textId="77777777" w:rsidR="000B7FDA" w:rsidRDefault="000B7FDA" w:rsidP="000B7FDA">
      <w:pPr>
        <w:jc w:val="both"/>
        <w:rPr>
          <w:rFonts w:ascii="GHEA Grapalat" w:hAnsi="GHEA Grapalat" w:cs="Sylfaen"/>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20C3241" w14:textId="77777777" w:rsidR="000B7FDA" w:rsidRPr="00F566BF" w:rsidRDefault="000B7FDA" w:rsidP="000B7FDA">
      <w:pPr>
        <w:jc w:val="both"/>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B7FDA" w:rsidRPr="00F566BF" w14:paraId="2D4238BA" w14:textId="77777777" w:rsidTr="00C339E6">
        <w:trPr>
          <w:jc w:val="center"/>
        </w:trPr>
        <w:tc>
          <w:tcPr>
            <w:tcW w:w="4536" w:type="dxa"/>
          </w:tcPr>
          <w:p w14:paraId="18F0AC66" w14:textId="77777777" w:rsidR="000B7FDA" w:rsidRPr="00F566BF" w:rsidRDefault="000B7FDA" w:rsidP="00C339E6">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64129527" w14:textId="77777777" w:rsidR="000B7FDA" w:rsidRPr="00F566BF" w:rsidRDefault="000B7FDA" w:rsidP="00C339E6">
            <w:pPr>
              <w:jc w:val="center"/>
              <w:rPr>
                <w:rFonts w:ascii="GHEA Grapalat" w:hAnsi="GHEA Grapalat"/>
                <w:lang w:val="ru-RU"/>
              </w:rPr>
            </w:pPr>
            <w:r w:rsidRPr="00F566BF">
              <w:rPr>
                <w:rFonts w:ascii="GHEA Grapalat" w:hAnsi="GHEA Grapalat"/>
                <w:lang w:val="ru-RU"/>
              </w:rPr>
              <w:t>---------------------------------</w:t>
            </w:r>
          </w:p>
          <w:p w14:paraId="37F0D9AD" w14:textId="77777777" w:rsidR="000B7FDA" w:rsidRPr="00F566BF" w:rsidRDefault="000B7FDA" w:rsidP="00C339E6">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DDB99E4" w14:textId="77777777" w:rsidR="000B7FDA" w:rsidRPr="00F566BF" w:rsidRDefault="000B7FDA" w:rsidP="00C339E6">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5CAB83B6" w14:textId="77777777" w:rsidR="000B7FDA" w:rsidRPr="00F566BF" w:rsidRDefault="000B7FDA" w:rsidP="00C339E6">
            <w:pPr>
              <w:spacing w:line="360" w:lineRule="auto"/>
              <w:jc w:val="center"/>
              <w:rPr>
                <w:rFonts w:ascii="GHEA Grapalat" w:hAnsi="GHEA Grapalat"/>
                <w:lang w:val="ru-RU"/>
              </w:rPr>
            </w:pPr>
          </w:p>
        </w:tc>
        <w:tc>
          <w:tcPr>
            <w:tcW w:w="4343" w:type="dxa"/>
          </w:tcPr>
          <w:p w14:paraId="3AE8CCB0" w14:textId="77777777" w:rsidR="000B7FDA" w:rsidRPr="00F566BF" w:rsidRDefault="000B7FDA" w:rsidP="00C339E6">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01412D" w14:textId="77777777" w:rsidR="000B7FDA" w:rsidRPr="00F566BF" w:rsidRDefault="000B7FDA" w:rsidP="00C339E6">
            <w:pPr>
              <w:jc w:val="center"/>
              <w:rPr>
                <w:rFonts w:ascii="GHEA Grapalat" w:hAnsi="GHEA Grapalat"/>
                <w:lang w:val="ru-RU"/>
              </w:rPr>
            </w:pPr>
            <w:r w:rsidRPr="00F566BF">
              <w:rPr>
                <w:rFonts w:ascii="GHEA Grapalat" w:hAnsi="GHEA Grapalat"/>
                <w:lang w:val="ru-RU"/>
              </w:rPr>
              <w:t>---------------------------------</w:t>
            </w:r>
          </w:p>
          <w:p w14:paraId="1B2E0888" w14:textId="77777777" w:rsidR="000B7FDA" w:rsidRPr="00F566BF" w:rsidRDefault="000B7FDA" w:rsidP="00C339E6">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500A1130" w14:textId="77777777" w:rsidR="000B7FDA" w:rsidRPr="00F566BF" w:rsidRDefault="000B7FDA" w:rsidP="00C339E6">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60870CB0" w14:textId="77777777" w:rsidR="000B7FDA" w:rsidRPr="00F566BF" w:rsidRDefault="000B7FDA" w:rsidP="000B7FDA">
      <w:pPr>
        <w:rPr>
          <w:rFonts w:ascii="GHEA Grapalat" w:hAnsi="GHEA Grapalat"/>
          <w:sz w:val="20"/>
          <w:lang w:val="ru-RU"/>
        </w:rPr>
        <w:sectPr w:rsidR="000B7FDA" w:rsidRPr="00F566BF" w:rsidSect="003E7901">
          <w:footnotePr>
            <w:pos w:val="beneathText"/>
          </w:footnotePr>
          <w:pgSz w:w="16838" w:h="11906" w:orient="landscape" w:code="9"/>
          <w:pgMar w:top="662" w:right="533"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52AA9389"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6221">
        <w:rPr>
          <w:rFonts w:ascii="GHEA Grapalat" w:hAnsi="GHEA Grapalat" w:cs="Sylfaen"/>
          <w:b/>
          <w:lang w:val="hy-AM"/>
        </w:rPr>
        <w:t>ԵՔ-ԲՄԽԾՁԲ-25/38</w:t>
      </w: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DD2944"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8D457"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proofErr w:type="gramStart"/>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հիմք</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պայմանագրի</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վերաբերյալ</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proofErr w:type="gramStart"/>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20</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4752D2A1" w14:textId="72016D98"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6221">
        <w:rPr>
          <w:rFonts w:ascii="GHEA Grapalat" w:hAnsi="GHEA Grapalat" w:cs="Sylfaen"/>
          <w:b/>
          <w:lang w:val="hy-AM"/>
        </w:rPr>
        <w:t>ԵՔ-ԲՄԽԾՁԲ-25/38</w:t>
      </w:r>
      <w:r w:rsidRPr="00F566BF">
        <w:rPr>
          <w:rFonts w:ascii="GHEA Grapalat" w:hAnsi="GHEA Grapalat" w:cs="TimesArmenianPSMT"/>
          <w:i/>
          <w:sz w:val="20"/>
          <w:lang w:val="ru-RU"/>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proofErr w:type="gramEnd"/>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proofErr w:type="spellStart"/>
      <w:r w:rsidRPr="00F566BF">
        <w:rPr>
          <w:rFonts w:ascii="GHEA Grapalat" w:hAnsi="GHEA Grapalat" w:cs="Sylfaen"/>
          <w:sz w:val="12"/>
          <w:szCs w:val="12"/>
        </w:rPr>
        <w:t>Կատարողի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Default="007678FA" w:rsidP="007678FA">
      <w:pPr>
        <w:ind w:left="-142" w:firstLine="142"/>
        <w:jc w:val="center"/>
        <w:rPr>
          <w:rFonts w:ascii="GHEA Grapalat" w:hAnsi="GHEA Grapalat" w:cs="Sylfaen"/>
          <w:b/>
          <w:sz w:val="22"/>
        </w:rPr>
      </w:pPr>
    </w:p>
    <w:p w14:paraId="51F2546E" w14:textId="77777777" w:rsidR="00692C7F" w:rsidRDefault="00692C7F" w:rsidP="007678FA">
      <w:pPr>
        <w:ind w:left="-142" w:firstLine="142"/>
        <w:jc w:val="center"/>
        <w:rPr>
          <w:rFonts w:ascii="GHEA Grapalat" w:hAnsi="GHEA Grapalat" w:cs="Sylfaen"/>
          <w:b/>
          <w:sz w:val="22"/>
        </w:rPr>
      </w:pPr>
    </w:p>
    <w:p w14:paraId="392CB0FE" w14:textId="77777777" w:rsidR="00692C7F" w:rsidRDefault="00692C7F" w:rsidP="007678FA">
      <w:pPr>
        <w:ind w:left="-142" w:firstLine="142"/>
        <w:jc w:val="center"/>
        <w:rPr>
          <w:rFonts w:ascii="GHEA Grapalat" w:hAnsi="GHEA Grapalat" w:cs="Sylfaen"/>
          <w:b/>
          <w:sz w:val="22"/>
        </w:rPr>
      </w:pPr>
    </w:p>
    <w:p w14:paraId="3C3E689F" w14:textId="77777777" w:rsidR="00692C7F" w:rsidRDefault="00692C7F" w:rsidP="007678FA">
      <w:pPr>
        <w:ind w:left="-142" w:firstLine="142"/>
        <w:jc w:val="center"/>
        <w:rPr>
          <w:rFonts w:ascii="GHEA Grapalat" w:hAnsi="GHEA Grapalat" w:cs="Sylfaen"/>
          <w:b/>
          <w:sz w:val="22"/>
        </w:rPr>
      </w:pPr>
    </w:p>
    <w:p w14:paraId="62A729B4" w14:textId="77777777" w:rsidR="00692C7F" w:rsidRDefault="00692C7F" w:rsidP="007678FA">
      <w:pPr>
        <w:ind w:left="-142" w:firstLine="142"/>
        <w:jc w:val="center"/>
        <w:rPr>
          <w:rFonts w:ascii="GHEA Grapalat" w:hAnsi="GHEA Grapalat" w:cs="Sylfaen"/>
          <w:b/>
          <w:sz w:val="22"/>
        </w:rPr>
      </w:pPr>
    </w:p>
    <w:p w14:paraId="58971344" w14:textId="77777777" w:rsidR="00692C7F" w:rsidRDefault="00692C7F" w:rsidP="007678FA">
      <w:pPr>
        <w:ind w:left="-142" w:firstLine="142"/>
        <w:jc w:val="center"/>
        <w:rPr>
          <w:rFonts w:ascii="GHEA Grapalat" w:hAnsi="GHEA Grapalat" w:cs="Sylfaen"/>
          <w:b/>
          <w:sz w:val="22"/>
        </w:rPr>
      </w:pPr>
    </w:p>
    <w:p w14:paraId="25787273" w14:textId="77777777" w:rsidR="00692C7F" w:rsidRDefault="00692C7F" w:rsidP="007678FA">
      <w:pPr>
        <w:ind w:left="-142" w:firstLine="142"/>
        <w:jc w:val="center"/>
        <w:rPr>
          <w:rFonts w:ascii="GHEA Grapalat" w:hAnsi="GHEA Grapalat" w:cs="Sylfaen"/>
          <w:b/>
          <w:sz w:val="22"/>
        </w:rPr>
      </w:pPr>
    </w:p>
    <w:p w14:paraId="50D4CE9D" w14:textId="77777777" w:rsidR="00692C7F" w:rsidRDefault="00692C7F" w:rsidP="007678FA">
      <w:pPr>
        <w:ind w:left="-142" w:firstLine="142"/>
        <w:jc w:val="center"/>
        <w:rPr>
          <w:rFonts w:ascii="GHEA Grapalat" w:hAnsi="GHEA Grapalat" w:cs="Sylfaen"/>
          <w:b/>
          <w:sz w:val="22"/>
        </w:rPr>
      </w:pPr>
    </w:p>
    <w:p w14:paraId="2529C605" w14:textId="77777777" w:rsidR="00692C7F" w:rsidRDefault="00692C7F" w:rsidP="007678FA">
      <w:pPr>
        <w:ind w:left="-142" w:firstLine="142"/>
        <w:jc w:val="center"/>
        <w:rPr>
          <w:rFonts w:ascii="GHEA Grapalat" w:hAnsi="GHEA Grapalat" w:cs="Sylfaen"/>
          <w:b/>
          <w:sz w:val="22"/>
        </w:rPr>
      </w:pPr>
    </w:p>
    <w:p w14:paraId="301DC85B" w14:textId="77777777" w:rsidR="00692C7F" w:rsidRDefault="00692C7F" w:rsidP="007678FA">
      <w:pPr>
        <w:ind w:left="-142" w:firstLine="142"/>
        <w:jc w:val="center"/>
        <w:rPr>
          <w:rFonts w:ascii="GHEA Grapalat" w:hAnsi="GHEA Grapalat" w:cs="Sylfaen"/>
          <w:b/>
          <w:sz w:val="22"/>
        </w:rPr>
      </w:pPr>
    </w:p>
    <w:p w14:paraId="5B12E1D3" w14:textId="77777777" w:rsidR="00692C7F" w:rsidRDefault="00692C7F" w:rsidP="007678FA">
      <w:pPr>
        <w:ind w:left="-142" w:firstLine="142"/>
        <w:jc w:val="center"/>
        <w:rPr>
          <w:rFonts w:ascii="GHEA Grapalat" w:hAnsi="GHEA Grapalat" w:cs="Sylfaen"/>
          <w:b/>
          <w:sz w:val="22"/>
        </w:rPr>
      </w:pPr>
    </w:p>
    <w:p w14:paraId="6743062C" w14:textId="77777777" w:rsidR="00692C7F" w:rsidRPr="003C22C8" w:rsidRDefault="00692C7F"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0A056726" w14:textId="77777777" w:rsidR="00E07366" w:rsidRPr="00470810" w:rsidRDefault="00E07366" w:rsidP="00E07366">
      <w:pPr>
        <w:jc w:val="right"/>
        <w:rPr>
          <w:rFonts w:ascii="GHEA Grapalat" w:hAnsi="GHEA Grapalat"/>
          <w:i/>
          <w:sz w:val="18"/>
        </w:rPr>
      </w:pPr>
      <w:bookmarkStart w:id="25" w:name="_Hlk187704942"/>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0C52C8CB" w14:textId="77777777" w:rsidR="00E07366" w:rsidRPr="005E1F72" w:rsidRDefault="00E07366" w:rsidP="00E0736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5EEDB8C2" w14:textId="77777777" w:rsidR="00E07366" w:rsidRPr="005E1F72" w:rsidRDefault="00E07366" w:rsidP="00E0736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60D5E056" w14:textId="77777777" w:rsidR="00E07366" w:rsidRPr="00F32F71" w:rsidRDefault="00E07366" w:rsidP="00E07366">
      <w:pPr>
        <w:tabs>
          <w:tab w:val="left" w:pos="360"/>
          <w:tab w:val="left" w:pos="540"/>
        </w:tabs>
        <w:jc w:val="center"/>
        <w:rPr>
          <w:rFonts w:ascii="Sylfaen" w:hAnsi="Sylfaen" w:cs="Sylfaen"/>
          <w:b/>
          <w:bCs/>
          <w:lang w:val="pt-BR"/>
        </w:rPr>
      </w:pPr>
    </w:p>
    <w:p w14:paraId="080C38BC" w14:textId="77777777" w:rsidR="00E07366" w:rsidRPr="00470810" w:rsidRDefault="00E07366" w:rsidP="00E07366">
      <w:pPr>
        <w:jc w:val="right"/>
        <w:rPr>
          <w:rFonts w:ascii="GHEA Grapalat" w:hAnsi="GHEA Grapalat"/>
          <w:i/>
          <w:sz w:val="18"/>
        </w:rPr>
      </w:pPr>
    </w:p>
    <w:p w14:paraId="57E93094" w14:textId="77777777" w:rsidR="00E07366" w:rsidRDefault="00E07366" w:rsidP="00E07366">
      <w:pPr>
        <w:rPr>
          <w:rFonts w:ascii="GHEA Grapalat" w:hAnsi="GHEA Grapalat" w:cs="GHEA Grapalat"/>
          <w:sz w:val="22"/>
          <w:szCs w:val="22"/>
          <w:lang w:val="hy-AM"/>
        </w:rPr>
      </w:pPr>
    </w:p>
    <w:p w14:paraId="27F98505" w14:textId="77777777" w:rsidR="00E07366" w:rsidRDefault="00E07366" w:rsidP="00E07366">
      <w:pPr>
        <w:rPr>
          <w:rFonts w:ascii="GHEA Grapalat" w:hAnsi="GHEA Grapalat" w:cs="GHEA Grapalat"/>
          <w:sz w:val="22"/>
          <w:szCs w:val="22"/>
          <w:lang w:val="hy-AM"/>
        </w:rPr>
      </w:pPr>
    </w:p>
    <w:p w14:paraId="2A70CFD5" w14:textId="77777777" w:rsidR="00E07366" w:rsidRDefault="00E07366" w:rsidP="00E07366">
      <w:pPr>
        <w:rPr>
          <w:rFonts w:ascii="GHEA Grapalat" w:hAnsi="GHEA Grapalat" w:cs="GHEA Grapalat"/>
          <w:sz w:val="22"/>
          <w:szCs w:val="22"/>
          <w:lang w:val="hy-AM"/>
        </w:rPr>
      </w:pPr>
    </w:p>
    <w:p w14:paraId="44E1EF00" w14:textId="77777777" w:rsidR="00E07366" w:rsidRDefault="00E07366" w:rsidP="00E07366">
      <w:pPr>
        <w:rPr>
          <w:rFonts w:ascii="GHEA Grapalat" w:hAnsi="GHEA Grapalat" w:cs="GHEA Grapalat"/>
          <w:sz w:val="22"/>
          <w:szCs w:val="22"/>
          <w:lang w:val="hy-AM"/>
        </w:rPr>
      </w:pPr>
    </w:p>
    <w:p w14:paraId="2A9ABDED" w14:textId="77777777" w:rsidR="00E07366" w:rsidRPr="00635053" w:rsidRDefault="00E07366" w:rsidP="00E0736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D74E84B" w14:textId="77777777" w:rsidR="00E07366" w:rsidRPr="00635053" w:rsidRDefault="00E07366" w:rsidP="00E07366">
      <w:pPr>
        <w:jc w:val="center"/>
        <w:rPr>
          <w:rFonts w:ascii="GHEA Grapalat" w:hAnsi="GHEA Grapalat" w:cs="GHEA Grapalat"/>
          <w:sz w:val="22"/>
          <w:szCs w:val="22"/>
          <w:lang w:val="hy-AM"/>
        </w:rPr>
      </w:pPr>
    </w:p>
    <w:p w14:paraId="59004BC1" w14:textId="77777777" w:rsidR="00E07366" w:rsidRPr="005E1F72" w:rsidRDefault="00E07366" w:rsidP="00E0736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7B670207" w14:textId="77777777" w:rsidR="00E07366" w:rsidRDefault="00E07366" w:rsidP="00E0736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9C5BB5B" w14:textId="77777777" w:rsidR="00E07366" w:rsidRPr="005E1F72" w:rsidRDefault="00E07366" w:rsidP="00E07366">
      <w:pPr>
        <w:jc w:val="both"/>
        <w:rPr>
          <w:rFonts w:ascii="GHEA Grapalat" w:hAnsi="GHEA Grapalat"/>
          <w:sz w:val="22"/>
          <w:szCs w:val="22"/>
          <w:vertAlign w:val="superscript"/>
          <w:lang w:val="es-ES"/>
        </w:rPr>
      </w:pPr>
    </w:p>
    <w:p w14:paraId="71B172CA" w14:textId="77777777" w:rsidR="00E07366" w:rsidRPr="00E5270C" w:rsidRDefault="00E07366" w:rsidP="00E07366">
      <w:pPr>
        <w:pStyle w:val="ListParagraph"/>
        <w:numPr>
          <w:ilvl w:val="0"/>
          <w:numId w:val="34"/>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3F8D9C54" w14:textId="77777777" w:rsidR="00E07366" w:rsidRPr="005E1F72" w:rsidRDefault="00E07366" w:rsidP="00E0736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6B3208D" w14:textId="77777777" w:rsidR="00E07366" w:rsidRPr="005E1F72" w:rsidRDefault="00E07366" w:rsidP="00E07366">
      <w:pPr>
        <w:jc w:val="both"/>
        <w:rPr>
          <w:rFonts w:ascii="GHEA Grapalat" w:hAnsi="GHEA Grapalat" w:cs="Sylfaen"/>
          <w:vertAlign w:val="superscript"/>
          <w:lang w:val="es-ES"/>
        </w:rPr>
      </w:pPr>
    </w:p>
    <w:p w14:paraId="10F4997E" w14:textId="77777777" w:rsidR="00E07366" w:rsidRPr="005E1F72" w:rsidRDefault="00E07366" w:rsidP="00E07366">
      <w:pPr>
        <w:jc w:val="both"/>
        <w:rPr>
          <w:rFonts w:ascii="GHEA Grapalat" w:hAnsi="GHEA Grapalat"/>
          <w:sz w:val="22"/>
          <w:szCs w:val="22"/>
          <w:u w:val="single"/>
          <w:lang w:val="es-ES"/>
        </w:rPr>
      </w:pPr>
    </w:p>
    <w:p w14:paraId="12B12934" w14:textId="77777777" w:rsidR="00E07366" w:rsidRDefault="00E07366" w:rsidP="00E0736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31866CBC" w14:textId="77777777" w:rsidR="00E07366" w:rsidRDefault="00E07366" w:rsidP="00E07366">
      <w:pPr>
        <w:jc w:val="both"/>
        <w:rPr>
          <w:rFonts w:ascii="GHEA Grapalat" w:hAnsi="GHEA Grapalat" w:cs="Sylfaen"/>
          <w:sz w:val="20"/>
          <w:szCs w:val="20"/>
          <w:lang w:val="es-ES"/>
        </w:rPr>
      </w:pPr>
    </w:p>
    <w:p w14:paraId="0D062EA8" w14:textId="77777777" w:rsidR="00E07366" w:rsidRDefault="00E07366" w:rsidP="00E0736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4138AC03" w14:textId="77777777" w:rsidR="00E07366" w:rsidRDefault="00E07366" w:rsidP="00E0736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362BC5C8" w14:textId="77777777" w:rsidR="00E07366" w:rsidRDefault="00E07366" w:rsidP="00E0736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484F6990" w14:textId="77777777" w:rsidR="00E07366" w:rsidRDefault="00E07366" w:rsidP="00E07366">
      <w:pPr>
        <w:jc w:val="both"/>
        <w:rPr>
          <w:rFonts w:ascii="GHEA Grapalat" w:hAnsi="GHEA Grapalat" w:cs="Sylfaen"/>
          <w:sz w:val="20"/>
          <w:szCs w:val="20"/>
          <w:lang w:val="es-ES"/>
        </w:rPr>
      </w:pPr>
    </w:p>
    <w:p w14:paraId="2991A656" w14:textId="5F66186C" w:rsidR="00E07366" w:rsidRPr="00E5270C" w:rsidRDefault="00E07366" w:rsidP="00E07366">
      <w:pPr>
        <w:pStyle w:val="ListParagraph"/>
        <w:numPr>
          <w:ilvl w:val="0"/>
          <w:numId w:val="34"/>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692C7F">
        <w:rPr>
          <w:rFonts w:ascii="GHEA Grapalat" w:hAnsi="GHEA Grapalat" w:cs="Sylfaen"/>
          <w:sz w:val="20"/>
          <w:szCs w:val="20"/>
          <w:lang w:val="es-ES"/>
        </w:rPr>
        <w:t>0</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53A6EFBB" w14:textId="77777777" w:rsidR="00E07366" w:rsidRPr="00513F14" w:rsidRDefault="00E07366" w:rsidP="00E07366">
      <w:pPr>
        <w:jc w:val="center"/>
        <w:rPr>
          <w:rFonts w:ascii="GHEA Grapalat" w:hAnsi="GHEA Grapalat" w:cs="GHEA Grapalat"/>
          <w:sz w:val="22"/>
          <w:szCs w:val="22"/>
          <w:lang w:val="es-ES"/>
        </w:rPr>
      </w:pPr>
    </w:p>
    <w:p w14:paraId="4647C581" w14:textId="77777777" w:rsidR="00E07366" w:rsidRDefault="00E07366" w:rsidP="00E07366">
      <w:pPr>
        <w:ind w:firstLine="709"/>
        <w:jc w:val="both"/>
        <w:rPr>
          <w:lang w:val="es-ES"/>
        </w:rPr>
      </w:pPr>
    </w:p>
    <w:p w14:paraId="4A70C745" w14:textId="77777777" w:rsidR="00E07366" w:rsidRDefault="00E07366" w:rsidP="00E07366">
      <w:pPr>
        <w:ind w:firstLine="709"/>
        <w:jc w:val="both"/>
        <w:rPr>
          <w:lang w:val="es-ES"/>
        </w:rPr>
      </w:pPr>
    </w:p>
    <w:p w14:paraId="63998100" w14:textId="77777777" w:rsidR="00E07366" w:rsidRDefault="00E07366" w:rsidP="00E07366">
      <w:pPr>
        <w:ind w:firstLine="709"/>
        <w:jc w:val="both"/>
        <w:rPr>
          <w:lang w:val="es-ES"/>
        </w:rPr>
      </w:pPr>
    </w:p>
    <w:p w14:paraId="12F6BC29" w14:textId="77777777" w:rsidR="00E07366" w:rsidRDefault="00E07366" w:rsidP="00E07366">
      <w:pPr>
        <w:ind w:firstLine="709"/>
        <w:jc w:val="both"/>
        <w:rPr>
          <w:lang w:val="es-ES"/>
        </w:rPr>
      </w:pPr>
    </w:p>
    <w:p w14:paraId="1E9D3E99" w14:textId="77777777" w:rsidR="00E07366" w:rsidRPr="009A5836" w:rsidRDefault="00E07366" w:rsidP="00E0736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117734EC" w14:textId="77777777" w:rsidR="00E07366" w:rsidRDefault="00E07366" w:rsidP="00E0736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25360433" w14:textId="77777777" w:rsidR="00E07366" w:rsidRPr="009A5836" w:rsidRDefault="00E07366" w:rsidP="00E0736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244BD06D" w14:textId="77777777" w:rsidR="00E07366" w:rsidRPr="009A5836" w:rsidRDefault="00E07366" w:rsidP="00E07366">
      <w:pPr>
        <w:jc w:val="right"/>
        <w:rPr>
          <w:rFonts w:ascii="GHEA Grapalat" w:hAnsi="GHEA Grapalat"/>
          <w:sz w:val="20"/>
          <w:lang w:val="hy-AM"/>
        </w:rPr>
      </w:pPr>
      <w:r w:rsidRPr="009A5836">
        <w:rPr>
          <w:rFonts w:ascii="GHEA Grapalat" w:hAnsi="GHEA Grapalat"/>
          <w:sz w:val="20"/>
          <w:lang w:val="hy-AM"/>
        </w:rPr>
        <w:t xml:space="preserve">    </w:t>
      </w:r>
    </w:p>
    <w:p w14:paraId="0B87AC69" w14:textId="77777777" w:rsidR="00E07366" w:rsidRDefault="00E07366" w:rsidP="00E0736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6EEDDE35" w14:textId="77777777" w:rsidR="00E07366" w:rsidRDefault="00E07366" w:rsidP="00E0736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36727B95" w14:textId="77777777" w:rsidR="00E07366" w:rsidRDefault="00E07366" w:rsidP="00E07366">
      <w:pPr>
        <w:jc w:val="center"/>
        <w:rPr>
          <w:rFonts w:ascii="GHEA Grapalat" w:hAnsi="GHEA Grapalat" w:cs="Sylfaen"/>
          <w:sz w:val="16"/>
          <w:szCs w:val="16"/>
          <w:lang w:val="es-ES"/>
        </w:rPr>
      </w:pPr>
    </w:p>
    <w:p w14:paraId="60FBE55C" w14:textId="77777777" w:rsidR="00E07366" w:rsidRPr="009A5836" w:rsidRDefault="00E07366" w:rsidP="00E0736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25"/>
    <w:p w14:paraId="3A9AD948" w14:textId="77777777" w:rsidR="00E07366" w:rsidRPr="00E5270C" w:rsidRDefault="00E07366" w:rsidP="00E07366">
      <w:pPr>
        <w:ind w:firstLine="709"/>
        <w:jc w:val="both"/>
        <w:rPr>
          <w:lang w:val="es-ES"/>
        </w:rPr>
      </w:pPr>
    </w:p>
    <w:p w14:paraId="618E7758" w14:textId="77777777" w:rsidR="00E07366" w:rsidRDefault="00E07366" w:rsidP="00E07366">
      <w:pPr>
        <w:rPr>
          <w:rFonts w:ascii="GHEA Grapalat" w:hAnsi="GHEA Grapalat" w:cs="GHEA Grapalat"/>
          <w:sz w:val="22"/>
          <w:szCs w:val="22"/>
          <w:lang w:val="hy-AM"/>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3E7901">
      <w:footnotePr>
        <w:pos w:val="beneathText"/>
      </w:footnotePr>
      <w:pgSz w:w="11906" w:h="16838" w:code="9"/>
      <w:pgMar w:top="533" w:right="850" w:bottom="720" w:left="662"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23904" w14:textId="77777777" w:rsidR="00FB3516" w:rsidRDefault="00FB3516">
      <w:r>
        <w:separator/>
      </w:r>
    </w:p>
  </w:endnote>
  <w:endnote w:type="continuationSeparator" w:id="0">
    <w:p w14:paraId="23D33CA0" w14:textId="77777777" w:rsidR="00FB3516" w:rsidRDefault="00FB3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mbri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Grapalat-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D2F5E" w14:textId="77777777" w:rsidR="00FB3516" w:rsidRDefault="00FB3516">
      <w:r>
        <w:separator/>
      </w:r>
    </w:p>
  </w:footnote>
  <w:footnote w:type="continuationSeparator" w:id="0">
    <w:p w14:paraId="4B9B5BA9" w14:textId="77777777" w:rsidR="00FB3516" w:rsidRDefault="00FB3516">
      <w:r>
        <w:continuationSeparator/>
      </w:r>
    </w:p>
  </w:footnote>
  <w:footnote w:id="1">
    <w:p w14:paraId="6ABD0296" w14:textId="77777777" w:rsidR="005460F8" w:rsidRPr="00DD4C2C" w:rsidDel="000677B2" w:rsidRDefault="005460F8" w:rsidP="00AE224E">
      <w:pPr>
        <w:pStyle w:val="FootnoteText"/>
        <w:jc w:val="both"/>
        <w:rPr>
          <w:del w:id="5" w:author="Sergey Shahnazaryan" w:date="2019-10-25T09:28:00Z"/>
          <w:lang w:val="af-ZA"/>
        </w:rPr>
      </w:pPr>
      <w:r w:rsidRPr="00DD4C2C">
        <w:rPr>
          <w:vertAlign w:val="superscript"/>
          <w:lang w:val="af-ZA"/>
        </w:rPr>
        <w:t>7</w:t>
      </w:r>
      <w:r w:rsidRPr="00CC3A77">
        <w:rPr>
          <w:rStyle w:val="FootnoteReference"/>
          <w:i/>
          <w:color w:val="FFFFFF"/>
        </w:rPr>
        <w:footnoteRef/>
      </w:r>
      <w:r w:rsidRPr="00DD4C2C">
        <w:rPr>
          <w:lang w:val="af-ZA"/>
        </w:rPr>
        <w:t xml:space="preserve"> </w:t>
      </w:r>
      <w:proofErr w:type="spellStart"/>
      <w:r w:rsidRPr="003053EF">
        <w:rPr>
          <w:rFonts w:ascii="GHEA Grapalat" w:hAnsi="GHEA Grapalat" w:cs="Sylfaen"/>
          <w:i/>
          <w:sz w:val="16"/>
          <w:szCs w:val="16"/>
        </w:rPr>
        <w:t>Եթե</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ընթացակարգը</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չափաբաժիններով</w:t>
      </w:r>
      <w:proofErr w:type="spellEnd"/>
      <w:r w:rsidRPr="00DD4C2C">
        <w:rPr>
          <w:rFonts w:ascii="GHEA Grapalat" w:hAnsi="GHEA Grapalat" w:cs="Sylfaen"/>
          <w:i/>
          <w:sz w:val="16"/>
          <w:szCs w:val="16"/>
          <w:lang w:val="af-ZA"/>
        </w:rPr>
        <w:t xml:space="preserve"> </w:t>
      </w:r>
      <w:r w:rsidRPr="003053EF">
        <w:rPr>
          <w:rFonts w:ascii="GHEA Grapalat" w:hAnsi="GHEA Grapalat" w:cs="Sylfaen"/>
          <w:i/>
          <w:sz w:val="16"/>
          <w:szCs w:val="16"/>
        </w:rPr>
        <w:t>է</w:t>
      </w:r>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ապա</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առաջին</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քայլով</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պետք</w:t>
      </w:r>
      <w:proofErr w:type="spellEnd"/>
      <w:r w:rsidRPr="00DD4C2C">
        <w:rPr>
          <w:rFonts w:ascii="GHEA Grapalat" w:hAnsi="GHEA Grapalat" w:cs="Sylfaen"/>
          <w:i/>
          <w:sz w:val="16"/>
          <w:szCs w:val="16"/>
          <w:lang w:val="af-ZA"/>
        </w:rPr>
        <w:t xml:space="preserve"> </w:t>
      </w:r>
      <w:r w:rsidRPr="003053EF">
        <w:rPr>
          <w:rFonts w:ascii="GHEA Grapalat" w:hAnsi="GHEA Grapalat" w:cs="Sylfaen"/>
          <w:i/>
          <w:sz w:val="16"/>
          <w:szCs w:val="16"/>
        </w:rPr>
        <w:t>է</w:t>
      </w:r>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Համակարգում</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Հայտ</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դաշտում</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նախապես</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նշել</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այն</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չափաբաժինը</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կամ</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չափաբաժինները</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որոնց</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համար</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մ</w:t>
      </w:r>
      <w:r w:rsidRPr="003053EF">
        <w:rPr>
          <w:rFonts w:ascii="GHEA Grapalat" w:hAnsi="GHEA Grapalat" w:cs="Sylfaen"/>
          <w:i/>
          <w:sz w:val="16"/>
          <w:szCs w:val="16"/>
        </w:rPr>
        <w:t>ասնակիցը</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հայտ</w:t>
      </w:r>
      <w:proofErr w:type="spellEnd"/>
      <w:r w:rsidRPr="00DD4C2C">
        <w:rPr>
          <w:rFonts w:ascii="GHEA Grapalat" w:hAnsi="GHEA Grapalat" w:cs="Sylfaen"/>
          <w:i/>
          <w:sz w:val="16"/>
          <w:szCs w:val="16"/>
          <w:lang w:val="af-ZA"/>
        </w:rPr>
        <w:t xml:space="preserve"> </w:t>
      </w:r>
      <w:r w:rsidRPr="003053EF">
        <w:rPr>
          <w:rFonts w:ascii="GHEA Grapalat" w:hAnsi="GHEA Grapalat" w:cs="Sylfaen"/>
          <w:i/>
          <w:sz w:val="16"/>
          <w:szCs w:val="16"/>
        </w:rPr>
        <w:t>է</w:t>
      </w:r>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ներկայացնում</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որից</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հետո</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նոր</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միայն</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լրացնել</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մնացած</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դաշտերը</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այլապես</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հայտի</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փաստաթղթերը</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չեն</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բացվի</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գնահատման</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ժամանակ</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Սույն</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նախադասությունը</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հրավերից</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հանվում</w:t>
      </w:r>
      <w:proofErr w:type="spellEnd"/>
      <w:r w:rsidRPr="00DD4C2C">
        <w:rPr>
          <w:rFonts w:ascii="GHEA Grapalat" w:hAnsi="GHEA Grapalat" w:cs="Sylfaen"/>
          <w:i/>
          <w:sz w:val="16"/>
          <w:szCs w:val="16"/>
          <w:lang w:val="af-ZA"/>
        </w:rPr>
        <w:t xml:space="preserve"> </w:t>
      </w:r>
      <w:r w:rsidRPr="003053EF">
        <w:rPr>
          <w:rFonts w:ascii="GHEA Grapalat" w:hAnsi="GHEA Grapalat" w:cs="Sylfaen"/>
          <w:i/>
          <w:sz w:val="16"/>
          <w:szCs w:val="16"/>
        </w:rPr>
        <w:t>է</w:t>
      </w:r>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եթե</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գնման</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ընթացակարգը</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չի</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կազմակերպվում</w:t>
      </w:r>
      <w:proofErr w:type="spellEnd"/>
      <w:r w:rsidRPr="00DD4C2C">
        <w:rPr>
          <w:rFonts w:ascii="GHEA Grapalat" w:hAnsi="GHEA Grapalat" w:cs="Sylfaen"/>
          <w:i/>
          <w:sz w:val="16"/>
          <w:szCs w:val="16"/>
          <w:lang w:val="af-ZA"/>
        </w:rPr>
        <w:t xml:space="preserve"> </w:t>
      </w:r>
      <w:proofErr w:type="spellStart"/>
      <w:r w:rsidRPr="003053EF">
        <w:rPr>
          <w:rFonts w:ascii="GHEA Grapalat" w:hAnsi="GHEA Grapalat" w:cs="Sylfaen"/>
          <w:i/>
          <w:sz w:val="16"/>
          <w:szCs w:val="16"/>
        </w:rPr>
        <w:t>չափաբաժիններով</w:t>
      </w:r>
      <w:proofErr w:type="spellEnd"/>
      <w:r w:rsidRPr="00DD4C2C">
        <w:rPr>
          <w:rFonts w:ascii="GHEA Grapalat" w:hAnsi="GHEA Grapalat" w:cs="Sylfaen"/>
          <w:i/>
          <w:sz w:val="16"/>
          <w:szCs w:val="16"/>
          <w:lang w:val="af-ZA"/>
        </w:rPr>
        <w:t>:</w:t>
      </w:r>
    </w:p>
  </w:footnote>
  <w:footnote w:id="2">
    <w:p w14:paraId="47DAABA6" w14:textId="77777777" w:rsidR="009446F1" w:rsidRPr="00334EFB" w:rsidRDefault="009446F1" w:rsidP="009446F1">
      <w:pPr>
        <w:jc w:val="both"/>
        <w:rPr>
          <w:rFonts w:asciiTheme="minorHAnsi" w:hAnsiTheme="minorHAnsi"/>
          <w:lang w:val="hy-AM"/>
        </w:rPr>
      </w:pPr>
      <w:r>
        <w:rPr>
          <w:rStyle w:val="FootnoteReference"/>
        </w:rPr>
        <w:footnoteRef/>
      </w:r>
      <w:r w:rsidRPr="009446F1">
        <w:rPr>
          <w:lang w:val="af-ZA"/>
        </w:rP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741FC0ED" w14:textId="77777777" w:rsidR="00B039C1" w:rsidRPr="00334EFB" w:rsidRDefault="00B039C1" w:rsidP="00B039C1">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4">
    <w:p w14:paraId="013927AE" w14:textId="77777777" w:rsidR="00B039C1" w:rsidRPr="00334EFB" w:rsidRDefault="00B039C1" w:rsidP="00B039C1">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08B40120" w14:textId="77777777" w:rsidR="00B039C1" w:rsidRPr="00D66974" w:rsidRDefault="00B039C1" w:rsidP="00B039C1">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C9BE3F7" w14:textId="77777777" w:rsidR="00B039C1" w:rsidRPr="00C25873" w:rsidRDefault="00B039C1" w:rsidP="00B039C1">
      <w:pPr>
        <w:pStyle w:val="FootnoteText"/>
        <w:rPr>
          <w:rFonts w:asciiTheme="minorHAnsi" w:hAnsiTheme="minorHAnsi"/>
          <w:lang w:val="hy-AM"/>
        </w:rPr>
      </w:pPr>
    </w:p>
  </w:footnote>
  <w:footnote w:id="5">
    <w:p w14:paraId="7A27D831" w14:textId="77777777" w:rsidR="00B039C1" w:rsidRPr="00D66974" w:rsidRDefault="00B039C1" w:rsidP="00B039C1">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659DCA88" w14:textId="77777777" w:rsidR="00B039C1" w:rsidRPr="00D66974" w:rsidRDefault="00B039C1" w:rsidP="00B039C1">
      <w:pPr>
        <w:pStyle w:val="FootnoteText"/>
        <w:rPr>
          <w:rFonts w:asciiTheme="minorHAnsi" w:hAnsiTheme="minorHAnsi"/>
          <w:lang w:val="hy-AM"/>
        </w:rPr>
      </w:pPr>
    </w:p>
  </w:footnote>
  <w:footnote w:id="6">
    <w:p w14:paraId="2C3C834A" w14:textId="77777777" w:rsidR="00B039C1" w:rsidRPr="00D66974" w:rsidRDefault="00B039C1" w:rsidP="00B039C1">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1001EB">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1001EB">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28856C26" w14:textId="77777777" w:rsidR="00B039C1" w:rsidRPr="00D66974" w:rsidRDefault="00B039C1" w:rsidP="00B039C1">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7">
    <w:p w14:paraId="41821716" w14:textId="77777777" w:rsidR="00BF60E5" w:rsidRPr="00AD2285" w:rsidRDefault="00BF60E5" w:rsidP="00BF60E5">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2B8C66D6" w14:textId="77777777" w:rsidR="00B039C1" w:rsidRPr="00AD2285" w:rsidRDefault="00B039C1" w:rsidP="00B039C1">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451F037" w14:textId="77777777" w:rsidR="00B039C1" w:rsidRPr="00264D57" w:rsidRDefault="00B039C1" w:rsidP="00B039C1">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B5785"/>
    <w:multiLevelType w:val="hybridMultilevel"/>
    <w:tmpl w:val="BE625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D270606"/>
    <w:multiLevelType w:val="hybridMultilevel"/>
    <w:tmpl w:val="842859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0031B5"/>
    <w:multiLevelType w:val="hybridMultilevel"/>
    <w:tmpl w:val="66E26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8FA5754"/>
    <w:multiLevelType w:val="hybridMultilevel"/>
    <w:tmpl w:val="D54C45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71439A"/>
    <w:multiLevelType w:val="hybridMultilevel"/>
    <w:tmpl w:val="69903082"/>
    <w:lvl w:ilvl="0" w:tplc="04090001">
      <w:start w:val="1"/>
      <w:numFmt w:val="bullet"/>
      <w:lvlText w:val=""/>
      <w:lvlJc w:val="left"/>
      <w:pPr>
        <w:ind w:left="1202" w:hanging="360"/>
      </w:pPr>
      <w:rPr>
        <w:rFonts w:ascii="Symbol" w:hAnsi="Symbol" w:hint="default"/>
      </w:rPr>
    </w:lvl>
    <w:lvl w:ilvl="1" w:tplc="04090003" w:tentative="1">
      <w:start w:val="1"/>
      <w:numFmt w:val="bullet"/>
      <w:lvlText w:val="o"/>
      <w:lvlJc w:val="left"/>
      <w:pPr>
        <w:ind w:left="1922" w:hanging="360"/>
      </w:pPr>
      <w:rPr>
        <w:rFonts w:ascii="Courier New" w:hAnsi="Courier New" w:cs="Courier New" w:hint="default"/>
      </w:rPr>
    </w:lvl>
    <w:lvl w:ilvl="2" w:tplc="04090005" w:tentative="1">
      <w:start w:val="1"/>
      <w:numFmt w:val="bullet"/>
      <w:lvlText w:val=""/>
      <w:lvlJc w:val="left"/>
      <w:pPr>
        <w:ind w:left="2642" w:hanging="360"/>
      </w:pPr>
      <w:rPr>
        <w:rFonts w:ascii="Wingdings" w:hAnsi="Wingdings" w:hint="default"/>
      </w:rPr>
    </w:lvl>
    <w:lvl w:ilvl="3" w:tplc="04090001" w:tentative="1">
      <w:start w:val="1"/>
      <w:numFmt w:val="bullet"/>
      <w:lvlText w:val=""/>
      <w:lvlJc w:val="left"/>
      <w:pPr>
        <w:ind w:left="3362" w:hanging="360"/>
      </w:pPr>
      <w:rPr>
        <w:rFonts w:ascii="Symbol" w:hAnsi="Symbol" w:hint="default"/>
      </w:rPr>
    </w:lvl>
    <w:lvl w:ilvl="4" w:tplc="04090003" w:tentative="1">
      <w:start w:val="1"/>
      <w:numFmt w:val="bullet"/>
      <w:lvlText w:val="o"/>
      <w:lvlJc w:val="left"/>
      <w:pPr>
        <w:ind w:left="4082" w:hanging="360"/>
      </w:pPr>
      <w:rPr>
        <w:rFonts w:ascii="Courier New" w:hAnsi="Courier New" w:cs="Courier New" w:hint="default"/>
      </w:rPr>
    </w:lvl>
    <w:lvl w:ilvl="5" w:tplc="04090005" w:tentative="1">
      <w:start w:val="1"/>
      <w:numFmt w:val="bullet"/>
      <w:lvlText w:val=""/>
      <w:lvlJc w:val="left"/>
      <w:pPr>
        <w:ind w:left="4802" w:hanging="360"/>
      </w:pPr>
      <w:rPr>
        <w:rFonts w:ascii="Wingdings" w:hAnsi="Wingdings" w:hint="default"/>
      </w:rPr>
    </w:lvl>
    <w:lvl w:ilvl="6" w:tplc="04090001" w:tentative="1">
      <w:start w:val="1"/>
      <w:numFmt w:val="bullet"/>
      <w:lvlText w:val=""/>
      <w:lvlJc w:val="left"/>
      <w:pPr>
        <w:ind w:left="5522" w:hanging="360"/>
      </w:pPr>
      <w:rPr>
        <w:rFonts w:ascii="Symbol" w:hAnsi="Symbol" w:hint="default"/>
      </w:rPr>
    </w:lvl>
    <w:lvl w:ilvl="7" w:tplc="04090003" w:tentative="1">
      <w:start w:val="1"/>
      <w:numFmt w:val="bullet"/>
      <w:lvlText w:val="o"/>
      <w:lvlJc w:val="left"/>
      <w:pPr>
        <w:ind w:left="6242" w:hanging="360"/>
      </w:pPr>
      <w:rPr>
        <w:rFonts w:ascii="Courier New" w:hAnsi="Courier New" w:cs="Courier New" w:hint="default"/>
      </w:rPr>
    </w:lvl>
    <w:lvl w:ilvl="8" w:tplc="04090005" w:tentative="1">
      <w:start w:val="1"/>
      <w:numFmt w:val="bullet"/>
      <w:lvlText w:val=""/>
      <w:lvlJc w:val="left"/>
      <w:pPr>
        <w:ind w:left="6962" w:hanging="360"/>
      </w:pPr>
      <w:rPr>
        <w:rFonts w:ascii="Wingdings" w:hAnsi="Wingdings" w:hint="default"/>
      </w:r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82570126">
    <w:abstractNumId w:val="25"/>
  </w:num>
  <w:num w:numId="2" w16cid:durableId="1807626221">
    <w:abstractNumId w:val="11"/>
  </w:num>
  <w:num w:numId="3" w16cid:durableId="1579365546">
    <w:abstractNumId w:val="22"/>
  </w:num>
  <w:num w:numId="4" w16cid:durableId="1661159226">
    <w:abstractNumId w:val="18"/>
  </w:num>
  <w:num w:numId="5" w16cid:durableId="235363355">
    <w:abstractNumId w:val="27"/>
  </w:num>
  <w:num w:numId="6" w16cid:durableId="1762482796">
    <w:abstractNumId w:val="25"/>
    <w:lvlOverride w:ilvl="0">
      <w:startOverride w:val="1"/>
    </w:lvlOverride>
    <w:lvlOverride w:ilvl="1"/>
    <w:lvlOverride w:ilvl="2"/>
    <w:lvlOverride w:ilvl="3"/>
    <w:lvlOverride w:ilvl="4"/>
    <w:lvlOverride w:ilvl="5"/>
    <w:lvlOverride w:ilvl="6"/>
    <w:lvlOverride w:ilvl="7"/>
    <w:lvlOverride w:ilvl="8"/>
  </w:num>
  <w:num w:numId="7" w16cid:durableId="3611288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6716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6296083">
    <w:abstractNumId w:val="20"/>
  </w:num>
  <w:num w:numId="10" w16cid:durableId="1018235143">
    <w:abstractNumId w:val="6"/>
  </w:num>
  <w:num w:numId="11" w16cid:durableId="399139670">
    <w:abstractNumId w:val="8"/>
  </w:num>
  <w:num w:numId="12" w16cid:durableId="598176254">
    <w:abstractNumId w:val="33"/>
  </w:num>
  <w:num w:numId="13" w16cid:durableId="999383538">
    <w:abstractNumId w:val="28"/>
  </w:num>
  <w:num w:numId="14" w16cid:durableId="448161154">
    <w:abstractNumId w:val="14"/>
  </w:num>
  <w:num w:numId="15" w16cid:durableId="63989323">
    <w:abstractNumId w:val="29"/>
  </w:num>
  <w:num w:numId="16" w16cid:durableId="1428697668">
    <w:abstractNumId w:val="17"/>
  </w:num>
  <w:num w:numId="17" w16cid:durableId="699016090">
    <w:abstractNumId w:val="7"/>
  </w:num>
  <w:num w:numId="18" w16cid:durableId="1533809739">
    <w:abstractNumId w:val="1"/>
  </w:num>
  <w:num w:numId="19" w16cid:durableId="634482581">
    <w:abstractNumId w:val="5"/>
  </w:num>
  <w:num w:numId="20" w16cid:durableId="2040623009">
    <w:abstractNumId w:val="4"/>
  </w:num>
  <w:num w:numId="21" w16cid:durableId="245267088">
    <w:abstractNumId w:val="34"/>
  </w:num>
  <w:num w:numId="22" w16cid:durableId="469440486">
    <w:abstractNumId w:val="32"/>
  </w:num>
  <w:num w:numId="23" w16cid:durableId="1112700662">
    <w:abstractNumId w:val="26"/>
  </w:num>
  <w:num w:numId="24" w16cid:durableId="1013261607">
    <w:abstractNumId w:val="0"/>
  </w:num>
  <w:num w:numId="25" w16cid:durableId="1722828057">
    <w:abstractNumId w:val="16"/>
  </w:num>
  <w:num w:numId="26" w16cid:durableId="340276102">
    <w:abstractNumId w:val="19"/>
  </w:num>
  <w:num w:numId="27" w16cid:durableId="1374571334">
    <w:abstractNumId w:val="24"/>
  </w:num>
  <w:num w:numId="28" w16cid:durableId="1046370300">
    <w:abstractNumId w:val="13"/>
  </w:num>
  <w:num w:numId="29" w16cid:durableId="1293513006">
    <w:abstractNumId w:val="12"/>
  </w:num>
  <w:num w:numId="30" w16cid:durableId="1090154680">
    <w:abstractNumId w:val="15"/>
  </w:num>
  <w:num w:numId="31" w16cid:durableId="876814069">
    <w:abstractNumId w:val="23"/>
  </w:num>
  <w:num w:numId="32" w16cid:durableId="694232114">
    <w:abstractNumId w:val="21"/>
  </w:num>
  <w:num w:numId="33" w16cid:durableId="1853450969">
    <w:abstractNumId w:val="30"/>
  </w:num>
  <w:num w:numId="34" w16cid:durableId="401560329">
    <w:abstractNumId w:val="2"/>
  </w:num>
  <w:num w:numId="35" w16cid:durableId="769394908">
    <w:abstractNumId w:val="31"/>
  </w:num>
  <w:num w:numId="36" w16cid:durableId="519321980">
    <w:abstractNumId w:val="3"/>
  </w:num>
  <w:num w:numId="37" w16cid:durableId="847911544">
    <w:abstractNumId w:val="9"/>
  </w:num>
  <w:num w:numId="38" w16cid:durableId="65904356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65BB"/>
    <w:rsid w:val="000076A1"/>
    <w:rsid w:val="0000776B"/>
    <w:rsid w:val="0001095E"/>
    <w:rsid w:val="0001156A"/>
    <w:rsid w:val="00011D58"/>
    <w:rsid w:val="00012347"/>
    <w:rsid w:val="00012E2C"/>
    <w:rsid w:val="00013093"/>
    <w:rsid w:val="000132F3"/>
    <w:rsid w:val="00013C24"/>
    <w:rsid w:val="00014775"/>
    <w:rsid w:val="000149F3"/>
    <w:rsid w:val="000161CC"/>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6BAC"/>
    <w:rsid w:val="00047327"/>
    <w:rsid w:val="0004759D"/>
    <w:rsid w:val="0005035B"/>
    <w:rsid w:val="00050441"/>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51C"/>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6471"/>
    <w:rsid w:val="000878DB"/>
    <w:rsid w:val="00087A30"/>
    <w:rsid w:val="000911CA"/>
    <w:rsid w:val="0009187F"/>
    <w:rsid w:val="00091EBC"/>
    <w:rsid w:val="00092D0A"/>
    <w:rsid w:val="000930BF"/>
    <w:rsid w:val="0009380C"/>
    <w:rsid w:val="0009449B"/>
    <w:rsid w:val="000946A3"/>
    <w:rsid w:val="000952D8"/>
    <w:rsid w:val="0009584D"/>
    <w:rsid w:val="00095EB1"/>
    <w:rsid w:val="00096865"/>
    <w:rsid w:val="00096F53"/>
    <w:rsid w:val="00097DE8"/>
    <w:rsid w:val="000A025B"/>
    <w:rsid w:val="000A2BC1"/>
    <w:rsid w:val="000A37CE"/>
    <w:rsid w:val="000A4A37"/>
    <w:rsid w:val="000A5B16"/>
    <w:rsid w:val="000A6B75"/>
    <w:rsid w:val="000A72AD"/>
    <w:rsid w:val="000A7528"/>
    <w:rsid w:val="000B033F"/>
    <w:rsid w:val="000B1088"/>
    <w:rsid w:val="000B2482"/>
    <w:rsid w:val="000B259E"/>
    <w:rsid w:val="000B5AE5"/>
    <w:rsid w:val="000B700B"/>
    <w:rsid w:val="000B7641"/>
    <w:rsid w:val="000B7C54"/>
    <w:rsid w:val="000B7FDA"/>
    <w:rsid w:val="000C0396"/>
    <w:rsid w:val="000C062F"/>
    <w:rsid w:val="000C0649"/>
    <w:rsid w:val="000C0A9D"/>
    <w:rsid w:val="000C165F"/>
    <w:rsid w:val="000C16A4"/>
    <w:rsid w:val="000C1C95"/>
    <w:rsid w:val="000C36C6"/>
    <w:rsid w:val="000C39F8"/>
    <w:rsid w:val="000C5A09"/>
    <w:rsid w:val="000C6F81"/>
    <w:rsid w:val="000C7DDE"/>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A0D"/>
    <w:rsid w:val="000F6E48"/>
    <w:rsid w:val="000F7026"/>
    <w:rsid w:val="000F74C4"/>
    <w:rsid w:val="000F78B8"/>
    <w:rsid w:val="000F7AE0"/>
    <w:rsid w:val="000F7D9A"/>
    <w:rsid w:val="001001EB"/>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763"/>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38B"/>
    <w:rsid w:val="00185684"/>
    <w:rsid w:val="0018591C"/>
    <w:rsid w:val="00185DF9"/>
    <w:rsid w:val="00186B27"/>
    <w:rsid w:val="001910AF"/>
    <w:rsid w:val="00191D5F"/>
    <w:rsid w:val="001920E3"/>
    <w:rsid w:val="00192606"/>
    <w:rsid w:val="00192A1F"/>
    <w:rsid w:val="00192D43"/>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4AF"/>
    <w:rsid w:val="001A3FEC"/>
    <w:rsid w:val="001A43A4"/>
    <w:rsid w:val="001A48BE"/>
    <w:rsid w:val="001A4EF7"/>
    <w:rsid w:val="001A5BC8"/>
    <w:rsid w:val="001A5C02"/>
    <w:rsid w:val="001A74BE"/>
    <w:rsid w:val="001B0D9A"/>
    <w:rsid w:val="001B1341"/>
    <w:rsid w:val="001B1370"/>
    <w:rsid w:val="001B1D23"/>
    <w:rsid w:val="001B1FC4"/>
    <w:rsid w:val="001B202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22D"/>
    <w:rsid w:val="001C3D83"/>
    <w:rsid w:val="001C3F6C"/>
    <w:rsid w:val="001C46A5"/>
    <w:rsid w:val="001C76F7"/>
    <w:rsid w:val="001C7C1A"/>
    <w:rsid w:val="001D113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7CB"/>
    <w:rsid w:val="001F386B"/>
    <w:rsid w:val="001F4794"/>
    <w:rsid w:val="001F5636"/>
    <w:rsid w:val="001F5FDE"/>
    <w:rsid w:val="001F6578"/>
    <w:rsid w:val="001F760C"/>
    <w:rsid w:val="00201683"/>
    <w:rsid w:val="002017CB"/>
    <w:rsid w:val="00201AF5"/>
    <w:rsid w:val="00201DA0"/>
    <w:rsid w:val="00201F2E"/>
    <w:rsid w:val="00202F4D"/>
    <w:rsid w:val="002032CE"/>
    <w:rsid w:val="00203756"/>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73E"/>
    <w:rsid w:val="00220ACB"/>
    <w:rsid w:val="00220C7C"/>
    <w:rsid w:val="002212A4"/>
    <w:rsid w:val="00221608"/>
    <w:rsid w:val="002218FE"/>
    <w:rsid w:val="00221D5F"/>
    <w:rsid w:val="00221D97"/>
    <w:rsid w:val="00224049"/>
    <w:rsid w:val="002240AB"/>
    <w:rsid w:val="002250D8"/>
    <w:rsid w:val="0022515E"/>
    <w:rsid w:val="002252CD"/>
    <w:rsid w:val="00226412"/>
    <w:rsid w:val="002273AD"/>
    <w:rsid w:val="0022770A"/>
    <w:rsid w:val="00227C9F"/>
    <w:rsid w:val="00230B12"/>
    <w:rsid w:val="00230C8F"/>
    <w:rsid w:val="00232808"/>
    <w:rsid w:val="0023354E"/>
    <w:rsid w:val="0023571C"/>
    <w:rsid w:val="002368F2"/>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3745"/>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208C"/>
    <w:rsid w:val="002732F8"/>
    <w:rsid w:val="002737E0"/>
    <w:rsid w:val="002738E8"/>
    <w:rsid w:val="00273A88"/>
    <w:rsid w:val="00273B4F"/>
    <w:rsid w:val="00274353"/>
    <w:rsid w:val="0027499F"/>
    <w:rsid w:val="00274BDF"/>
    <w:rsid w:val="00274C6A"/>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4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C7A"/>
    <w:rsid w:val="002B1FC7"/>
    <w:rsid w:val="002B24A4"/>
    <w:rsid w:val="002B24E8"/>
    <w:rsid w:val="002B32D6"/>
    <w:rsid w:val="002B3E53"/>
    <w:rsid w:val="002B4F68"/>
    <w:rsid w:val="002B4FD9"/>
    <w:rsid w:val="002B5F87"/>
    <w:rsid w:val="002B669C"/>
    <w:rsid w:val="002B7388"/>
    <w:rsid w:val="002B7594"/>
    <w:rsid w:val="002C0710"/>
    <w:rsid w:val="002C071B"/>
    <w:rsid w:val="002C0C44"/>
    <w:rsid w:val="002C0DD6"/>
    <w:rsid w:val="002C1050"/>
    <w:rsid w:val="002C1938"/>
    <w:rsid w:val="002C1AE5"/>
    <w:rsid w:val="002C205F"/>
    <w:rsid w:val="002C27EB"/>
    <w:rsid w:val="002C283F"/>
    <w:rsid w:val="002C2AAB"/>
    <w:rsid w:val="002C2BB4"/>
    <w:rsid w:val="002C3CAA"/>
    <w:rsid w:val="002C4DBF"/>
    <w:rsid w:val="002C5AB8"/>
    <w:rsid w:val="002C6CF7"/>
    <w:rsid w:val="002C7037"/>
    <w:rsid w:val="002C79E4"/>
    <w:rsid w:val="002D02FE"/>
    <w:rsid w:val="002D1AAA"/>
    <w:rsid w:val="002D20E8"/>
    <w:rsid w:val="002D236D"/>
    <w:rsid w:val="002D3B67"/>
    <w:rsid w:val="002D3C61"/>
    <w:rsid w:val="002D4250"/>
    <w:rsid w:val="002D4575"/>
    <w:rsid w:val="002D4DC4"/>
    <w:rsid w:val="002D5C3F"/>
    <w:rsid w:val="002D5CF0"/>
    <w:rsid w:val="002D601F"/>
    <w:rsid w:val="002D6A6F"/>
    <w:rsid w:val="002E0768"/>
    <w:rsid w:val="002E0877"/>
    <w:rsid w:val="002E0966"/>
    <w:rsid w:val="002E11D1"/>
    <w:rsid w:val="002E1EB2"/>
    <w:rsid w:val="002E2DE4"/>
    <w:rsid w:val="002E3165"/>
    <w:rsid w:val="002E4305"/>
    <w:rsid w:val="002E517C"/>
    <w:rsid w:val="002E52C1"/>
    <w:rsid w:val="002E530A"/>
    <w:rsid w:val="002E531D"/>
    <w:rsid w:val="002E67D3"/>
    <w:rsid w:val="002E6C2D"/>
    <w:rsid w:val="002E7EE1"/>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3FD0"/>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27F"/>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660"/>
    <w:rsid w:val="00337F3C"/>
    <w:rsid w:val="00340083"/>
    <w:rsid w:val="003414F9"/>
    <w:rsid w:val="00341A74"/>
    <w:rsid w:val="00341D7A"/>
    <w:rsid w:val="00341ED4"/>
    <w:rsid w:val="003427DF"/>
    <w:rsid w:val="00342CCB"/>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6552"/>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453"/>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6E51"/>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BFB"/>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028"/>
    <w:rsid w:val="003D56A5"/>
    <w:rsid w:val="003D7720"/>
    <w:rsid w:val="003D7F8E"/>
    <w:rsid w:val="003E01D5"/>
    <w:rsid w:val="003E029A"/>
    <w:rsid w:val="003E093F"/>
    <w:rsid w:val="003E1421"/>
    <w:rsid w:val="003E150B"/>
    <w:rsid w:val="003E1BE2"/>
    <w:rsid w:val="003E246C"/>
    <w:rsid w:val="003E263E"/>
    <w:rsid w:val="003E2931"/>
    <w:rsid w:val="003E316E"/>
    <w:rsid w:val="003E3996"/>
    <w:rsid w:val="003E3B26"/>
    <w:rsid w:val="003E3FD0"/>
    <w:rsid w:val="003E4184"/>
    <w:rsid w:val="003E48F0"/>
    <w:rsid w:val="003E6971"/>
    <w:rsid w:val="003E7802"/>
    <w:rsid w:val="003E7901"/>
    <w:rsid w:val="003E7941"/>
    <w:rsid w:val="003F1EEA"/>
    <w:rsid w:val="003F208A"/>
    <w:rsid w:val="003F264A"/>
    <w:rsid w:val="003F288F"/>
    <w:rsid w:val="003F300B"/>
    <w:rsid w:val="003F3613"/>
    <w:rsid w:val="003F3AE8"/>
    <w:rsid w:val="003F4C5E"/>
    <w:rsid w:val="003F6CF8"/>
    <w:rsid w:val="003F7B41"/>
    <w:rsid w:val="00400E4B"/>
    <w:rsid w:val="0040112D"/>
    <w:rsid w:val="00401BA5"/>
    <w:rsid w:val="00401FFA"/>
    <w:rsid w:val="004021AA"/>
    <w:rsid w:val="00402941"/>
    <w:rsid w:val="00402AD9"/>
    <w:rsid w:val="00403109"/>
    <w:rsid w:val="0040331B"/>
    <w:rsid w:val="004055C1"/>
    <w:rsid w:val="00405996"/>
    <w:rsid w:val="004064ED"/>
    <w:rsid w:val="004068F5"/>
    <w:rsid w:val="00406C77"/>
    <w:rsid w:val="004072C8"/>
    <w:rsid w:val="0040761D"/>
    <w:rsid w:val="0040799E"/>
    <w:rsid w:val="00407F37"/>
    <w:rsid w:val="004107A0"/>
    <w:rsid w:val="00410B68"/>
    <w:rsid w:val="00410FAF"/>
    <w:rsid w:val="004110AC"/>
    <w:rsid w:val="00411BB5"/>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389"/>
    <w:rsid w:val="00441C20"/>
    <w:rsid w:val="00441CC1"/>
    <w:rsid w:val="00441D04"/>
    <w:rsid w:val="0044241A"/>
    <w:rsid w:val="00443197"/>
    <w:rsid w:val="00443208"/>
    <w:rsid w:val="00443B7A"/>
    <w:rsid w:val="00444069"/>
    <w:rsid w:val="004454BB"/>
    <w:rsid w:val="004454D8"/>
    <w:rsid w:val="0044556F"/>
    <w:rsid w:val="0044660E"/>
    <w:rsid w:val="00446E15"/>
    <w:rsid w:val="00447808"/>
    <w:rsid w:val="00447BC6"/>
    <w:rsid w:val="00447FFD"/>
    <w:rsid w:val="004504F0"/>
    <w:rsid w:val="00451CC7"/>
    <w:rsid w:val="00452024"/>
    <w:rsid w:val="00452896"/>
    <w:rsid w:val="004534DB"/>
    <w:rsid w:val="0045359E"/>
    <w:rsid w:val="00453F42"/>
    <w:rsid w:val="00454CD2"/>
    <w:rsid w:val="00454D73"/>
    <w:rsid w:val="004550C9"/>
    <w:rsid w:val="0045525D"/>
    <w:rsid w:val="004553DE"/>
    <w:rsid w:val="00456683"/>
    <w:rsid w:val="00457378"/>
    <w:rsid w:val="004576BE"/>
    <w:rsid w:val="00457745"/>
    <w:rsid w:val="00457A49"/>
    <w:rsid w:val="00460CA5"/>
    <w:rsid w:val="004611BA"/>
    <w:rsid w:val="0046188C"/>
    <w:rsid w:val="00463606"/>
    <w:rsid w:val="004636DA"/>
    <w:rsid w:val="00463808"/>
    <w:rsid w:val="00463B0B"/>
    <w:rsid w:val="0046481A"/>
    <w:rsid w:val="004648BD"/>
    <w:rsid w:val="00464BB8"/>
    <w:rsid w:val="00464D3A"/>
    <w:rsid w:val="00464DA7"/>
    <w:rsid w:val="0046522E"/>
    <w:rsid w:val="00465839"/>
    <w:rsid w:val="0046586E"/>
    <w:rsid w:val="00466714"/>
    <w:rsid w:val="00466BE6"/>
    <w:rsid w:val="004672FC"/>
    <w:rsid w:val="00467B47"/>
    <w:rsid w:val="00467BD9"/>
    <w:rsid w:val="00470D79"/>
    <w:rsid w:val="0047117B"/>
    <w:rsid w:val="00471867"/>
    <w:rsid w:val="004722BC"/>
    <w:rsid w:val="00472963"/>
    <w:rsid w:val="00472E68"/>
    <w:rsid w:val="00473CF5"/>
    <w:rsid w:val="004749BD"/>
    <w:rsid w:val="00475591"/>
    <w:rsid w:val="00475B16"/>
    <w:rsid w:val="0047619C"/>
    <w:rsid w:val="00476579"/>
    <w:rsid w:val="00476A47"/>
    <w:rsid w:val="004770C5"/>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5AA4"/>
    <w:rsid w:val="004A712A"/>
    <w:rsid w:val="004A7722"/>
    <w:rsid w:val="004B0A7C"/>
    <w:rsid w:val="004B15DA"/>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B5E"/>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1D29"/>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342"/>
    <w:rsid w:val="00514B2A"/>
    <w:rsid w:val="0051520A"/>
    <w:rsid w:val="00516221"/>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0CA"/>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60F8"/>
    <w:rsid w:val="0054752B"/>
    <w:rsid w:val="00547AE2"/>
    <w:rsid w:val="00551E52"/>
    <w:rsid w:val="005525A4"/>
    <w:rsid w:val="00552D6E"/>
    <w:rsid w:val="005538A6"/>
    <w:rsid w:val="00553DFD"/>
    <w:rsid w:val="00556113"/>
    <w:rsid w:val="0055623A"/>
    <w:rsid w:val="005563D9"/>
    <w:rsid w:val="00557E3D"/>
    <w:rsid w:val="00560016"/>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BBA"/>
    <w:rsid w:val="005855C3"/>
    <w:rsid w:val="005856C5"/>
    <w:rsid w:val="00585DD4"/>
    <w:rsid w:val="00585E16"/>
    <w:rsid w:val="0058649C"/>
    <w:rsid w:val="00586CD2"/>
    <w:rsid w:val="00586E28"/>
    <w:rsid w:val="00587072"/>
    <w:rsid w:val="005873A7"/>
    <w:rsid w:val="005900F2"/>
    <w:rsid w:val="005918A4"/>
    <w:rsid w:val="00592A50"/>
    <w:rsid w:val="005939DE"/>
    <w:rsid w:val="0059404D"/>
    <w:rsid w:val="00594FEE"/>
    <w:rsid w:val="00595213"/>
    <w:rsid w:val="005953F4"/>
    <w:rsid w:val="005960B4"/>
    <w:rsid w:val="0059636E"/>
    <w:rsid w:val="00597205"/>
    <w:rsid w:val="005977FC"/>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E05"/>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17D05"/>
    <w:rsid w:val="00620934"/>
    <w:rsid w:val="00620AB7"/>
    <w:rsid w:val="00621350"/>
    <w:rsid w:val="00621D3B"/>
    <w:rsid w:val="00621FDC"/>
    <w:rsid w:val="00622838"/>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0F8"/>
    <w:rsid w:val="00637DAB"/>
    <w:rsid w:val="006417DC"/>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38D"/>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672"/>
    <w:rsid w:val="006817BA"/>
    <w:rsid w:val="006818C6"/>
    <w:rsid w:val="00682E05"/>
    <w:rsid w:val="00685785"/>
    <w:rsid w:val="00685962"/>
    <w:rsid w:val="00685A30"/>
    <w:rsid w:val="00685C48"/>
    <w:rsid w:val="00687086"/>
    <w:rsid w:val="00691009"/>
    <w:rsid w:val="006912BB"/>
    <w:rsid w:val="00691C47"/>
    <w:rsid w:val="00692C09"/>
    <w:rsid w:val="00692C7F"/>
    <w:rsid w:val="00692D55"/>
    <w:rsid w:val="00692FA3"/>
    <w:rsid w:val="00693975"/>
    <w:rsid w:val="00693C4E"/>
    <w:rsid w:val="006953B6"/>
    <w:rsid w:val="0069568D"/>
    <w:rsid w:val="006968E8"/>
    <w:rsid w:val="00697C27"/>
    <w:rsid w:val="00697C38"/>
    <w:rsid w:val="006A0D8B"/>
    <w:rsid w:val="006A0F27"/>
    <w:rsid w:val="006A134C"/>
    <w:rsid w:val="006A14B3"/>
    <w:rsid w:val="006A15BC"/>
    <w:rsid w:val="006A1922"/>
    <w:rsid w:val="006A1BEA"/>
    <w:rsid w:val="006A1F61"/>
    <w:rsid w:val="006A26BE"/>
    <w:rsid w:val="006A2CCB"/>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372"/>
    <w:rsid w:val="006D0B02"/>
    <w:rsid w:val="006D0D6F"/>
    <w:rsid w:val="006D1826"/>
    <w:rsid w:val="006D1BA0"/>
    <w:rsid w:val="006D3D3F"/>
    <w:rsid w:val="006D41C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35CD"/>
    <w:rsid w:val="00714C96"/>
    <w:rsid w:val="007154FC"/>
    <w:rsid w:val="00715EE8"/>
    <w:rsid w:val="00716397"/>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27C56"/>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248"/>
    <w:rsid w:val="007706D9"/>
    <w:rsid w:val="00771A7D"/>
    <w:rsid w:val="00771A92"/>
    <w:rsid w:val="00771C0F"/>
    <w:rsid w:val="00771DCB"/>
    <w:rsid w:val="00772280"/>
    <w:rsid w:val="00772F69"/>
    <w:rsid w:val="00773485"/>
    <w:rsid w:val="0077364F"/>
    <w:rsid w:val="0077483E"/>
    <w:rsid w:val="00774B98"/>
    <w:rsid w:val="00774C67"/>
    <w:rsid w:val="0077504D"/>
    <w:rsid w:val="007760A5"/>
    <w:rsid w:val="00776E6C"/>
    <w:rsid w:val="007776BB"/>
    <w:rsid w:val="00777C43"/>
    <w:rsid w:val="00780830"/>
    <w:rsid w:val="007811AE"/>
    <w:rsid w:val="007813EB"/>
    <w:rsid w:val="00781688"/>
    <w:rsid w:val="00782D3C"/>
    <w:rsid w:val="0078387F"/>
    <w:rsid w:val="007839E7"/>
    <w:rsid w:val="00784B86"/>
    <w:rsid w:val="00784CB7"/>
    <w:rsid w:val="007862B1"/>
    <w:rsid w:val="00787723"/>
    <w:rsid w:val="0078774A"/>
    <w:rsid w:val="007905AA"/>
    <w:rsid w:val="007912D3"/>
    <w:rsid w:val="00791764"/>
    <w:rsid w:val="00791CCB"/>
    <w:rsid w:val="0079238D"/>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0B1"/>
    <w:rsid w:val="007A2E03"/>
    <w:rsid w:val="007A2E3D"/>
    <w:rsid w:val="007A2FC9"/>
    <w:rsid w:val="007A34CA"/>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158"/>
    <w:rsid w:val="007C13B3"/>
    <w:rsid w:val="007C15C5"/>
    <w:rsid w:val="007C1825"/>
    <w:rsid w:val="007C1D08"/>
    <w:rsid w:val="007C3D16"/>
    <w:rsid w:val="007C3FF3"/>
    <w:rsid w:val="007C4330"/>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7F7E88"/>
    <w:rsid w:val="008013DA"/>
    <w:rsid w:val="00804243"/>
    <w:rsid w:val="0080437A"/>
    <w:rsid w:val="0080561C"/>
    <w:rsid w:val="008061D6"/>
    <w:rsid w:val="008069F0"/>
    <w:rsid w:val="00807178"/>
    <w:rsid w:val="0080763E"/>
    <w:rsid w:val="00807F1E"/>
    <w:rsid w:val="00807F3B"/>
    <w:rsid w:val="008105B4"/>
    <w:rsid w:val="00811A9F"/>
    <w:rsid w:val="00811D16"/>
    <w:rsid w:val="008128C9"/>
    <w:rsid w:val="00812AE8"/>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5C98"/>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3C81"/>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2B3F"/>
    <w:rsid w:val="0088382F"/>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AC3"/>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142"/>
    <w:rsid w:val="008C64C6"/>
    <w:rsid w:val="008C6A78"/>
    <w:rsid w:val="008C750C"/>
    <w:rsid w:val="008C7A16"/>
    <w:rsid w:val="008D0121"/>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2831"/>
    <w:rsid w:val="008E3548"/>
    <w:rsid w:val="008E38E6"/>
    <w:rsid w:val="008E3B1B"/>
    <w:rsid w:val="008E4010"/>
    <w:rsid w:val="008E43BF"/>
    <w:rsid w:val="008E4477"/>
    <w:rsid w:val="008E5852"/>
    <w:rsid w:val="008E5B7C"/>
    <w:rsid w:val="008E5C09"/>
    <w:rsid w:val="008E60B3"/>
    <w:rsid w:val="008F1323"/>
    <w:rsid w:val="008F13BF"/>
    <w:rsid w:val="008F2365"/>
    <w:rsid w:val="008F2B76"/>
    <w:rsid w:val="008F4FEF"/>
    <w:rsid w:val="008F527F"/>
    <w:rsid w:val="008F6B74"/>
    <w:rsid w:val="008F78BE"/>
    <w:rsid w:val="008F7A2B"/>
    <w:rsid w:val="00902BB9"/>
    <w:rsid w:val="00902D0C"/>
    <w:rsid w:val="009030CA"/>
    <w:rsid w:val="00903898"/>
    <w:rsid w:val="009041EE"/>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697"/>
    <w:rsid w:val="0091775C"/>
    <w:rsid w:val="00917FAA"/>
    <w:rsid w:val="00920009"/>
    <w:rsid w:val="009211B8"/>
    <w:rsid w:val="00921327"/>
    <w:rsid w:val="00922306"/>
    <w:rsid w:val="00922407"/>
    <w:rsid w:val="009229DF"/>
    <w:rsid w:val="0092445C"/>
    <w:rsid w:val="00926875"/>
    <w:rsid w:val="00931A1F"/>
    <w:rsid w:val="00932182"/>
    <w:rsid w:val="009321AC"/>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46F1"/>
    <w:rsid w:val="0094684E"/>
    <w:rsid w:val="009471C4"/>
    <w:rsid w:val="00947D03"/>
    <w:rsid w:val="009501E7"/>
    <w:rsid w:val="0095176C"/>
    <w:rsid w:val="0095199F"/>
    <w:rsid w:val="00953F12"/>
    <w:rsid w:val="00954F59"/>
    <w:rsid w:val="00955A1E"/>
    <w:rsid w:val="00955BBB"/>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2873"/>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2C91"/>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2AB"/>
    <w:rsid w:val="009A6B5D"/>
    <w:rsid w:val="009A73D5"/>
    <w:rsid w:val="009A73F9"/>
    <w:rsid w:val="009A796C"/>
    <w:rsid w:val="009A7E8F"/>
    <w:rsid w:val="009B0273"/>
    <w:rsid w:val="009B0824"/>
    <w:rsid w:val="009B0861"/>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BA0"/>
    <w:rsid w:val="009C7DD3"/>
    <w:rsid w:val="009D03A4"/>
    <w:rsid w:val="009D158E"/>
    <w:rsid w:val="009D2415"/>
    <w:rsid w:val="009D2800"/>
    <w:rsid w:val="009D295A"/>
    <w:rsid w:val="009D2B84"/>
    <w:rsid w:val="009D352B"/>
    <w:rsid w:val="009D3747"/>
    <w:rsid w:val="009D3BBE"/>
    <w:rsid w:val="009D47AF"/>
    <w:rsid w:val="009D5B47"/>
    <w:rsid w:val="009D64FE"/>
    <w:rsid w:val="009D6D1A"/>
    <w:rsid w:val="009D78BC"/>
    <w:rsid w:val="009E1525"/>
    <w:rsid w:val="009E19C7"/>
    <w:rsid w:val="009E1D1C"/>
    <w:rsid w:val="009E1EE8"/>
    <w:rsid w:val="009E23AD"/>
    <w:rsid w:val="009E245C"/>
    <w:rsid w:val="009E2620"/>
    <w:rsid w:val="009E27FC"/>
    <w:rsid w:val="009E3568"/>
    <w:rsid w:val="009E35C5"/>
    <w:rsid w:val="009E38B9"/>
    <w:rsid w:val="009E3B64"/>
    <w:rsid w:val="009E3FF4"/>
    <w:rsid w:val="009E45F3"/>
    <w:rsid w:val="009E4A0F"/>
    <w:rsid w:val="009E628A"/>
    <w:rsid w:val="009E7100"/>
    <w:rsid w:val="009F05A6"/>
    <w:rsid w:val="009F0660"/>
    <w:rsid w:val="009F06BA"/>
    <w:rsid w:val="009F079F"/>
    <w:rsid w:val="009F0969"/>
    <w:rsid w:val="009F18D0"/>
    <w:rsid w:val="009F1FF7"/>
    <w:rsid w:val="009F21B2"/>
    <w:rsid w:val="009F337A"/>
    <w:rsid w:val="009F3686"/>
    <w:rsid w:val="009F4638"/>
    <w:rsid w:val="009F5D9B"/>
    <w:rsid w:val="009F64A7"/>
    <w:rsid w:val="009F7683"/>
    <w:rsid w:val="009F7C54"/>
    <w:rsid w:val="009F7D78"/>
    <w:rsid w:val="00A00BCA"/>
    <w:rsid w:val="00A00E74"/>
    <w:rsid w:val="00A0285A"/>
    <w:rsid w:val="00A04DB0"/>
    <w:rsid w:val="00A05927"/>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0E37"/>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6006"/>
    <w:rsid w:val="00A4729F"/>
    <w:rsid w:val="00A5050E"/>
    <w:rsid w:val="00A51B73"/>
    <w:rsid w:val="00A51D7C"/>
    <w:rsid w:val="00A52061"/>
    <w:rsid w:val="00A524AC"/>
    <w:rsid w:val="00A530B3"/>
    <w:rsid w:val="00A5393A"/>
    <w:rsid w:val="00A54167"/>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431E"/>
    <w:rsid w:val="00A85E5D"/>
    <w:rsid w:val="00A87140"/>
    <w:rsid w:val="00A905A7"/>
    <w:rsid w:val="00A921FF"/>
    <w:rsid w:val="00A922DB"/>
    <w:rsid w:val="00A9342E"/>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364"/>
    <w:rsid w:val="00AE3822"/>
    <w:rsid w:val="00AE3B58"/>
    <w:rsid w:val="00AE4008"/>
    <w:rsid w:val="00AE40F8"/>
    <w:rsid w:val="00AE43E4"/>
    <w:rsid w:val="00AE44A9"/>
    <w:rsid w:val="00AE52DD"/>
    <w:rsid w:val="00AE56B3"/>
    <w:rsid w:val="00AE5E4B"/>
    <w:rsid w:val="00AE679C"/>
    <w:rsid w:val="00AE73A7"/>
    <w:rsid w:val="00AE749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0A4"/>
    <w:rsid w:val="00AF6C6F"/>
    <w:rsid w:val="00AF7BE8"/>
    <w:rsid w:val="00B011DF"/>
    <w:rsid w:val="00B01568"/>
    <w:rsid w:val="00B01FCD"/>
    <w:rsid w:val="00B025A2"/>
    <w:rsid w:val="00B027B8"/>
    <w:rsid w:val="00B027EF"/>
    <w:rsid w:val="00B02A31"/>
    <w:rsid w:val="00B039C1"/>
    <w:rsid w:val="00B04537"/>
    <w:rsid w:val="00B04817"/>
    <w:rsid w:val="00B04B74"/>
    <w:rsid w:val="00B050E5"/>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40A"/>
    <w:rsid w:val="00B53B93"/>
    <w:rsid w:val="00B53C13"/>
    <w:rsid w:val="00B53D73"/>
    <w:rsid w:val="00B545EE"/>
    <w:rsid w:val="00B54C65"/>
    <w:rsid w:val="00B54F63"/>
    <w:rsid w:val="00B553D4"/>
    <w:rsid w:val="00B56A92"/>
    <w:rsid w:val="00B5713B"/>
    <w:rsid w:val="00B57948"/>
    <w:rsid w:val="00B57B59"/>
    <w:rsid w:val="00B57D12"/>
    <w:rsid w:val="00B57F55"/>
    <w:rsid w:val="00B607B8"/>
    <w:rsid w:val="00B6098A"/>
    <w:rsid w:val="00B61677"/>
    <w:rsid w:val="00B62020"/>
    <w:rsid w:val="00B62122"/>
    <w:rsid w:val="00B62D06"/>
    <w:rsid w:val="00B62D3B"/>
    <w:rsid w:val="00B62DDA"/>
    <w:rsid w:val="00B63078"/>
    <w:rsid w:val="00B63241"/>
    <w:rsid w:val="00B63322"/>
    <w:rsid w:val="00B64118"/>
    <w:rsid w:val="00B64BF8"/>
    <w:rsid w:val="00B66C0B"/>
    <w:rsid w:val="00B67CCD"/>
    <w:rsid w:val="00B71D73"/>
    <w:rsid w:val="00B73AB8"/>
    <w:rsid w:val="00B73DE0"/>
    <w:rsid w:val="00B744F6"/>
    <w:rsid w:val="00B75687"/>
    <w:rsid w:val="00B76154"/>
    <w:rsid w:val="00B7771E"/>
    <w:rsid w:val="00B77C8D"/>
    <w:rsid w:val="00B81AD3"/>
    <w:rsid w:val="00B81F28"/>
    <w:rsid w:val="00B834EF"/>
    <w:rsid w:val="00B836ED"/>
    <w:rsid w:val="00B83A57"/>
    <w:rsid w:val="00B83C84"/>
    <w:rsid w:val="00B84296"/>
    <w:rsid w:val="00B84F37"/>
    <w:rsid w:val="00B853BF"/>
    <w:rsid w:val="00B8636F"/>
    <w:rsid w:val="00B86BCB"/>
    <w:rsid w:val="00B876AA"/>
    <w:rsid w:val="00B87EE8"/>
    <w:rsid w:val="00B9100A"/>
    <w:rsid w:val="00B925B0"/>
    <w:rsid w:val="00B93A1F"/>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4BC"/>
    <w:rsid w:val="00BC6807"/>
    <w:rsid w:val="00BC6E1C"/>
    <w:rsid w:val="00BC6EE1"/>
    <w:rsid w:val="00BC6FA9"/>
    <w:rsid w:val="00BC723A"/>
    <w:rsid w:val="00BD0588"/>
    <w:rsid w:val="00BD0D0A"/>
    <w:rsid w:val="00BD2920"/>
    <w:rsid w:val="00BD2FC5"/>
    <w:rsid w:val="00BD3B55"/>
    <w:rsid w:val="00BD4817"/>
    <w:rsid w:val="00BD572E"/>
    <w:rsid w:val="00BD5F94"/>
    <w:rsid w:val="00BD6BF7"/>
    <w:rsid w:val="00BD72E6"/>
    <w:rsid w:val="00BE01AE"/>
    <w:rsid w:val="00BE3F61"/>
    <w:rsid w:val="00BE439E"/>
    <w:rsid w:val="00BE45B6"/>
    <w:rsid w:val="00BE50BD"/>
    <w:rsid w:val="00BE54A9"/>
    <w:rsid w:val="00BE557F"/>
    <w:rsid w:val="00BE6363"/>
    <w:rsid w:val="00BE6F5D"/>
    <w:rsid w:val="00BE7276"/>
    <w:rsid w:val="00BE7FE1"/>
    <w:rsid w:val="00BF0913"/>
    <w:rsid w:val="00BF4538"/>
    <w:rsid w:val="00BF46D6"/>
    <w:rsid w:val="00BF4FFD"/>
    <w:rsid w:val="00BF5421"/>
    <w:rsid w:val="00BF60E5"/>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07E12"/>
    <w:rsid w:val="00C105F6"/>
    <w:rsid w:val="00C11929"/>
    <w:rsid w:val="00C119DB"/>
    <w:rsid w:val="00C122A6"/>
    <w:rsid w:val="00C132F1"/>
    <w:rsid w:val="00C13E8E"/>
    <w:rsid w:val="00C14561"/>
    <w:rsid w:val="00C14698"/>
    <w:rsid w:val="00C14F1A"/>
    <w:rsid w:val="00C156C3"/>
    <w:rsid w:val="00C15BC3"/>
    <w:rsid w:val="00C16602"/>
    <w:rsid w:val="00C16F3F"/>
    <w:rsid w:val="00C17414"/>
    <w:rsid w:val="00C20643"/>
    <w:rsid w:val="00C207A1"/>
    <w:rsid w:val="00C2151D"/>
    <w:rsid w:val="00C22421"/>
    <w:rsid w:val="00C22B72"/>
    <w:rsid w:val="00C232E0"/>
    <w:rsid w:val="00C23B1B"/>
    <w:rsid w:val="00C23D48"/>
    <w:rsid w:val="00C23F1D"/>
    <w:rsid w:val="00C24256"/>
    <w:rsid w:val="00C26B4D"/>
    <w:rsid w:val="00C26CF7"/>
    <w:rsid w:val="00C309BE"/>
    <w:rsid w:val="00C3130B"/>
    <w:rsid w:val="00C31373"/>
    <w:rsid w:val="00C324F0"/>
    <w:rsid w:val="00C339E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02D9"/>
    <w:rsid w:val="00CA05AB"/>
    <w:rsid w:val="00CA0F22"/>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6AFF"/>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C11"/>
    <w:rsid w:val="00D05F06"/>
    <w:rsid w:val="00D0718C"/>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41AE"/>
    <w:rsid w:val="00D25FF8"/>
    <w:rsid w:val="00D265B6"/>
    <w:rsid w:val="00D26E4A"/>
    <w:rsid w:val="00D26FCF"/>
    <w:rsid w:val="00D27B1C"/>
    <w:rsid w:val="00D27C21"/>
    <w:rsid w:val="00D30487"/>
    <w:rsid w:val="00D30571"/>
    <w:rsid w:val="00D30F7E"/>
    <w:rsid w:val="00D31D19"/>
    <w:rsid w:val="00D320A2"/>
    <w:rsid w:val="00D32414"/>
    <w:rsid w:val="00D326C7"/>
    <w:rsid w:val="00D327AA"/>
    <w:rsid w:val="00D32DD8"/>
    <w:rsid w:val="00D32F51"/>
    <w:rsid w:val="00D33205"/>
    <w:rsid w:val="00D3345B"/>
    <w:rsid w:val="00D33481"/>
    <w:rsid w:val="00D33F62"/>
    <w:rsid w:val="00D3479E"/>
    <w:rsid w:val="00D35770"/>
    <w:rsid w:val="00D35832"/>
    <w:rsid w:val="00D359EB"/>
    <w:rsid w:val="00D362DB"/>
    <w:rsid w:val="00D36A0F"/>
    <w:rsid w:val="00D36D97"/>
    <w:rsid w:val="00D371A7"/>
    <w:rsid w:val="00D37A8C"/>
    <w:rsid w:val="00D40735"/>
    <w:rsid w:val="00D411B6"/>
    <w:rsid w:val="00D433D6"/>
    <w:rsid w:val="00D4557B"/>
    <w:rsid w:val="00D45B41"/>
    <w:rsid w:val="00D463EA"/>
    <w:rsid w:val="00D46D5B"/>
    <w:rsid w:val="00D47316"/>
    <w:rsid w:val="00D47541"/>
    <w:rsid w:val="00D47A5B"/>
    <w:rsid w:val="00D47A9C"/>
    <w:rsid w:val="00D47EA0"/>
    <w:rsid w:val="00D50810"/>
    <w:rsid w:val="00D50B56"/>
    <w:rsid w:val="00D516BE"/>
    <w:rsid w:val="00D522A0"/>
    <w:rsid w:val="00D52CC7"/>
    <w:rsid w:val="00D52D0B"/>
    <w:rsid w:val="00D533F7"/>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96E"/>
    <w:rsid w:val="00D62C0F"/>
    <w:rsid w:val="00D63D0B"/>
    <w:rsid w:val="00D649E9"/>
    <w:rsid w:val="00D65115"/>
    <w:rsid w:val="00D65BF2"/>
    <w:rsid w:val="00D65E4E"/>
    <w:rsid w:val="00D65EBA"/>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92"/>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2944"/>
    <w:rsid w:val="00DD322C"/>
    <w:rsid w:val="00DD3E3D"/>
    <w:rsid w:val="00DD4BE2"/>
    <w:rsid w:val="00DD4C2C"/>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BBE"/>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6BC"/>
    <w:rsid w:val="00E05B33"/>
    <w:rsid w:val="00E05F32"/>
    <w:rsid w:val="00E0616D"/>
    <w:rsid w:val="00E06E9D"/>
    <w:rsid w:val="00E070E6"/>
    <w:rsid w:val="00E07366"/>
    <w:rsid w:val="00E10031"/>
    <w:rsid w:val="00E10BB7"/>
    <w:rsid w:val="00E1335B"/>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10"/>
    <w:rsid w:val="00E260D5"/>
    <w:rsid w:val="00E2620A"/>
    <w:rsid w:val="00E26A48"/>
    <w:rsid w:val="00E26DCE"/>
    <w:rsid w:val="00E27862"/>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76B"/>
    <w:rsid w:val="00E449ED"/>
    <w:rsid w:val="00E44D86"/>
    <w:rsid w:val="00E45007"/>
    <w:rsid w:val="00E453AC"/>
    <w:rsid w:val="00E45ACA"/>
    <w:rsid w:val="00E45C7F"/>
    <w:rsid w:val="00E46422"/>
    <w:rsid w:val="00E46DBA"/>
    <w:rsid w:val="00E47255"/>
    <w:rsid w:val="00E51117"/>
    <w:rsid w:val="00E51EEA"/>
    <w:rsid w:val="00E52439"/>
    <w:rsid w:val="00E527C7"/>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0DFD"/>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87532"/>
    <w:rsid w:val="00E87CE7"/>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2C1"/>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8F3"/>
    <w:rsid w:val="00EB395D"/>
    <w:rsid w:val="00EB42B2"/>
    <w:rsid w:val="00EB487B"/>
    <w:rsid w:val="00EB4B5E"/>
    <w:rsid w:val="00EB5989"/>
    <w:rsid w:val="00EB5F02"/>
    <w:rsid w:val="00EB602D"/>
    <w:rsid w:val="00EB6064"/>
    <w:rsid w:val="00EB6314"/>
    <w:rsid w:val="00EB6684"/>
    <w:rsid w:val="00EB6B80"/>
    <w:rsid w:val="00EB6E54"/>
    <w:rsid w:val="00EC0C4F"/>
    <w:rsid w:val="00EC1F99"/>
    <w:rsid w:val="00EC201D"/>
    <w:rsid w:val="00EC20BC"/>
    <w:rsid w:val="00EC21C4"/>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14A"/>
    <w:rsid w:val="00F01D1E"/>
    <w:rsid w:val="00F02279"/>
    <w:rsid w:val="00F025FC"/>
    <w:rsid w:val="00F02DBC"/>
    <w:rsid w:val="00F03B10"/>
    <w:rsid w:val="00F04FC3"/>
    <w:rsid w:val="00F05954"/>
    <w:rsid w:val="00F06C7A"/>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7C0"/>
    <w:rsid w:val="00F41F68"/>
    <w:rsid w:val="00F42E79"/>
    <w:rsid w:val="00F4395E"/>
    <w:rsid w:val="00F43AB5"/>
    <w:rsid w:val="00F43D5D"/>
    <w:rsid w:val="00F449C0"/>
    <w:rsid w:val="00F4506C"/>
    <w:rsid w:val="00F45B4D"/>
    <w:rsid w:val="00F45B8B"/>
    <w:rsid w:val="00F473D6"/>
    <w:rsid w:val="00F51B3A"/>
    <w:rsid w:val="00F523B0"/>
    <w:rsid w:val="00F5297F"/>
    <w:rsid w:val="00F53525"/>
    <w:rsid w:val="00F53730"/>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1ED1"/>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532"/>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923"/>
    <w:rsid w:val="00FA6B94"/>
    <w:rsid w:val="00FA6F47"/>
    <w:rsid w:val="00FA751D"/>
    <w:rsid w:val="00FA7A86"/>
    <w:rsid w:val="00FA7EAA"/>
    <w:rsid w:val="00FB068C"/>
    <w:rsid w:val="00FB12F4"/>
    <w:rsid w:val="00FB1530"/>
    <w:rsid w:val="00FB1C56"/>
    <w:rsid w:val="00FB1CB4"/>
    <w:rsid w:val="00FB3516"/>
    <w:rsid w:val="00FB35D5"/>
    <w:rsid w:val="00FB3A2F"/>
    <w:rsid w:val="00FB3AFB"/>
    <w:rsid w:val="00FB3CC9"/>
    <w:rsid w:val="00FB405E"/>
    <w:rsid w:val="00FB4ACF"/>
    <w:rsid w:val="00FB72F4"/>
    <w:rsid w:val="00FB78E7"/>
    <w:rsid w:val="00FB796B"/>
    <w:rsid w:val="00FC096C"/>
    <w:rsid w:val="00FC0A1F"/>
    <w:rsid w:val="00FC0F59"/>
    <w:rsid w:val="00FC0FDC"/>
    <w:rsid w:val="00FC22F4"/>
    <w:rsid w:val="00FC283C"/>
    <w:rsid w:val="00FC2F66"/>
    <w:rsid w:val="00FC31D8"/>
    <w:rsid w:val="00FC41D4"/>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9FB"/>
    <w:rsid w:val="00FE6C2A"/>
    <w:rsid w:val="00FE7355"/>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2EDA1E41-D56A-4DD6-940A-00BB92062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3730"/>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fontstyle01">
    <w:name w:val="fontstyle01"/>
    <w:basedOn w:val="DefaultParagraphFont"/>
    <w:rsid w:val="004A5AA4"/>
    <w:rPr>
      <w:rFonts w:ascii="GHEAGrapalat-Bold" w:hAnsi="GHEAGrapalat-Bold" w:hint="default"/>
      <w:b/>
      <w:bCs/>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0809132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6997977">
      <w:bodyDiv w:val="1"/>
      <w:marLeft w:val="0"/>
      <w:marRight w:val="0"/>
      <w:marTop w:val="0"/>
      <w:marBottom w:val="0"/>
      <w:divBdr>
        <w:top w:val="none" w:sz="0" w:space="0" w:color="auto"/>
        <w:left w:val="none" w:sz="0" w:space="0" w:color="auto"/>
        <w:bottom w:val="none" w:sz="0" w:space="0" w:color="auto"/>
        <w:right w:val="none" w:sz="0" w:space="0" w:color="auto"/>
      </w:divBdr>
    </w:div>
    <w:div w:id="41609752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65804630">
      <w:bodyDiv w:val="1"/>
      <w:marLeft w:val="0"/>
      <w:marRight w:val="0"/>
      <w:marTop w:val="0"/>
      <w:marBottom w:val="0"/>
      <w:divBdr>
        <w:top w:val="none" w:sz="0" w:space="0" w:color="auto"/>
        <w:left w:val="none" w:sz="0" w:space="0" w:color="auto"/>
        <w:bottom w:val="none" w:sz="0" w:space="0" w:color="auto"/>
        <w:right w:val="none" w:sz="0" w:space="0" w:color="auto"/>
      </w:divBdr>
    </w:div>
    <w:div w:id="800148360">
      <w:bodyDiv w:val="1"/>
      <w:marLeft w:val="0"/>
      <w:marRight w:val="0"/>
      <w:marTop w:val="0"/>
      <w:marBottom w:val="0"/>
      <w:divBdr>
        <w:top w:val="none" w:sz="0" w:space="0" w:color="auto"/>
        <w:left w:val="none" w:sz="0" w:space="0" w:color="auto"/>
        <w:bottom w:val="none" w:sz="0" w:space="0" w:color="auto"/>
        <w:right w:val="none" w:sz="0" w:space="0" w:color="auto"/>
      </w:divBdr>
    </w:div>
    <w:div w:id="1002321439">
      <w:bodyDiv w:val="1"/>
      <w:marLeft w:val="0"/>
      <w:marRight w:val="0"/>
      <w:marTop w:val="0"/>
      <w:marBottom w:val="0"/>
      <w:divBdr>
        <w:top w:val="none" w:sz="0" w:space="0" w:color="auto"/>
        <w:left w:val="none" w:sz="0" w:space="0" w:color="auto"/>
        <w:bottom w:val="none" w:sz="0" w:space="0" w:color="auto"/>
        <w:right w:val="none" w:sz="0" w:space="0" w:color="auto"/>
      </w:divBdr>
    </w:div>
    <w:div w:id="1036276345">
      <w:bodyDiv w:val="1"/>
      <w:marLeft w:val="0"/>
      <w:marRight w:val="0"/>
      <w:marTop w:val="0"/>
      <w:marBottom w:val="0"/>
      <w:divBdr>
        <w:top w:val="none" w:sz="0" w:space="0" w:color="auto"/>
        <w:left w:val="none" w:sz="0" w:space="0" w:color="auto"/>
        <w:bottom w:val="none" w:sz="0" w:space="0" w:color="auto"/>
        <w:right w:val="none" w:sz="0" w:space="0" w:color="auto"/>
      </w:divBdr>
    </w:div>
    <w:div w:id="1199734266">
      <w:bodyDiv w:val="1"/>
      <w:marLeft w:val="0"/>
      <w:marRight w:val="0"/>
      <w:marTop w:val="0"/>
      <w:marBottom w:val="0"/>
      <w:divBdr>
        <w:top w:val="none" w:sz="0" w:space="0" w:color="auto"/>
        <w:left w:val="none" w:sz="0" w:space="0" w:color="auto"/>
        <w:bottom w:val="none" w:sz="0" w:space="0" w:color="auto"/>
        <w:right w:val="none" w:sz="0" w:space="0" w:color="auto"/>
      </w:divBdr>
    </w:div>
    <w:div w:id="139253544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190198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91447825">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EEB55-143C-405A-913E-E07D2E607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TotalTime>
  <Pages>66</Pages>
  <Words>20194</Words>
  <Characters>115110</Characters>
  <Application>Microsoft Office Word</Application>
  <DocSecurity>0</DocSecurity>
  <Lines>959</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135034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https:/mul2-minfin.gov.am/tasks/543902/oneclick/Carayutyun_elektronayin 27.10.docx?token=4a2dea846931278131ebbd58fa851d6f</cp:keywords>
  <dc:description/>
  <cp:lastModifiedBy>gnumner 21</cp:lastModifiedBy>
  <cp:revision>25</cp:revision>
  <cp:lastPrinted>2018-02-16T07:12:00Z</cp:lastPrinted>
  <dcterms:created xsi:type="dcterms:W3CDTF">2022-10-31T11:36:00Z</dcterms:created>
  <dcterms:modified xsi:type="dcterms:W3CDTF">2025-08-13T08:14:00Z</dcterms:modified>
</cp:coreProperties>
</file>